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348" w:rsidRDefault="006D2348" w:rsidP="006D2348">
      <w:pPr>
        <w:pStyle w:val="a9"/>
        <w:tabs>
          <w:tab w:val="clear" w:pos="4252"/>
          <w:tab w:val="clear" w:pos="8504"/>
        </w:tabs>
        <w:snapToGrid/>
        <w:rPr>
          <w:color w:val="000000"/>
        </w:rPr>
      </w:pPr>
    </w:p>
    <w:p w:rsidR="006D2348" w:rsidRDefault="006D2348" w:rsidP="006D2348">
      <w:pPr>
        <w:rPr>
          <w:color w:val="000000"/>
          <w:lang w:eastAsia="zh-TW"/>
        </w:rPr>
      </w:pPr>
    </w:p>
    <w:p w:rsidR="006D2348" w:rsidRDefault="006D2348" w:rsidP="006D2348">
      <w:pPr>
        <w:rPr>
          <w:color w:val="000000"/>
        </w:rPr>
      </w:pPr>
      <w:bookmarkStart w:id="0" w:name="_GoBack"/>
      <w:bookmarkEnd w:id="0"/>
    </w:p>
    <w:p w:rsidR="006D2348" w:rsidRDefault="006D2348" w:rsidP="006D2348">
      <w:pPr>
        <w:rPr>
          <w:color w:val="000000"/>
        </w:rPr>
      </w:pPr>
    </w:p>
    <w:p w:rsidR="006D2348" w:rsidRDefault="006D2348" w:rsidP="006D2348">
      <w:pPr>
        <w:rPr>
          <w:rFonts w:eastAsia="PMingLiU"/>
          <w:color w:val="000000"/>
          <w:lang w:eastAsia="zh-TW"/>
        </w:rPr>
      </w:pPr>
    </w:p>
    <w:p w:rsidR="006D2348" w:rsidRPr="00B107E2" w:rsidRDefault="006D2348" w:rsidP="006D2348">
      <w:pPr>
        <w:rPr>
          <w:rFonts w:eastAsia="PMingLiU"/>
          <w:color w:val="000000"/>
          <w:lang w:eastAsia="zh-TW"/>
        </w:rPr>
      </w:pPr>
    </w:p>
    <w:p w:rsidR="006D2348" w:rsidRPr="000555E9" w:rsidRDefault="006D2348" w:rsidP="006D2348">
      <w:pPr>
        <w:jc w:val="center"/>
        <w:rPr>
          <w:rFonts w:ascii="ＭＳ Ｐゴシック" w:eastAsia="ＭＳ Ｐゴシック" w:hAnsi="ＭＳ Ｐゴシック"/>
          <w:szCs w:val="44"/>
        </w:rPr>
      </w:pPr>
      <w:bookmarkStart w:id="1" w:name="_Toc380575469"/>
      <w:r w:rsidRPr="002E70BE">
        <w:rPr>
          <w:rFonts w:ascii="ＭＳ Ｐゴシック" w:eastAsia="ＭＳ Ｐゴシック" w:hAnsi="ＭＳ Ｐゴシック" w:cs="Arial" w:hint="eastAsia"/>
          <w:sz w:val="44"/>
          <w:szCs w:val="44"/>
        </w:rPr>
        <w:t>川西市低炭素型複合施設整備</w:t>
      </w:r>
      <w:r>
        <w:rPr>
          <w:rFonts w:ascii="ＭＳ Ｐゴシック" w:eastAsia="ＭＳ Ｐゴシック" w:hAnsi="ＭＳ Ｐゴシック" w:cs="Arial" w:hint="eastAsia"/>
          <w:sz w:val="44"/>
          <w:szCs w:val="44"/>
        </w:rPr>
        <w:t>に伴うPFI</w:t>
      </w:r>
      <w:r w:rsidRPr="002E70BE">
        <w:rPr>
          <w:rFonts w:ascii="ＭＳ Ｐゴシック" w:eastAsia="ＭＳ Ｐゴシック" w:hAnsi="ＭＳ Ｐゴシック" w:cs="Arial" w:hint="eastAsia"/>
          <w:sz w:val="44"/>
          <w:szCs w:val="44"/>
        </w:rPr>
        <w:t>事業</w:t>
      </w:r>
      <w:bookmarkEnd w:id="1"/>
    </w:p>
    <w:p w:rsidR="006D2348" w:rsidRPr="00B107E2" w:rsidRDefault="006D2348" w:rsidP="006D2348">
      <w:pPr>
        <w:rPr>
          <w:color w:val="000000"/>
        </w:rPr>
      </w:pPr>
    </w:p>
    <w:p w:rsidR="006D2348" w:rsidRPr="0028759F" w:rsidRDefault="006D2348" w:rsidP="006D2348">
      <w:pPr>
        <w:rPr>
          <w:color w:val="000000"/>
        </w:rPr>
      </w:pPr>
    </w:p>
    <w:p w:rsidR="006D2348" w:rsidRPr="00E71E47" w:rsidRDefault="006D2348" w:rsidP="006D2348">
      <w:pPr>
        <w:pStyle w:val="afd"/>
        <w:rPr>
          <w:color w:val="000000"/>
          <w:sz w:val="40"/>
          <w:szCs w:val="40"/>
          <w:lang w:eastAsia="zh-TW"/>
        </w:rPr>
      </w:pPr>
      <w:r>
        <w:rPr>
          <w:rFonts w:hint="eastAsia"/>
        </w:rPr>
        <w:t>様式集</w:t>
      </w:r>
      <w:r>
        <w:fldChar w:fldCharType="begin"/>
      </w:r>
      <w:r>
        <w:instrText xml:space="preserve"> DOCPROPERTY "Category"  \* MERGEFORMAT </w:instrText>
      </w:r>
      <w:r>
        <w:rPr>
          <w:color w:val="000000"/>
          <w:sz w:val="40"/>
          <w:szCs w:val="40"/>
          <w:lang w:eastAsia="zh-TW"/>
        </w:rPr>
        <w:fldChar w:fldCharType="end"/>
      </w:r>
    </w:p>
    <w:p w:rsidR="006D2348" w:rsidRPr="001A30E9" w:rsidRDefault="006D2348" w:rsidP="006D2348">
      <w:pPr>
        <w:jc w:val="center"/>
        <w:rPr>
          <w:rFonts w:ascii="ＭＳ ゴシック" w:eastAsia="ＭＳ ゴシック" w:hAnsi="ＭＳ ゴシック"/>
          <w:sz w:val="36"/>
          <w:szCs w:val="36"/>
        </w:rPr>
      </w:pPr>
    </w:p>
    <w:p w:rsidR="006D2348" w:rsidRPr="00B107E2"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lang w:eastAsia="zh-TW"/>
        </w:rPr>
      </w:pPr>
    </w:p>
    <w:p w:rsidR="006D2348" w:rsidRPr="0028759F" w:rsidRDefault="006D2348" w:rsidP="006D2348">
      <w:pPr>
        <w:rPr>
          <w:color w:val="000000"/>
          <w:lang w:eastAsia="zh-TW"/>
        </w:rPr>
      </w:pPr>
    </w:p>
    <w:p w:rsidR="006D2348" w:rsidRDefault="006D2348" w:rsidP="006D2348">
      <w:pPr>
        <w:rPr>
          <w:color w:val="000000"/>
        </w:rPr>
      </w:pPr>
    </w:p>
    <w:p w:rsidR="006D2348" w:rsidRDefault="006D2348" w:rsidP="006D2348">
      <w:pPr>
        <w:rPr>
          <w:color w:val="000000"/>
        </w:rPr>
      </w:pPr>
    </w:p>
    <w:p w:rsidR="006D2348" w:rsidRDefault="006D2348" w:rsidP="006D2348">
      <w:pPr>
        <w:rPr>
          <w:color w:val="000000"/>
        </w:rPr>
      </w:pPr>
    </w:p>
    <w:p w:rsidR="006D2348" w:rsidRDefault="006D2348" w:rsidP="006D2348">
      <w:pPr>
        <w:rPr>
          <w:color w:val="000000"/>
        </w:rPr>
      </w:pPr>
    </w:p>
    <w:p w:rsidR="006D2348" w:rsidRDefault="006D2348" w:rsidP="006D2348">
      <w:pPr>
        <w:rPr>
          <w:color w:val="000000"/>
        </w:rPr>
      </w:pPr>
    </w:p>
    <w:p w:rsidR="006D2348" w:rsidRPr="0028759F" w:rsidRDefault="006D2348" w:rsidP="006D2348">
      <w:pPr>
        <w:rPr>
          <w:color w:val="000000"/>
        </w:rPr>
      </w:pPr>
    </w:p>
    <w:p w:rsidR="006D2348" w:rsidRDefault="006D2348" w:rsidP="00B07A40">
      <w:pPr>
        <w:pStyle w:val="af8"/>
        <w:spacing w:before="0" w:after="0"/>
        <w:rPr>
          <w:rFonts w:ascii="ＭＳ ゴシック" w:hAnsi="ＭＳ ゴシック"/>
          <w:sz w:val="36"/>
          <w:szCs w:val="40"/>
        </w:rPr>
      </w:pPr>
      <w:r w:rsidRPr="00CF0AE3">
        <w:rPr>
          <w:rFonts w:ascii="ＭＳ ゴシック" w:hAnsi="ＭＳ ゴシック" w:hint="eastAsia"/>
          <w:sz w:val="36"/>
          <w:szCs w:val="40"/>
        </w:rPr>
        <w:t>平成</w:t>
      </w:r>
      <w:r>
        <w:rPr>
          <w:rFonts w:ascii="ＭＳ ゴシック" w:hAnsi="ＭＳ ゴシック" w:hint="eastAsia"/>
          <w:sz w:val="36"/>
          <w:szCs w:val="40"/>
        </w:rPr>
        <w:t>２７年１月２３日</w:t>
      </w:r>
    </w:p>
    <w:p w:rsidR="00B07A40" w:rsidRPr="00CF0AE3" w:rsidRDefault="00B07A40" w:rsidP="00B07A40">
      <w:pPr>
        <w:pStyle w:val="af8"/>
        <w:spacing w:before="0" w:after="0"/>
        <w:rPr>
          <w:rFonts w:ascii="ＭＳ ゴシック" w:hAnsi="ＭＳ ゴシック"/>
          <w:sz w:val="36"/>
          <w:szCs w:val="40"/>
        </w:rPr>
      </w:pPr>
      <w:r>
        <w:rPr>
          <w:rFonts w:ascii="ＭＳ ゴシック" w:hAnsi="ＭＳ ゴシック" w:hint="eastAsia"/>
          <w:sz w:val="36"/>
          <w:szCs w:val="40"/>
        </w:rPr>
        <w:t>（平成２７年</w:t>
      </w:r>
      <w:r w:rsidR="00E5213B">
        <w:rPr>
          <w:rFonts w:ascii="ＭＳ ゴシック" w:hAnsi="ＭＳ ゴシック" w:hint="eastAsia"/>
          <w:sz w:val="36"/>
          <w:szCs w:val="40"/>
        </w:rPr>
        <w:t>４</w:t>
      </w:r>
      <w:r>
        <w:rPr>
          <w:rFonts w:ascii="ＭＳ ゴシック" w:hAnsi="ＭＳ ゴシック" w:hint="eastAsia"/>
          <w:sz w:val="36"/>
          <w:szCs w:val="40"/>
        </w:rPr>
        <w:t>月</w:t>
      </w:r>
      <w:ins w:id="2" w:author="川西市" w:date="2015-04-14T10:07:00Z">
        <w:r w:rsidR="009525C5">
          <w:rPr>
            <w:rFonts w:ascii="ＭＳ ゴシック" w:hAnsi="ＭＳ ゴシック" w:hint="eastAsia"/>
            <w:sz w:val="36"/>
            <w:szCs w:val="40"/>
          </w:rPr>
          <w:t>１４</w:t>
        </w:r>
      </w:ins>
      <w:del w:id="3" w:author="川西市" w:date="2015-04-14T10:07:00Z">
        <w:r w:rsidDel="009525C5">
          <w:rPr>
            <w:rFonts w:ascii="ＭＳ ゴシック" w:hAnsi="ＭＳ ゴシック" w:hint="eastAsia"/>
            <w:sz w:val="36"/>
            <w:szCs w:val="40"/>
          </w:rPr>
          <w:delText>●</w:delText>
        </w:r>
      </w:del>
      <w:r>
        <w:rPr>
          <w:rFonts w:ascii="ＭＳ ゴシック" w:hAnsi="ＭＳ ゴシック" w:hint="eastAsia"/>
          <w:sz w:val="36"/>
          <w:szCs w:val="40"/>
        </w:rPr>
        <w:t>日</w:t>
      </w:r>
      <w:ins w:id="4" w:author="川西市" w:date="2015-04-14T10:07:00Z">
        <w:r w:rsidR="009525C5">
          <w:rPr>
            <w:rFonts w:ascii="ＭＳ ゴシック" w:hAnsi="ＭＳ ゴシック" w:hint="eastAsia"/>
            <w:sz w:val="36"/>
            <w:szCs w:val="40"/>
          </w:rPr>
          <w:t>再</w:t>
        </w:r>
      </w:ins>
      <w:r>
        <w:rPr>
          <w:rFonts w:ascii="ＭＳ ゴシック" w:hAnsi="ＭＳ ゴシック" w:hint="eastAsia"/>
          <w:sz w:val="36"/>
          <w:szCs w:val="40"/>
        </w:rPr>
        <w:t>修正版）</w:t>
      </w:r>
    </w:p>
    <w:p w:rsidR="006D2348" w:rsidRPr="00B107E2" w:rsidRDefault="006D2348" w:rsidP="006D2348">
      <w:pPr>
        <w:rPr>
          <w:color w:val="000000"/>
          <w:lang w:eastAsia="zh-TW"/>
        </w:rPr>
      </w:pPr>
    </w:p>
    <w:p w:rsidR="006D2348" w:rsidRPr="0028759F" w:rsidRDefault="006D2348" w:rsidP="006D2348">
      <w:pPr>
        <w:rPr>
          <w:color w:val="000000"/>
          <w:lang w:eastAsia="zh-TW"/>
        </w:rPr>
      </w:pPr>
    </w:p>
    <w:p w:rsidR="006D2348" w:rsidRPr="0028759F" w:rsidRDefault="006D2348" w:rsidP="006D2348">
      <w:pPr>
        <w:rPr>
          <w:color w:val="000000"/>
          <w:lang w:eastAsia="zh-TW"/>
        </w:rPr>
      </w:pPr>
    </w:p>
    <w:p w:rsidR="006D2348" w:rsidRPr="0028759F" w:rsidRDefault="006D2348" w:rsidP="006D2348">
      <w:pPr>
        <w:rPr>
          <w:color w:val="000000"/>
        </w:rPr>
      </w:pPr>
    </w:p>
    <w:p w:rsidR="006D2348" w:rsidRPr="00E71E47" w:rsidRDefault="006D2348" w:rsidP="006D2348">
      <w:pPr>
        <w:pStyle w:val="af8"/>
        <w:spacing w:before="0" w:after="0"/>
        <w:rPr>
          <w:color w:val="000000"/>
          <w:sz w:val="40"/>
          <w:szCs w:val="40"/>
          <w:lang w:eastAsia="zh-TW"/>
        </w:rPr>
      </w:pPr>
      <w:r>
        <w:fldChar w:fldCharType="begin"/>
      </w:r>
      <w:r>
        <w:instrText xml:space="preserve"> TITLE  "</w:instrText>
      </w:r>
      <w:r>
        <w:instrText>川　西　市</w:instrText>
      </w:r>
      <w:r>
        <w:instrText xml:space="preserve">"  \* MERGEFORMAT </w:instrText>
      </w:r>
      <w:r>
        <w:fldChar w:fldCharType="separate"/>
      </w:r>
      <w:r w:rsidRPr="00775CF9">
        <w:rPr>
          <w:rFonts w:hint="eastAsia"/>
          <w:color w:val="000000"/>
          <w:sz w:val="40"/>
          <w:szCs w:val="40"/>
        </w:rPr>
        <w:t>川　西　市</w:t>
      </w:r>
      <w:r>
        <w:rPr>
          <w:color w:val="000000"/>
          <w:sz w:val="40"/>
          <w:szCs w:val="40"/>
        </w:rPr>
        <w:fldChar w:fldCharType="end"/>
      </w:r>
    </w:p>
    <w:p w:rsidR="006D2348"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lang w:eastAsia="zh-TW"/>
        </w:rPr>
      </w:pPr>
    </w:p>
    <w:p w:rsidR="006D2348" w:rsidRDefault="006D2348" w:rsidP="006D2348">
      <w:pPr>
        <w:rPr>
          <w:color w:val="000000"/>
          <w:lang w:eastAsia="zh-TW"/>
        </w:rPr>
        <w:sectPr w:rsidR="006D2348" w:rsidSect="006D2348">
          <w:headerReference w:type="default" r:id="rId8"/>
          <w:footerReference w:type="default" r:id="rId9"/>
          <w:pgSz w:w="11906" w:h="16838" w:code="9"/>
          <w:pgMar w:top="1361" w:right="1333" w:bottom="964" w:left="1333" w:header="907" w:footer="301" w:gutter="0"/>
          <w:pgNumType w:start="1"/>
          <w:cols w:space="425"/>
          <w:docGrid w:type="linesAndChars" w:linePitch="362"/>
        </w:sectPr>
      </w:pPr>
    </w:p>
    <w:p w:rsidR="006D2348" w:rsidRPr="00B107E2" w:rsidRDefault="006D2348" w:rsidP="006D2348">
      <w:pPr>
        <w:pStyle w:val="1"/>
      </w:pPr>
      <w:r w:rsidRPr="00B107E2">
        <w:rPr>
          <w:rFonts w:hint="eastAsia"/>
        </w:rPr>
        <w:lastRenderedPageBreak/>
        <w:t>様式集の定義</w:t>
      </w:r>
    </w:p>
    <w:p w:rsidR="006D2348" w:rsidRPr="003A4F30" w:rsidRDefault="006D2348" w:rsidP="006D2348">
      <w:pPr>
        <w:ind w:leftChars="200" w:left="420" w:firstLineChars="100" w:firstLine="210"/>
      </w:pPr>
      <w:r>
        <w:rPr>
          <w:rFonts w:hint="eastAsia"/>
        </w:rPr>
        <w:t>川西市低炭素型複合施設整備に伴うPFI事業様式集（以下「様式集」という。）は、川西市（以下「市」という。）が、PFI</w:t>
      </w:r>
      <w:r w:rsidRPr="003A4F30">
        <w:rPr>
          <w:rFonts w:hint="eastAsia"/>
        </w:rPr>
        <w:t>方式で発注する「</w:t>
      </w:r>
      <w:r w:rsidRPr="00A54E06">
        <w:rPr>
          <w:rFonts w:hint="eastAsia"/>
        </w:rPr>
        <w:t>川西市低炭素型複合施設整備に伴うPFI事業</w:t>
      </w:r>
      <w:r w:rsidRPr="003A4F30">
        <w:rPr>
          <w:rFonts w:hint="eastAsia"/>
        </w:rPr>
        <w:t>」（以下「本事業」という。）の入札を総合評価一般競争入札方式で実施するにあたり、入札に参加する者（以下「入札参加者」という。）に提出を求める書類</w:t>
      </w:r>
      <w:r>
        <w:rPr>
          <w:rFonts w:hint="eastAsia"/>
        </w:rPr>
        <w:t>等</w:t>
      </w:r>
      <w:r w:rsidRPr="003A4F30">
        <w:rPr>
          <w:rFonts w:hint="eastAsia"/>
        </w:rPr>
        <w:t>を定めたものである。</w:t>
      </w:r>
    </w:p>
    <w:p w:rsidR="006D2348" w:rsidRPr="00A421BC" w:rsidRDefault="006D2348" w:rsidP="006D2348">
      <w:pPr>
        <w:ind w:leftChars="200" w:left="420" w:firstLineChars="100" w:firstLine="210"/>
      </w:pPr>
      <w:r w:rsidRPr="00A421BC">
        <w:rPr>
          <w:rFonts w:hint="eastAsia"/>
        </w:rPr>
        <w:t>なお、様式集は、別に公表する入札説明書等と一体をなすものである。</w:t>
      </w:r>
    </w:p>
    <w:p w:rsidR="006D2348" w:rsidRPr="003A4F30" w:rsidRDefault="006D2348" w:rsidP="006D2348">
      <w:pPr>
        <w:pStyle w:val="a2"/>
      </w:pPr>
    </w:p>
    <w:p w:rsidR="006D2348" w:rsidRPr="00B107E2" w:rsidRDefault="006D2348" w:rsidP="006D2348">
      <w:pPr>
        <w:pStyle w:val="1"/>
      </w:pPr>
      <w:r w:rsidRPr="00B107E2">
        <w:rPr>
          <w:rFonts w:hint="eastAsia"/>
        </w:rPr>
        <w:t>提出書類</w:t>
      </w:r>
      <w:r>
        <w:rPr>
          <w:rFonts w:hint="eastAsia"/>
        </w:rPr>
        <w:t>等</w:t>
      </w:r>
    </w:p>
    <w:p w:rsidR="006D2348" w:rsidRPr="00A421BC" w:rsidRDefault="006D2348" w:rsidP="006D2348">
      <w:pPr>
        <w:ind w:leftChars="200" w:left="420" w:firstLineChars="100" w:firstLine="210"/>
      </w:pPr>
      <w:r>
        <w:rPr>
          <w:rFonts w:hint="eastAsia"/>
        </w:rPr>
        <w:t xml:space="preserve">入札参加者は、第5 提出書類一覧 </w:t>
      </w:r>
      <w:r w:rsidRPr="00A421BC">
        <w:rPr>
          <w:rFonts w:hint="eastAsia"/>
        </w:rPr>
        <w:t>に示す書類</w:t>
      </w:r>
      <w:r>
        <w:rPr>
          <w:rFonts w:hint="eastAsia"/>
        </w:rPr>
        <w:t>及び模型</w:t>
      </w:r>
      <w:r w:rsidRPr="00A421BC">
        <w:rPr>
          <w:rFonts w:hint="eastAsia"/>
        </w:rPr>
        <w:t>を作成し、指定する部数を提出すること。</w:t>
      </w:r>
    </w:p>
    <w:p w:rsidR="006D2348" w:rsidRPr="00A421BC" w:rsidRDefault="006D2348" w:rsidP="006D2348">
      <w:pPr>
        <w:pStyle w:val="a2"/>
      </w:pPr>
    </w:p>
    <w:p w:rsidR="006D2348" w:rsidRPr="00A421BC" w:rsidRDefault="006D2348" w:rsidP="006D2348">
      <w:pPr>
        <w:pStyle w:val="1"/>
      </w:pPr>
      <w:r w:rsidRPr="00A421BC">
        <w:rPr>
          <w:rFonts w:hint="eastAsia"/>
        </w:rPr>
        <w:t>提出書類</w:t>
      </w:r>
      <w:r>
        <w:rPr>
          <w:rFonts w:hint="eastAsia"/>
        </w:rPr>
        <w:t>等</w:t>
      </w:r>
      <w:r w:rsidRPr="00A421BC">
        <w:rPr>
          <w:rFonts w:hint="eastAsia"/>
        </w:rPr>
        <w:t>の作成要領</w:t>
      </w:r>
    </w:p>
    <w:p w:rsidR="006D2348" w:rsidRPr="007E0272" w:rsidRDefault="006D2348" w:rsidP="006D2348">
      <w:pPr>
        <w:pStyle w:val="2"/>
      </w:pPr>
      <w:r w:rsidRPr="007E0272">
        <w:rPr>
          <w:rFonts w:hint="eastAsia"/>
        </w:rPr>
        <w:t>提出書類の記載要領</w:t>
      </w:r>
    </w:p>
    <w:p w:rsidR="006D2348" w:rsidRPr="00126FB4" w:rsidRDefault="006D2348" w:rsidP="006D2348">
      <w:pPr>
        <w:pStyle w:val="30"/>
        <w:ind w:left="840"/>
      </w:pPr>
      <w:r w:rsidRPr="00126FB4">
        <w:rPr>
          <w:rFonts w:hint="eastAsia"/>
        </w:rPr>
        <w:t xml:space="preserve">　一般事項</w:t>
      </w:r>
    </w:p>
    <w:p w:rsidR="006D2348" w:rsidRPr="00980353" w:rsidRDefault="006D2348" w:rsidP="006D2348">
      <w:pPr>
        <w:pStyle w:val="aff"/>
        <w:numPr>
          <w:ilvl w:val="1"/>
          <w:numId w:val="9"/>
        </w:numPr>
        <w:ind w:leftChars="300" w:hangingChars="100" w:hanging="210"/>
        <w:rPr>
          <w:rFonts w:ascii="ＭＳ 明朝" w:hAnsi="ＭＳ 明朝"/>
        </w:rPr>
      </w:pPr>
      <w:r w:rsidRPr="00980353">
        <w:rPr>
          <w:rFonts w:ascii="ＭＳ 明朝" w:hAnsi="ＭＳ 明朝" w:hint="eastAsia"/>
        </w:rPr>
        <w:t xml:space="preserve">　提出書類は規定の用紙サイズで作成し、用紙の向きは、</w:t>
      </w:r>
      <w:r w:rsidRPr="00980353">
        <w:rPr>
          <w:rFonts w:ascii="ＭＳ 明朝" w:hAnsi="ＭＳ 明朝"/>
        </w:rPr>
        <w:t>A</w:t>
      </w:r>
      <w:r w:rsidRPr="00980353">
        <w:rPr>
          <w:rFonts w:ascii="ＭＳ 明朝" w:hAnsi="ＭＳ 明朝" w:hint="eastAsia"/>
        </w:rPr>
        <w:t>4判は縦置き、</w:t>
      </w:r>
      <w:r w:rsidRPr="00980353">
        <w:rPr>
          <w:rFonts w:ascii="ＭＳ 明朝" w:hAnsi="ＭＳ 明朝"/>
        </w:rPr>
        <w:t>A</w:t>
      </w:r>
      <w:r w:rsidRPr="00980353">
        <w:rPr>
          <w:rFonts w:ascii="ＭＳ 明朝" w:hAnsi="ＭＳ 明朝" w:hint="eastAsia"/>
        </w:rPr>
        <w:t>3版は横置きとすること。</w:t>
      </w:r>
    </w:p>
    <w:p w:rsidR="006D2348" w:rsidRPr="00980353" w:rsidRDefault="006D2348" w:rsidP="006D2348">
      <w:pPr>
        <w:pStyle w:val="aff"/>
        <w:numPr>
          <w:ilvl w:val="1"/>
          <w:numId w:val="9"/>
        </w:numPr>
        <w:ind w:leftChars="300" w:hangingChars="100" w:hanging="210"/>
        <w:rPr>
          <w:rFonts w:ascii="ＭＳ 明朝" w:hAnsi="ＭＳ 明朝"/>
        </w:rPr>
      </w:pPr>
      <w:r w:rsidRPr="00980353">
        <w:rPr>
          <w:rFonts w:ascii="ＭＳ 明朝" w:hAnsi="ＭＳ 明朝" w:hint="eastAsia"/>
        </w:rPr>
        <w:t xml:space="preserve">　図面、図表を除き、提出書類で使用する文字の大きさは</w:t>
      </w:r>
      <w:r w:rsidRPr="00980353">
        <w:rPr>
          <w:rFonts w:ascii="ＭＳ 明朝" w:hAnsi="ＭＳ 明朝"/>
        </w:rPr>
        <w:t>1</w:t>
      </w:r>
      <w:r w:rsidRPr="00980353">
        <w:rPr>
          <w:rFonts w:ascii="ＭＳ 明朝" w:hAnsi="ＭＳ 明朝" w:hint="eastAsia"/>
        </w:rPr>
        <w:t>0.5ポイント以上とし、横書きとすること。</w:t>
      </w:r>
    </w:p>
    <w:p w:rsidR="006D2348" w:rsidRPr="00980353" w:rsidRDefault="006D2348" w:rsidP="006D2348">
      <w:pPr>
        <w:pStyle w:val="aff"/>
        <w:numPr>
          <w:ilvl w:val="1"/>
          <w:numId w:val="9"/>
        </w:numPr>
        <w:ind w:leftChars="300" w:hangingChars="100" w:hanging="210"/>
        <w:rPr>
          <w:rFonts w:ascii="ＭＳ 明朝" w:hAnsi="ＭＳ 明朝"/>
        </w:rPr>
      </w:pPr>
      <w:r w:rsidRPr="00980353">
        <w:rPr>
          <w:rFonts w:ascii="ＭＳ 明朝" w:hAnsi="ＭＳ 明朝" w:hint="eastAsia"/>
        </w:rPr>
        <w:t xml:space="preserve">　提出書類の作成に用いる言語は日本語、単位は計量法に定めるもの、通貨単位は円、時刻は日本標準時とすること。</w:t>
      </w:r>
    </w:p>
    <w:p w:rsidR="006D2348" w:rsidRPr="00126FB4" w:rsidRDefault="006D2348" w:rsidP="006D2348">
      <w:pPr>
        <w:pStyle w:val="a0"/>
        <w:numPr>
          <w:ilvl w:val="0"/>
          <w:numId w:val="0"/>
        </w:numPr>
        <w:ind w:left="1148"/>
      </w:pPr>
    </w:p>
    <w:p w:rsidR="006D2348" w:rsidRPr="00A54E06" w:rsidRDefault="006D2348" w:rsidP="006D2348">
      <w:pPr>
        <w:pStyle w:val="30"/>
        <w:ind w:left="840"/>
      </w:pPr>
      <w:r w:rsidRPr="00A54E06">
        <w:rPr>
          <w:rFonts w:hint="eastAsia"/>
        </w:rPr>
        <w:t xml:space="preserve">　提案書類</w:t>
      </w:r>
    </w:p>
    <w:p w:rsidR="006D2348" w:rsidRPr="00980353" w:rsidRDefault="006D2348" w:rsidP="006D2348">
      <w:pPr>
        <w:pStyle w:val="aff"/>
        <w:numPr>
          <w:ilvl w:val="0"/>
          <w:numId w:val="10"/>
        </w:numPr>
        <w:ind w:leftChars="300" w:hangingChars="100" w:hanging="210"/>
        <w:rPr>
          <w:rFonts w:ascii="ＭＳ 明朝" w:hAnsi="ＭＳ 明朝"/>
        </w:rPr>
      </w:pPr>
      <w:r w:rsidRPr="00980353">
        <w:rPr>
          <w:rFonts w:ascii="ＭＳ 明朝" w:hAnsi="ＭＳ 明朝" w:hint="eastAsia"/>
        </w:rPr>
        <w:t xml:space="preserve">　提案書類（様式2</w:t>
      </w:r>
      <w:r>
        <w:rPr>
          <w:rFonts w:ascii="ＭＳ 明朝" w:hAnsi="ＭＳ 明朝" w:hint="eastAsia"/>
        </w:rPr>
        <w:t>6</w:t>
      </w:r>
      <w:r w:rsidRPr="00980353">
        <w:rPr>
          <w:rFonts w:ascii="ＭＳ 明朝" w:hAnsi="ＭＳ 明朝" w:hint="eastAsia"/>
        </w:rPr>
        <w:t>以降を指す。以降同じ。）は、各様式に記載されている記入要領（「◆」</w:t>
      </w:r>
      <w:r>
        <w:rPr>
          <w:rFonts w:ascii="ＭＳ 明朝" w:hAnsi="ＭＳ 明朝" w:hint="eastAsia"/>
        </w:rPr>
        <w:t>、「※」</w:t>
      </w:r>
      <w:r w:rsidRPr="00980353">
        <w:rPr>
          <w:rFonts w:ascii="ＭＳ 明朝" w:hAnsi="ＭＳ 明朝" w:hint="eastAsia"/>
        </w:rPr>
        <w:t>又は「①</w:t>
      </w:r>
      <w:r>
        <w:rPr>
          <w:rFonts w:ascii="ＭＳ 明朝" w:hAnsi="ＭＳ 明朝" w:hint="eastAsia"/>
        </w:rPr>
        <w:t>」</w:t>
      </w:r>
      <w:r w:rsidRPr="00980353">
        <w:rPr>
          <w:rFonts w:ascii="ＭＳ 明朝" w:hAnsi="ＭＳ 明朝" w:hint="eastAsia"/>
        </w:rPr>
        <w:t>等</w:t>
      </w:r>
      <w:r>
        <w:rPr>
          <w:rFonts w:ascii="ＭＳ 明朝" w:hAnsi="ＭＳ 明朝" w:hint="eastAsia"/>
        </w:rPr>
        <w:t>の番号</w:t>
      </w:r>
      <w:r w:rsidRPr="00980353">
        <w:rPr>
          <w:rFonts w:ascii="ＭＳ 明朝" w:hAnsi="ＭＳ 明朝" w:hint="eastAsia"/>
        </w:rPr>
        <w:t>で始まる文章）に従い、</w:t>
      </w:r>
      <w:r>
        <w:rPr>
          <w:rFonts w:ascii="ＭＳ 明朝" w:hAnsi="ＭＳ 明朝" w:hint="eastAsia"/>
        </w:rPr>
        <w:t>図表等を用いて</w:t>
      </w:r>
      <w:r w:rsidRPr="00980353">
        <w:rPr>
          <w:rFonts w:ascii="ＭＳ 明朝" w:hAnsi="ＭＳ 明朝" w:hint="eastAsia"/>
        </w:rPr>
        <w:t>明確かつ具体的な内容を記載すること。</w:t>
      </w:r>
    </w:p>
    <w:p w:rsidR="006D2348" w:rsidRPr="00980353" w:rsidRDefault="006D2348" w:rsidP="006D2348">
      <w:pPr>
        <w:pStyle w:val="aff"/>
        <w:numPr>
          <w:ilvl w:val="0"/>
          <w:numId w:val="10"/>
        </w:numPr>
        <w:ind w:leftChars="300" w:hangingChars="100" w:hanging="210"/>
        <w:rPr>
          <w:rFonts w:ascii="ＭＳ 明朝" w:hAnsi="ＭＳ 明朝"/>
        </w:rPr>
      </w:pPr>
      <w:r w:rsidRPr="00980353">
        <w:rPr>
          <w:rFonts w:ascii="ＭＳ 明朝" w:hAnsi="ＭＳ 明朝" w:hint="eastAsia"/>
        </w:rPr>
        <w:t xml:space="preserve">　提案書類の各様式（以下「各様式」という。）は、記入要領を削除して使用すること。</w:t>
      </w:r>
    </w:p>
    <w:p w:rsidR="006D2348" w:rsidRPr="00980353" w:rsidRDefault="006D2348" w:rsidP="006D2348">
      <w:pPr>
        <w:pStyle w:val="aff"/>
        <w:numPr>
          <w:ilvl w:val="0"/>
          <w:numId w:val="10"/>
        </w:numPr>
        <w:ind w:leftChars="300" w:hangingChars="100" w:hanging="210"/>
        <w:rPr>
          <w:rFonts w:ascii="ＭＳ 明朝" w:hAnsi="ＭＳ 明朝"/>
        </w:rPr>
      </w:pPr>
      <w:r w:rsidRPr="00980353">
        <w:rPr>
          <w:rFonts w:ascii="ＭＳ 明朝" w:hAnsi="ＭＳ 明朝" w:hint="eastAsia"/>
        </w:rPr>
        <w:t xml:space="preserve">　各様式の作成枚数は上限枚数以内とし、図表等を使用する場合は、規定の枚数に含めること。</w:t>
      </w:r>
    </w:p>
    <w:p w:rsidR="006D2348" w:rsidRPr="00980353" w:rsidRDefault="006D2348" w:rsidP="006D2348">
      <w:pPr>
        <w:pStyle w:val="aff"/>
        <w:numPr>
          <w:ilvl w:val="0"/>
          <w:numId w:val="10"/>
        </w:numPr>
        <w:ind w:leftChars="300" w:hangingChars="100" w:hanging="210"/>
        <w:rPr>
          <w:rFonts w:ascii="ＭＳ 明朝" w:hAnsi="ＭＳ 明朝"/>
        </w:rPr>
      </w:pPr>
      <w:r w:rsidRPr="00980353">
        <w:rPr>
          <w:rFonts w:ascii="ＭＳ 明朝" w:hAnsi="ＭＳ 明朝" w:hint="eastAsia"/>
        </w:rPr>
        <w:t xml:space="preserve">　他の様式に記載されている内容の参照を必要とする場合は、該当する様式名又は図面名を記載すること。ただし、他の様式において、当該様式の内容を補完する内容を記載することは認めない。</w:t>
      </w:r>
    </w:p>
    <w:p w:rsidR="006D2348" w:rsidRPr="00980353" w:rsidRDefault="006D2348" w:rsidP="006D2348">
      <w:pPr>
        <w:pStyle w:val="aff"/>
        <w:numPr>
          <w:ilvl w:val="0"/>
          <w:numId w:val="10"/>
        </w:numPr>
        <w:ind w:leftChars="300" w:hangingChars="100" w:hanging="210"/>
        <w:rPr>
          <w:rFonts w:ascii="ＭＳ 明朝" w:hAnsi="ＭＳ 明朝"/>
        </w:rPr>
      </w:pPr>
      <w:r w:rsidRPr="00980353">
        <w:rPr>
          <w:rFonts w:ascii="ＭＳ 明朝" w:hAnsi="ＭＳ 明朝" w:hint="eastAsia"/>
        </w:rPr>
        <w:t xml:space="preserve">　上限枚数が2枚以上となっている様式において、作成枚数が2枚以上となる場合は、当該様式の右上に記載の様式番号に、枝番号を追記すること。（例：「様式●-1」）。</w:t>
      </w:r>
    </w:p>
    <w:p w:rsidR="006D2348" w:rsidRPr="00980353" w:rsidRDefault="006D2348" w:rsidP="006D2348">
      <w:pPr>
        <w:pStyle w:val="aff"/>
        <w:numPr>
          <w:ilvl w:val="0"/>
          <w:numId w:val="10"/>
        </w:numPr>
        <w:ind w:leftChars="300" w:hangingChars="100" w:hanging="210"/>
        <w:rPr>
          <w:rFonts w:ascii="ＭＳ 明朝" w:hAnsi="ＭＳ 明朝"/>
        </w:rPr>
      </w:pPr>
      <w:r w:rsidRPr="00980353">
        <w:rPr>
          <w:rFonts w:ascii="ＭＳ 明朝" w:hAnsi="ＭＳ 明朝" w:hint="eastAsia"/>
        </w:rPr>
        <w:t xml:space="preserve">　様式23以降は、社名やロゴマーク等の表記の他、入札参加者を特定できる表現はしないこと。</w:t>
      </w:r>
    </w:p>
    <w:p w:rsidR="006D2348" w:rsidRDefault="006D2348" w:rsidP="006D2348">
      <w:pPr>
        <w:widowControl/>
        <w:jc w:val="left"/>
        <w:rPr>
          <w:rFonts w:ascii="Times New Roman" w:hAnsi="Times New Roman"/>
          <w:szCs w:val="20"/>
        </w:rPr>
      </w:pPr>
      <w:r>
        <w:br w:type="page"/>
      </w:r>
    </w:p>
    <w:p w:rsidR="006D2348" w:rsidRPr="003A4F30" w:rsidRDefault="006D2348" w:rsidP="006D2348">
      <w:pPr>
        <w:pStyle w:val="a0"/>
        <w:numPr>
          <w:ilvl w:val="0"/>
          <w:numId w:val="0"/>
        </w:numPr>
        <w:ind w:left="1148"/>
      </w:pPr>
    </w:p>
    <w:p w:rsidR="006D2348" w:rsidRPr="00C71A7E" w:rsidRDefault="006D2348" w:rsidP="006D2348">
      <w:pPr>
        <w:pStyle w:val="2"/>
      </w:pPr>
      <w:r w:rsidRPr="00C71A7E">
        <w:rPr>
          <w:rFonts w:hint="eastAsia"/>
        </w:rPr>
        <w:t>提出書類の作成方法</w:t>
      </w:r>
    </w:p>
    <w:p w:rsidR="006D2348" w:rsidRPr="003A4F30" w:rsidRDefault="006D2348" w:rsidP="006D2348">
      <w:pPr>
        <w:numPr>
          <w:ilvl w:val="0"/>
          <w:numId w:val="6"/>
        </w:numPr>
        <w:autoSpaceDE w:val="0"/>
        <w:autoSpaceDN w:val="0"/>
        <w:ind w:leftChars="150" w:left="630" w:hangingChars="150" w:hanging="315"/>
      </w:pPr>
      <w:r>
        <w:rPr>
          <w:rFonts w:hAnsi="ＭＳ 明朝" w:hint="eastAsia"/>
        </w:rPr>
        <w:t xml:space="preserve">　</w:t>
      </w:r>
      <w:r w:rsidRPr="003A4F30">
        <w:rPr>
          <w:rFonts w:hAnsi="ＭＳ 明朝" w:hint="eastAsia"/>
        </w:rPr>
        <w:t>出力に使用する用紙は</w:t>
      </w:r>
      <w:r w:rsidRPr="003A4F30">
        <w:rPr>
          <w:rFonts w:hAnsi="ＭＳ 明朝"/>
        </w:rPr>
        <w:t>A</w:t>
      </w:r>
      <w:r>
        <w:rPr>
          <w:rFonts w:hAnsi="ＭＳ 明朝" w:hint="eastAsia"/>
        </w:rPr>
        <w:t>3または</w:t>
      </w:r>
      <w:r w:rsidRPr="003A4F30">
        <w:rPr>
          <w:rFonts w:hAnsi="ＭＳ 明朝"/>
        </w:rPr>
        <w:t>A</w:t>
      </w:r>
      <w:r>
        <w:rPr>
          <w:rFonts w:hAnsi="ＭＳ 明朝" w:hint="eastAsia"/>
        </w:rPr>
        <w:t>4</w:t>
      </w:r>
      <w:r w:rsidRPr="003A4F30">
        <w:rPr>
          <w:rFonts w:hAnsi="ＭＳ 明朝" w:hint="eastAsia"/>
        </w:rPr>
        <w:t>とし、各サイズ片面印刷とすること。</w:t>
      </w:r>
    </w:p>
    <w:p w:rsidR="006D2348" w:rsidRDefault="006D2348" w:rsidP="006D2348">
      <w:pPr>
        <w:numPr>
          <w:ilvl w:val="0"/>
          <w:numId w:val="6"/>
        </w:numPr>
        <w:autoSpaceDE w:val="0"/>
        <w:autoSpaceDN w:val="0"/>
        <w:ind w:leftChars="150" w:left="630" w:hangingChars="150" w:hanging="315"/>
        <w:rPr>
          <w:rFonts w:hAnsi="ＭＳ 明朝"/>
        </w:rPr>
      </w:pPr>
      <w:r>
        <w:rPr>
          <w:rFonts w:hAnsi="ＭＳ 明朝" w:hint="eastAsia"/>
        </w:rPr>
        <w:t xml:space="preserve">　</w:t>
      </w:r>
      <w:r w:rsidRPr="003A4F30">
        <w:rPr>
          <w:rFonts w:hAnsi="ＭＳ 明朝" w:hint="eastAsia"/>
        </w:rPr>
        <w:t>出力した提案書類は閲覧しやすい</w:t>
      </w:r>
      <w:r>
        <w:rPr>
          <w:rFonts w:hAnsi="ＭＳ 明朝" w:hint="eastAsia"/>
        </w:rPr>
        <w:t>仕様の</w:t>
      </w:r>
      <w:r w:rsidRPr="003A4F30">
        <w:rPr>
          <w:rFonts w:hAnsi="ＭＳ 明朝" w:hint="eastAsia"/>
        </w:rPr>
        <w:t>ファイルにまとめ、</w:t>
      </w:r>
      <w:r>
        <w:rPr>
          <w:rFonts w:hAnsi="ＭＳ 明朝" w:hint="eastAsia"/>
        </w:rPr>
        <w:t>以下の要領で提出すること。また、「図面集」以外は、いずれのファイルにおいてもA3の様式は折り込んでA4ファイルに綴じ提出すること。</w:t>
      </w:r>
    </w:p>
    <w:p w:rsidR="006D2348" w:rsidRDefault="006D2348" w:rsidP="006D2348">
      <w:pPr>
        <w:autoSpaceDE w:val="0"/>
        <w:autoSpaceDN w:val="0"/>
        <w:ind w:left="525"/>
        <w:rPr>
          <w:rFonts w:hAnsi="ＭＳ 明朝"/>
        </w:rPr>
      </w:pPr>
    </w:p>
    <w:tbl>
      <w:tblPr>
        <w:tblStyle w:val="af1"/>
        <w:tblW w:w="9406" w:type="dxa"/>
        <w:tblInd w:w="525" w:type="dxa"/>
        <w:tblLook w:val="04A0" w:firstRow="1" w:lastRow="0" w:firstColumn="1" w:lastColumn="0" w:noHBand="0" w:noVBand="1"/>
      </w:tblPr>
      <w:tblGrid>
        <w:gridCol w:w="305"/>
        <w:gridCol w:w="1866"/>
        <w:gridCol w:w="2667"/>
        <w:gridCol w:w="2435"/>
        <w:gridCol w:w="2133"/>
      </w:tblGrid>
      <w:tr w:rsidR="006D2348" w:rsidTr="00397E10">
        <w:tc>
          <w:tcPr>
            <w:tcW w:w="4838" w:type="dxa"/>
            <w:gridSpan w:val="3"/>
            <w:shd w:val="clear" w:color="auto" w:fill="D9D9D9" w:themeFill="background1" w:themeFillShade="D9"/>
            <w:vAlign w:val="center"/>
          </w:tcPr>
          <w:p w:rsidR="006D2348" w:rsidRPr="006B73FE" w:rsidRDefault="006D2348" w:rsidP="00397E10">
            <w:pPr>
              <w:autoSpaceDE w:val="0"/>
              <w:autoSpaceDN w:val="0"/>
              <w:spacing w:line="300" w:lineRule="exact"/>
              <w:jc w:val="center"/>
              <w:rPr>
                <w:rFonts w:ascii="ＭＳ ゴシック" w:eastAsia="ＭＳ ゴシック" w:hAnsi="ＭＳ ゴシック"/>
              </w:rPr>
            </w:pPr>
            <w:r w:rsidRPr="006B73FE">
              <w:rPr>
                <w:rFonts w:ascii="ＭＳ ゴシック" w:eastAsia="ＭＳ ゴシック" w:hAnsi="ＭＳ ゴシック" w:hint="eastAsia"/>
              </w:rPr>
              <w:t>提出書類</w:t>
            </w:r>
          </w:p>
        </w:tc>
        <w:tc>
          <w:tcPr>
            <w:tcW w:w="2435" w:type="dxa"/>
            <w:shd w:val="clear" w:color="auto" w:fill="D9D9D9" w:themeFill="background1" w:themeFillShade="D9"/>
            <w:vAlign w:val="center"/>
          </w:tcPr>
          <w:p w:rsidR="006D2348" w:rsidRPr="006B73FE" w:rsidRDefault="006D2348" w:rsidP="00397E10">
            <w:pPr>
              <w:autoSpaceDE w:val="0"/>
              <w:autoSpaceDN w:val="0"/>
              <w:spacing w:line="300" w:lineRule="exact"/>
              <w:jc w:val="center"/>
              <w:rPr>
                <w:rFonts w:ascii="ＭＳ ゴシック" w:eastAsia="ＭＳ ゴシック" w:hAnsi="ＭＳ ゴシック"/>
              </w:rPr>
            </w:pPr>
            <w:r w:rsidRPr="006B73FE">
              <w:rPr>
                <w:rFonts w:ascii="ＭＳ ゴシック" w:eastAsia="ＭＳ ゴシック" w:hAnsi="ＭＳ ゴシック" w:hint="eastAsia"/>
              </w:rPr>
              <w:t>提出方法</w:t>
            </w:r>
          </w:p>
        </w:tc>
        <w:tc>
          <w:tcPr>
            <w:tcW w:w="2133" w:type="dxa"/>
            <w:shd w:val="clear" w:color="auto" w:fill="D9D9D9" w:themeFill="background1" w:themeFillShade="D9"/>
          </w:tcPr>
          <w:p w:rsidR="006D2348" w:rsidRPr="006B73FE" w:rsidRDefault="006D2348" w:rsidP="00397E10">
            <w:pPr>
              <w:autoSpaceDE w:val="0"/>
              <w:autoSpaceDN w:val="0"/>
              <w:spacing w:line="300" w:lineRule="exact"/>
              <w:jc w:val="center"/>
              <w:rPr>
                <w:rFonts w:ascii="ＭＳ ゴシック" w:eastAsia="ＭＳ ゴシック" w:hAnsi="ＭＳ ゴシック"/>
              </w:rPr>
            </w:pPr>
            <w:r>
              <w:rPr>
                <w:rFonts w:ascii="ＭＳ ゴシック" w:eastAsia="ＭＳ ゴシック" w:hAnsi="ＭＳ ゴシック" w:hint="eastAsia"/>
              </w:rPr>
              <w:t>特記事項</w:t>
            </w:r>
          </w:p>
        </w:tc>
      </w:tr>
      <w:tr w:rsidR="006D2348" w:rsidTr="00397E10">
        <w:tc>
          <w:tcPr>
            <w:tcW w:w="4838" w:type="dxa"/>
            <w:gridSpan w:val="3"/>
            <w:tcBorders>
              <w:bottom w:val="nil"/>
            </w:tcBorders>
            <w:vAlign w:val="center"/>
          </w:tcPr>
          <w:p w:rsidR="006D2348" w:rsidRDefault="006D2348" w:rsidP="00397E10">
            <w:pPr>
              <w:autoSpaceDE w:val="0"/>
              <w:autoSpaceDN w:val="0"/>
              <w:spacing w:line="300" w:lineRule="exact"/>
              <w:rPr>
                <w:rFonts w:hAnsi="ＭＳ 明朝"/>
              </w:rPr>
            </w:pPr>
            <w:r>
              <w:rPr>
                <w:rFonts w:hAnsi="ＭＳ 明朝" w:hint="eastAsia"/>
              </w:rPr>
              <w:t>資格審査時</w:t>
            </w:r>
          </w:p>
        </w:tc>
        <w:tc>
          <w:tcPr>
            <w:tcW w:w="2435" w:type="dxa"/>
            <w:vAlign w:val="center"/>
          </w:tcPr>
          <w:p w:rsidR="006D2348" w:rsidRDefault="006D2348" w:rsidP="00397E10">
            <w:pPr>
              <w:autoSpaceDE w:val="0"/>
              <w:autoSpaceDN w:val="0"/>
              <w:spacing w:line="300" w:lineRule="exact"/>
              <w:rPr>
                <w:rFonts w:hAnsi="ＭＳ 明朝"/>
              </w:rPr>
            </w:pPr>
          </w:p>
        </w:tc>
        <w:tc>
          <w:tcPr>
            <w:tcW w:w="2133" w:type="dxa"/>
          </w:tcPr>
          <w:p w:rsidR="006D2348" w:rsidRDefault="006D2348" w:rsidP="00397E10">
            <w:pPr>
              <w:autoSpaceDE w:val="0"/>
              <w:autoSpaceDN w:val="0"/>
              <w:spacing w:line="300" w:lineRule="exact"/>
              <w:rPr>
                <w:rFonts w:hAnsi="ＭＳ 明朝"/>
              </w:rPr>
            </w:pPr>
          </w:p>
        </w:tc>
      </w:tr>
      <w:tr w:rsidR="006D2348" w:rsidRPr="000C0E80" w:rsidTr="00397E10">
        <w:tc>
          <w:tcPr>
            <w:tcW w:w="305" w:type="dxa"/>
            <w:tcBorders>
              <w:top w:val="nil"/>
            </w:tcBorders>
            <w:vAlign w:val="center"/>
          </w:tcPr>
          <w:p w:rsidR="006D2348" w:rsidRDefault="006D2348" w:rsidP="00397E10">
            <w:pPr>
              <w:autoSpaceDE w:val="0"/>
              <w:autoSpaceDN w:val="0"/>
              <w:spacing w:line="300" w:lineRule="exact"/>
              <w:rPr>
                <w:rFonts w:hAnsi="ＭＳ 明朝"/>
              </w:rPr>
            </w:pPr>
          </w:p>
        </w:tc>
        <w:tc>
          <w:tcPr>
            <w:tcW w:w="4533" w:type="dxa"/>
            <w:gridSpan w:val="2"/>
            <w:vAlign w:val="center"/>
          </w:tcPr>
          <w:p w:rsidR="006D2348" w:rsidRDefault="006D2348" w:rsidP="00397E10">
            <w:pPr>
              <w:autoSpaceDE w:val="0"/>
              <w:autoSpaceDN w:val="0"/>
              <w:spacing w:line="300" w:lineRule="exact"/>
              <w:rPr>
                <w:rFonts w:hAnsi="ＭＳ 明朝"/>
              </w:rPr>
            </w:pPr>
            <w:r w:rsidRPr="00A8593E">
              <w:rPr>
                <w:rFonts w:hAnsi="ＭＳ 明朝" w:hint="eastAsia"/>
              </w:rPr>
              <w:t>入札参加資格確認申請に関する提出書類</w:t>
            </w:r>
          </w:p>
        </w:tc>
        <w:tc>
          <w:tcPr>
            <w:tcW w:w="2435" w:type="dxa"/>
            <w:vAlign w:val="center"/>
          </w:tcPr>
          <w:p w:rsidR="006D2348" w:rsidRDefault="006D2348" w:rsidP="00397E10">
            <w:pPr>
              <w:autoSpaceDE w:val="0"/>
              <w:autoSpaceDN w:val="0"/>
              <w:spacing w:line="300" w:lineRule="exact"/>
              <w:rPr>
                <w:rFonts w:hAnsi="ＭＳ 明朝"/>
              </w:rPr>
            </w:pPr>
            <w:r>
              <w:rPr>
                <w:rFonts w:hAnsi="ＭＳ 明朝" w:hint="eastAsia"/>
              </w:rPr>
              <w:t>正本1部、副本1</w:t>
            </w:r>
            <w:r w:rsidRPr="00132A9A">
              <w:rPr>
                <w:rFonts w:hAnsi="ＭＳ 明朝" w:hint="eastAsia"/>
              </w:rPr>
              <w:t>部</w:t>
            </w:r>
          </w:p>
          <w:p w:rsidR="006D2348" w:rsidRPr="00A8593E" w:rsidRDefault="006D2348" w:rsidP="00397E10">
            <w:pPr>
              <w:autoSpaceDE w:val="0"/>
              <w:autoSpaceDN w:val="0"/>
              <w:spacing w:line="300" w:lineRule="exact"/>
              <w:rPr>
                <w:rFonts w:hAnsi="ＭＳ 明朝"/>
              </w:rPr>
            </w:pPr>
            <w:r>
              <w:rPr>
                <w:rFonts w:hAnsi="ＭＳ 明朝" w:hint="eastAsia"/>
              </w:rPr>
              <w:t>A4サイズファイル綴じ</w:t>
            </w:r>
          </w:p>
        </w:tc>
        <w:tc>
          <w:tcPr>
            <w:tcW w:w="2133" w:type="dxa"/>
          </w:tcPr>
          <w:p w:rsidR="006D2348" w:rsidRDefault="006D2348" w:rsidP="00397E10">
            <w:pPr>
              <w:autoSpaceDE w:val="0"/>
              <w:autoSpaceDN w:val="0"/>
              <w:spacing w:line="300" w:lineRule="exact"/>
              <w:rPr>
                <w:rFonts w:hAnsi="ＭＳ 明朝"/>
              </w:rPr>
            </w:pPr>
          </w:p>
        </w:tc>
      </w:tr>
      <w:tr w:rsidR="006D2348" w:rsidRPr="000C0E80" w:rsidTr="00397E10">
        <w:tc>
          <w:tcPr>
            <w:tcW w:w="4838" w:type="dxa"/>
            <w:gridSpan w:val="3"/>
            <w:tcBorders>
              <w:bottom w:val="nil"/>
            </w:tcBorders>
            <w:vAlign w:val="center"/>
          </w:tcPr>
          <w:p w:rsidR="006D2348" w:rsidRDefault="006D2348" w:rsidP="00397E10">
            <w:pPr>
              <w:autoSpaceDE w:val="0"/>
              <w:autoSpaceDN w:val="0"/>
              <w:spacing w:line="300" w:lineRule="exact"/>
              <w:rPr>
                <w:rFonts w:hAnsi="ＭＳ 明朝"/>
              </w:rPr>
            </w:pPr>
            <w:r>
              <w:rPr>
                <w:rFonts w:hAnsi="ＭＳ 明朝" w:hint="eastAsia"/>
              </w:rPr>
              <w:t>提案審査時</w:t>
            </w:r>
          </w:p>
        </w:tc>
        <w:tc>
          <w:tcPr>
            <w:tcW w:w="2435" w:type="dxa"/>
            <w:vAlign w:val="center"/>
          </w:tcPr>
          <w:p w:rsidR="006D2348" w:rsidRDefault="006D2348" w:rsidP="00397E10">
            <w:pPr>
              <w:autoSpaceDE w:val="0"/>
              <w:autoSpaceDN w:val="0"/>
              <w:spacing w:line="300" w:lineRule="exact"/>
              <w:rPr>
                <w:rFonts w:hAnsi="ＭＳ 明朝"/>
              </w:rPr>
            </w:pPr>
          </w:p>
        </w:tc>
        <w:tc>
          <w:tcPr>
            <w:tcW w:w="2133" w:type="dxa"/>
          </w:tcPr>
          <w:p w:rsidR="006D2348" w:rsidRDefault="006D2348" w:rsidP="00397E10">
            <w:pPr>
              <w:autoSpaceDE w:val="0"/>
              <w:autoSpaceDN w:val="0"/>
              <w:spacing w:line="300" w:lineRule="exact"/>
              <w:rPr>
                <w:rFonts w:hAnsi="ＭＳ 明朝"/>
              </w:rPr>
            </w:pPr>
          </w:p>
        </w:tc>
      </w:tr>
      <w:tr w:rsidR="006D2348" w:rsidRPr="000C0E80" w:rsidTr="00397E10">
        <w:tc>
          <w:tcPr>
            <w:tcW w:w="305" w:type="dxa"/>
            <w:vMerge w:val="restart"/>
            <w:tcBorders>
              <w:top w:val="nil"/>
            </w:tcBorders>
            <w:vAlign w:val="center"/>
          </w:tcPr>
          <w:p w:rsidR="006D2348" w:rsidRPr="00A8593E" w:rsidRDefault="006D2348" w:rsidP="00397E10">
            <w:pPr>
              <w:autoSpaceDE w:val="0"/>
              <w:autoSpaceDN w:val="0"/>
              <w:spacing w:line="300" w:lineRule="exact"/>
              <w:rPr>
                <w:rFonts w:hAnsi="ＭＳ 明朝"/>
              </w:rPr>
            </w:pPr>
          </w:p>
        </w:tc>
        <w:tc>
          <w:tcPr>
            <w:tcW w:w="4533" w:type="dxa"/>
            <w:gridSpan w:val="2"/>
            <w:vAlign w:val="center"/>
          </w:tcPr>
          <w:p w:rsidR="006D2348" w:rsidRDefault="006D2348" w:rsidP="00397E10">
            <w:pPr>
              <w:autoSpaceDE w:val="0"/>
              <w:autoSpaceDN w:val="0"/>
              <w:spacing w:line="300" w:lineRule="exact"/>
              <w:rPr>
                <w:rFonts w:hAnsi="ＭＳ 明朝"/>
              </w:rPr>
            </w:pPr>
            <w:r>
              <w:rPr>
                <w:rFonts w:hAnsi="ＭＳ 明朝" w:hint="eastAsia"/>
              </w:rPr>
              <w:t>入札に関する提出書類</w:t>
            </w:r>
          </w:p>
        </w:tc>
        <w:tc>
          <w:tcPr>
            <w:tcW w:w="2435" w:type="dxa"/>
            <w:vAlign w:val="center"/>
          </w:tcPr>
          <w:p w:rsidR="006D2348" w:rsidRDefault="006D2348" w:rsidP="00397E10">
            <w:pPr>
              <w:autoSpaceDE w:val="0"/>
              <w:autoSpaceDN w:val="0"/>
              <w:spacing w:line="300" w:lineRule="exact"/>
              <w:rPr>
                <w:rFonts w:hAnsi="ＭＳ 明朝"/>
              </w:rPr>
            </w:pPr>
            <w:r>
              <w:rPr>
                <w:rFonts w:hAnsi="ＭＳ 明朝" w:hint="eastAsia"/>
              </w:rPr>
              <w:t>正本1部</w:t>
            </w:r>
          </w:p>
        </w:tc>
        <w:tc>
          <w:tcPr>
            <w:tcW w:w="2133" w:type="dxa"/>
          </w:tcPr>
          <w:p w:rsidR="006D2348" w:rsidRDefault="006D2348" w:rsidP="00397E10">
            <w:pPr>
              <w:autoSpaceDE w:val="0"/>
              <w:autoSpaceDN w:val="0"/>
              <w:spacing w:line="300" w:lineRule="exact"/>
              <w:rPr>
                <w:rFonts w:hAnsi="ＭＳ 明朝"/>
              </w:rPr>
            </w:pPr>
            <w:r>
              <w:rPr>
                <w:rFonts w:hAnsi="ＭＳ 明朝" w:hint="eastAsia"/>
              </w:rPr>
              <w:t>入札書は様式23に記載の方法により提出すること。</w:t>
            </w:r>
          </w:p>
        </w:tc>
      </w:tr>
      <w:tr w:rsidR="006D2348" w:rsidRPr="000C0E80" w:rsidTr="00397E10">
        <w:tc>
          <w:tcPr>
            <w:tcW w:w="305" w:type="dxa"/>
            <w:vMerge/>
            <w:vAlign w:val="center"/>
          </w:tcPr>
          <w:p w:rsidR="006D2348" w:rsidRPr="00A8593E" w:rsidRDefault="006D2348" w:rsidP="00397E10">
            <w:pPr>
              <w:autoSpaceDE w:val="0"/>
              <w:autoSpaceDN w:val="0"/>
              <w:spacing w:line="300" w:lineRule="exact"/>
              <w:rPr>
                <w:rFonts w:hAnsi="ＭＳ 明朝"/>
              </w:rPr>
            </w:pPr>
          </w:p>
        </w:tc>
        <w:tc>
          <w:tcPr>
            <w:tcW w:w="1866" w:type="dxa"/>
            <w:vMerge w:val="restart"/>
            <w:vAlign w:val="center"/>
          </w:tcPr>
          <w:p w:rsidR="006D2348" w:rsidRDefault="006D2348" w:rsidP="00397E10">
            <w:pPr>
              <w:autoSpaceDE w:val="0"/>
              <w:autoSpaceDN w:val="0"/>
              <w:spacing w:line="300" w:lineRule="exact"/>
              <w:rPr>
                <w:rFonts w:hAnsi="ＭＳ 明朝"/>
              </w:rPr>
            </w:pPr>
            <w:r>
              <w:rPr>
                <w:rFonts w:hAnsi="ＭＳ 明朝" w:hint="eastAsia"/>
              </w:rPr>
              <w:t>提案書に関する</w:t>
            </w:r>
          </w:p>
          <w:p w:rsidR="006D2348" w:rsidRDefault="006D2348" w:rsidP="00397E10">
            <w:pPr>
              <w:autoSpaceDE w:val="0"/>
              <w:autoSpaceDN w:val="0"/>
              <w:spacing w:line="300" w:lineRule="exact"/>
              <w:rPr>
                <w:rFonts w:hAnsi="ＭＳ 明朝"/>
              </w:rPr>
            </w:pPr>
            <w:r>
              <w:rPr>
                <w:rFonts w:hAnsi="ＭＳ 明朝" w:hint="eastAsia"/>
              </w:rPr>
              <w:t>提出書類</w:t>
            </w:r>
          </w:p>
        </w:tc>
        <w:tc>
          <w:tcPr>
            <w:tcW w:w="2667" w:type="dxa"/>
            <w:vAlign w:val="center"/>
          </w:tcPr>
          <w:p w:rsidR="006D2348" w:rsidRDefault="006D2348" w:rsidP="00397E10">
            <w:pPr>
              <w:autoSpaceDE w:val="0"/>
              <w:autoSpaceDN w:val="0"/>
              <w:spacing w:line="300" w:lineRule="exact"/>
              <w:rPr>
                <w:rFonts w:hAnsi="ＭＳ 明朝"/>
              </w:rPr>
            </w:pPr>
            <w:r>
              <w:rPr>
                <w:rFonts w:hAnsi="ＭＳ 明朝" w:hint="eastAsia"/>
              </w:rPr>
              <w:t>1事業計画に関する提案</w:t>
            </w:r>
          </w:p>
          <w:p w:rsidR="006D2348" w:rsidRPr="00132A9A" w:rsidRDefault="006D2348" w:rsidP="00397E10">
            <w:pPr>
              <w:autoSpaceDE w:val="0"/>
              <w:autoSpaceDN w:val="0"/>
              <w:spacing w:line="300" w:lineRule="exact"/>
              <w:rPr>
                <w:rFonts w:hAnsi="ＭＳ 明朝"/>
              </w:rPr>
            </w:pPr>
            <w:r>
              <w:rPr>
                <w:rFonts w:hAnsi="ＭＳ 明朝" w:hint="eastAsia"/>
              </w:rPr>
              <w:t>～6付帯事業に関する提案</w:t>
            </w:r>
          </w:p>
        </w:tc>
        <w:tc>
          <w:tcPr>
            <w:tcW w:w="2435" w:type="dxa"/>
            <w:vAlign w:val="center"/>
          </w:tcPr>
          <w:p w:rsidR="006D2348" w:rsidRDefault="006D2348" w:rsidP="00397E10">
            <w:pPr>
              <w:autoSpaceDE w:val="0"/>
              <w:autoSpaceDN w:val="0"/>
              <w:spacing w:line="300" w:lineRule="exact"/>
              <w:rPr>
                <w:rFonts w:hAnsi="ＭＳ 明朝"/>
              </w:rPr>
            </w:pPr>
            <w:r w:rsidRPr="00132A9A">
              <w:rPr>
                <w:rFonts w:hAnsi="ＭＳ 明朝" w:hint="eastAsia"/>
              </w:rPr>
              <w:t>正本</w:t>
            </w:r>
            <w:r w:rsidRPr="00132A9A">
              <w:rPr>
                <w:rFonts w:hAnsi="ＭＳ 明朝"/>
              </w:rPr>
              <w:t>1</w:t>
            </w:r>
            <w:r w:rsidRPr="00132A9A">
              <w:rPr>
                <w:rFonts w:hAnsi="ＭＳ 明朝" w:hint="eastAsia"/>
              </w:rPr>
              <w:t>部、副本</w:t>
            </w:r>
            <w:r>
              <w:rPr>
                <w:rFonts w:hAnsi="ＭＳ 明朝" w:hint="eastAsia"/>
              </w:rPr>
              <w:t>10</w:t>
            </w:r>
            <w:r w:rsidRPr="00132A9A">
              <w:rPr>
                <w:rFonts w:hAnsi="ＭＳ 明朝" w:hint="eastAsia"/>
              </w:rPr>
              <w:t>部</w:t>
            </w:r>
          </w:p>
          <w:p w:rsidR="006D2348" w:rsidRPr="00132A9A" w:rsidRDefault="006D2348" w:rsidP="00397E10">
            <w:pPr>
              <w:autoSpaceDE w:val="0"/>
              <w:autoSpaceDN w:val="0"/>
              <w:spacing w:line="300" w:lineRule="exact"/>
              <w:rPr>
                <w:rFonts w:hAnsi="ＭＳ 明朝"/>
              </w:rPr>
            </w:pPr>
            <w:r>
              <w:rPr>
                <w:rFonts w:hAnsi="ＭＳ 明朝" w:hint="eastAsia"/>
              </w:rPr>
              <w:t>A4サイズファイル綴じ</w:t>
            </w:r>
          </w:p>
        </w:tc>
        <w:tc>
          <w:tcPr>
            <w:tcW w:w="2133" w:type="dxa"/>
            <w:vMerge w:val="restart"/>
          </w:tcPr>
          <w:p w:rsidR="006D2348" w:rsidRPr="00132A9A" w:rsidRDefault="006D2348" w:rsidP="00397E10">
            <w:pPr>
              <w:autoSpaceDE w:val="0"/>
              <w:autoSpaceDN w:val="0"/>
              <w:spacing w:line="300" w:lineRule="exact"/>
              <w:rPr>
                <w:rFonts w:hAnsi="ＭＳ 明朝"/>
              </w:rPr>
            </w:pPr>
            <w:r>
              <w:rPr>
                <w:rFonts w:hAnsi="ＭＳ 明朝" w:hint="eastAsia"/>
              </w:rPr>
              <w:t>副本10部のうち、2部は1から8までをファイルに綴じ、残りの8部は1から6までをファイルに綴じて提出すること。</w:t>
            </w:r>
          </w:p>
        </w:tc>
      </w:tr>
      <w:tr w:rsidR="006D2348" w:rsidRPr="000C0E80" w:rsidTr="00397E10">
        <w:tc>
          <w:tcPr>
            <w:tcW w:w="305" w:type="dxa"/>
            <w:vMerge/>
            <w:vAlign w:val="center"/>
          </w:tcPr>
          <w:p w:rsidR="006D2348" w:rsidRDefault="006D2348" w:rsidP="00397E10">
            <w:pPr>
              <w:autoSpaceDE w:val="0"/>
              <w:autoSpaceDN w:val="0"/>
              <w:spacing w:line="300" w:lineRule="exact"/>
              <w:rPr>
                <w:rFonts w:hAnsi="ＭＳ 明朝"/>
              </w:rPr>
            </w:pPr>
          </w:p>
        </w:tc>
        <w:tc>
          <w:tcPr>
            <w:tcW w:w="1866" w:type="dxa"/>
            <w:vMerge/>
            <w:vAlign w:val="center"/>
          </w:tcPr>
          <w:p w:rsidR="006D2348" w:rsidRDefault="006D2348" w:rsidP="00397E10">
            <w:pPr>
              <w:autoSpaceDE w:val="0"/>
              <w:autoSpaceDN w:val="0"/>
              <w:spacing w:line="300" w:lineRule="exact"/>
              <w:rPr>
                <w:rFonts w:hAnsi="ＭＳ 明朝"/>
              </w:rPr>
            </w:pPr>
          </w:p>
        </w:tc>
        <w:tc>
          <w:tcPr>
            <w:tcW w:w="2667" w:type="dxa"/>
            <w:vAlign w:val="center"/>
          </w:tcPr>
          <w:p w:rsidR="006D2348" w:rsidRPr="00132A9A" w:rsidRDefault="006D2348" w:rsidP="00397E10">
            <w:pPr>
              <w:autoSpaceDE w:val="0"/>
              <w:autoSpaceDN w:val="0"/>
              <w:spacing w:line="300" w:lineRule="exact"/>
              <w:rPr>
                <w:rFonts w:hAnsi="ＭＳ 明朝"/>
              </w:rPr>
            </w:pPr>
            <w:r>
              <w:rPr>
                <w:rFonts w:hAnsi="ＭＳ 明朝" w:hint="eastAsia"/>
              </w:rPr>
              <w:t>7見積書</w:t>
            </w:r>
          </w:p>
        </w:tc>
        <w:tc>
          <w:tcPr>
            <w:tcW w:w="2435" w:type="dxa"/>
            <w:vAlign w:val="center"/>
          </w:tcPr>
          <w:p w:rsidR="006D2348" w:rsidRDefault="006D2348" w:rsidP="00397E10">
            <w:pPr>
              <w:autoSpaceDE w:val="0"/>
              <w:autoSpaceDN w:val="0"/>
              <w:spacing w:line="300" w:lineRule="exact"/>
              <w:rPr>
                <w:rFonts w:hAnsi="ＭＳ 明朝"/>
              </w:rPr>
            </w:pPr>
            <w:r w:rsidRPr="00132A9A">
              <w:rPr>
                <w:rFonts w:hAnsi="ＭＳ 明朝" w:hint="eastAsia"/>
              </w:rPr>
              <w:t>正本</w:t>
            </w:r>
            <w:r w:rsidRPr="00132A9A">
              <w:rPr>
                <w:rFonts w:hAnsi="ＭＳ 明朝"/>
              </w:rPr>
              <w:t>1</w:t>
            </w:r>
            <w:r w:rsidRPr="00132A9A">
              <w:rPr>
                <w:rFonts w:hAnsi="ＭＳ 明朝" w:hint="eastAsia"/>
              </w:rPr>
              <w:t>部、副本</w:t>
            </w:r>
            <w:r>
              <w:rPr>
                <w:rFonts w:hAnsi="ＭＳ 明朝" w:hint="eastAsia"/>
              </w:rPr>
              <w:t>2</w:t>
            </w:r>
            <w:r w:rsidRPr="00132A9A">
              <w:rPr>
                <w:rFonts w:hAnsi="ＭＳ 明朝" w:hint="eastAsia"/>
              </w:rPr>
              <w:t>部</w:t>
            </w:r>
          </w:p>
          <w:p w:rsidR="006D2348" w:rsidRDefault="006D2348" w:rsidP="00397E10">
            <w:pPr>
              <w:autoSpaceDE w:val="0"/>
              <w:autoSpaceDN w:val="0"/>
              <w:spacing w:line="300" w:lineRule="exact"/>
              <w:rPr>
                <w:rFonts w:hAnsi="ＭＳ 明朝"/>
              </w:rPr>
            </w:pPr>
            <w:r>
              <w:rPr>
                <w:rFonts w:hAnsi="ＭＳ 明朝" w:hint="eastAsia"/>
              </w:rPr>
              <w:t>A4サイズファイル綴じ</w:t>
            </w:r>
          </w:p>
        </w:tc>
        <w:tc>
          <w:tcPr>
            <w:tcW w:w="2133" w:type="dxa"/>
            <w:vMerge/>
          </w:tcPr>
          <w:p w:rsidR="006D2348" w:rsidRPr="00132A9A" w:rsidRDefault="006D2348" w:rsidP="00397E10">
            <w:pPr>
              <w:autoSpaceDE w:val="0"/>
              <w:autoSpaceDN w:val="0"/>
              <w:spacing w:line="300" w:lineRule="exact"/>
              <w:rPr>
                <w:rFonts w:hAnsi="ＭＳ 明朝"/>
              </w:rPr>
            </w:pPr>
          </w:p>
        </w:tc>
      </w:tr>
      <w:tr w:rsidR="006D2348" w:rsidRPr="000C0E80" w:rsidTr="00397E10">
        <w:tc>
          <w:tcPr>
            <w:tcW w:w="305" w:type="dxa"/>
            <w:vMerge/>
            <w:vAlign w:val="center"/>
          </w:tcPr>
          <w:p w:rsidR="006D2348" w:rsidRDefault="006D2348" w:rsidP="00397E10">
            <w:pPr>
              <w:autoSpaceDE w:val="0"/>
              <w:autoSpaceDN w:val="0"/>
              <w:spacing w:line="300" w:lineRule="exact"/>
              <w:rPr>
                <w:rFonts w:hAnsi="ＭＳ 明朝"/>
              </w:rPr>
            </w:pPr>
          </w:p>
        </w:tc>
        <w:tc>
          <w:tcPr>
            <w:tcW w:w="1866" w:type="dxa"/>
            <w:vMerge/>
            <w:vAlign w:val="center"/>
          </w:tcPr>
          <w:p w:rsidR="006D2348" w:rsidRDefault="006D2348" w:rsidP="00397E10">
            <w:pPr>
              <w:autoSpaceDE w:val="0"/>
              <w:autoSpaceDN w:val="0"/>
              <w:spacing w:line="300" w:lineRule="exact"/>
              <w:rPr>
                <w:rFonts w:hAnsi="ＭＳ 明朝"/>
              </w:rPr>
            </w:pPr>
          </w:p>
        </w:tc>
        <w:tc>
          <w:tcPr>
            <w:tcW w:w="2667" w:type="dxa"/>
            <w:vAlign w:val="center"/>
          </w:tcPr>
          <w:p w:rsidR="006D2348" w:rsidRDefault="006D2348" w:rsidP="00397E10">
            <w:pPr>
              <w:autoSpaceDE w:val="0"/>
              <w:autoSpaceDN w:val="0"/>
              <w:spacing w:line="300" w:lineRule="exact"/>
              <w:rPr>
                <w:rFonts w:hAnsi="ＭＳ 明朝"/>
              </w:rPr>
            </w:pPr>
            <w:r>
              <w:rPr>
                <w:rFonts w:hAnsi="ＭＳ 明朝" w:hint="eastAsia"/>
              </w:rPr>
              <w:t>8セルフチェックシート</w:t>
            </w:r>
          </w:p>
        </w:tc>
        <w:tc>
          <w:tcPr>
            <w:tcW w:w="2435" w:type="dxa"/>
            <w:vAlign w:val="center"/>
          </w:tcPr>
          <w:p w:rsidR="006D2348" w:rsidRDefault="006D2348" w:rsidP="00397E10">
            <w:pPr>
              <w:autoSpaceDE w:val="0"/>
              <w:autoSpaceDN w:val="0"/>
              <w:spacing w:line="300" w:lineRule="exact"/>
              <w:rPr>
                <w:rFonts w:hAnsi="ＭＳ 明朝"/>
              </w:rPr>
            </w:pPr>
            <w:r w:rsidRPr="00132A9A">
              <w:rPr>
                <w:rFonts w:hAnsi="ＭＳ 明朝" w:hint="eastAsia"/>
              </w:rPr>
              <w:t>正本</w:t>
            </w:r>
            <w:r w:rsidRPr="00132A9A">
              <w:rPr>
                <w:rFonts w:hAnsi="ＭＳ 明朝"/>
              </w:rPr>
              <w:t>1</w:t>
            </w:r>
            <w:r w:rsidRPr="00132A9A">
              <w:rPr>
                <w:rFonts w:hAnsi="ＭＳ 明朝" w:hint="eastAsia"/>
              </w:rPr>
              <w:t>部、副本</w:t>
            </w:r>
            <w:r>
              <w:rPr>
                <w:rFonts w:hAnsi="ＭＳ 明朝" w:hint="eastAsia"/>
              </w:rPr>
              <w:t>2</w:t>
            </w:r>
            <w:r w:rsidRPr="00132A9A">
              <w:rPr>
                <w:rFonts w:hAnsi="ＭＳ 明朝" w:hint="eastAsia"/>
              </w:rPr>
              <w:t>部</w:t>
            </w:r>
          </w:p>
          <w:p w:rsidR="006D2348" w:rsidRDefault="006D2348" w:rsidP="00397E10">
            <w:pPr>
              <w:autoSpaceDE w:val="0"/>
              <w:autoSpaceDN w:val="0"/>
              <w:spacing w:line="300" w:lineRule="exact"/>
              <w:rPr>
                <w:rFonts w:hAnsi="ＭＳ 明朝"/>
              </w:rPr>
            </w:pPr>
            <w:r>
              <w:rPr>
                <w:rFonts w:hAnsi="ＭＳ 明朝" w:hint="eastAsia"/>
              </w:rPr>
              <w:t>A4サイズファイル綴じ</w:t>
            </w:r>
          </w:p>
        </w:tc>
        <w:tc>
          <w:tcPr>
            <w:tcW w:w="2133" w:type="dxa"/>
            <w:vMerge/>
          </w:tcPr>
          <w:p w:rsidR="006D2348" w:rsidRPr="00132A9A" w:rsidRDefault="006D2348" w:rsidP="00397E10">
            <w:pPr>
              <w:autoSpaceDE w:val="0"/>
              <w:autoSpaceDN w:val="0"/>
              <w:spacing w:line="300" w:lineRule="exact"/>
              <w:rPr>
                <w:rFonts w:hAnsi="ＭＳ 明朝"/>
              </w:rPr>
            </w:pPr>
          </w:p>
        </w:tc>
      </w:tr>
      <w:tr w:rsidR="006D2348" w:rsidRPr="000C0E80" w:rsidTr="00397E10">
        <w:tc>
          <w:tcPr>
            <w:tcW w:w="305" w:type="dxa"/>
            <w:vMerge/>
            <w:vAlign w:val="center"/>
          </w:tcPr>
          <w:p w:rsidR="006D2348" w:rsidRDefault="006D2348" w:rsidP="00397E10">
            <w:pPr>
              <w:autoSpaceDE w:val="0"/>
              <w:autoSpaceDN w:val="0"/>
              <w:spacing w:line="300" w:lineRule="exact"/>
              <w:rPr>
                <w:rFonts w:hAnsi="ＭＳ 明朝"/>
              </w:rPr>
            </w:pPr>
          </w:p>
        </w:tc>
        <w:tc>
          <w:tcPr>
            <w:tcW w:w="4533" w:type="dxa"/>
            <w:gridSpan w:val="2"/>
            <w:vAlign w:val="center"/>
          </w:tcPr>
          <w:p w:rsidR="006D2348" w:rsidRDefault="006D2348" w:rsidP="00397E10">
            <w:pPr>
              <w:autoSpaceDE w:val="0"/>
              <w:autoSpaceDN w:val="0"/>
              <w:spacing w:line="300" w:lineRule="exact"/>
              <w:rPr>
                <w:rFonts w:hAnsi="ＭＳ 明朝"/>
              </w:rPr>
            </w:pPr>
            <w:r>
              <w:rPr>
                <w:rFonts w:hAnsi="ＭＳ 明朝" w:hint="eastAsia"/>
              </w:rPr>
              <w:t>図面集</w:t>
            </w:r>
          </w:p>
        </w:tc>
        <w:tc>
          <w:tcPr>
            <w:tcW w:w="2435" w:type="dxa"/>
            <w:vAlign w:val="center"/>
          </w:tcPr>
          <w:p w:rsidR="006D2348" w:rsidRDefault="006D2348" w:rsidP="00397E10">
            <w:pPr>
              <w:autoSpaceDE w:val="0"/>
              <w:autoSpaceDN w:val="0"/>
              <w:spacing w:line="300" w:lineRule="exact"/>
              <w:rPr>
                <w:rFonts w:hAnsi="ＭＳ 明朝"/>
              </w:rPr>
            </w:pPr>
            <w:r w:rsidRPr="00132A9A">
              <w:rPr>
                <w:rFonts w:hAnsi="ＭＳ 明朝" w:hint="eastAsia"/>
              </w:rPr>
              <w:t>正本</w:t>
            </w:r>
            <w:r>
              <w:rPr>
                <w:rFonts w:hAnsi="ＭＳ 明朝" w:hint="eastAsia"/>
              </w:rPr>
              <w:t>1</w:t>
            </w:r>
            <w:r w:rsidRPr="00132A9A">
              <w:rPr>
                <w:rFonts w:hAnsi="ＭＳ 明朝" w:hint="eastAsia"/>
              </w:rPr>
              <w:t>部、副本</w:t>
            </w:r>
            <w:r>
              <w:rPr>
                <w:rFonts w:hAnsi="ＭＳ 明朝" w:hint="eastAsia"/>
              </w:rPr>
              <w:t>8</w:t>
            </w:r>
            <w:r w:rsidRPr="00132A9A">
              <w:rPr>
                <w:rFonts w:hAnsi="ＭＳ 明朝" w:hint="eastAsia"/>
              </w:rPr>
              <w:t>部</w:t>
            </w:r>
          </w:p>
          <w:p w:rsidR="006D2348" w:rsidRDefault="006D2348" w:rsidP="00397E10">
            <w:pPr>
              <w:autoSpaceDE w:val="0"/>
              <w:autoSpaceDN w:val="0"/>
              <w:spacing w:line="300" w:lineRule="exact"/>
              <w:rPr>
                <w:rFonts w:hAnsi="ＭＳ 明朝"/>
              </w:rPr>
            </w:pPr>
            <w:r>
              <w:rPr>
                <w:rFonts w:hAnsi="ＭＳ 明朝" w:hint="eastAsia"/>
              </w:rPr>
              <w:t>A3サイズファイル綴じ</w:t>
            </w:r>
          </w:p>
        </w:tc>
        <w:tc>
          <w:tcPr>
            <w:tcW w:w="2133" w:type="dxa"/>
          </w:tcPr>
          <w:p w:rsidR="006D2348" w:rsidRPr="00132A9A" w:rsidRDefault="006D2348" w:rsidP="00397E10">
            <w:pPr>
              <w:autoSpaceDE w:val="0"/>
              <w:autoSpaceDN w:val="0"/>
              <w:spacing w:line="300" w:lineRule="exact"/>
              <w:rPr>
                <w:rFonts w:hAnsi="ＭＳ 明朝"/>
              </w:rPr>
            </w:pPr>
            <w:r w:rsidRPr="000C0E80">
              <w:rPr>
                <w:rFonts w:hAnsi="ＭＳ 明朝" w:hint="eastAsia"/>
              </w:rPr>
              <w:t>「提案書に関する提出書類」と共に提出すること。</w:t>
            </w:r>
          </w:p>
        </w:tc>
      </w:tr>
    </w:tbl>
    <w:p w:rsidR="006D2348" w:rsidRDefault="006D2348" w:rsidP="006D2348">
      <w:pPr>
        <w:autoSpaceDE w:val="0"/>
        <w:autoSpaceDN w:val="0"/>
        <w:ind w:left="525"/>
        <w:rPr>
          <w:rFonts w:hAnsi="ＭＳ 明朝"/>
        </w:rPr>
      </w:pPr>
    </w:p>
    <w:p w:rsidR="006D2348" w:rsidRPr="00C50C8F" w:rsidRDefault="006D2348" w:rsidP="006D2348">
      <w:pPr>
        <w:numPr>
          <w:ilvl w:val="0"/>
          <w:numId w:val="6"/>
        </w:numPr>
        <w:autoSpaceDE w:val="0"/>
        <w:autoSpaceDN w:val="0"/>
        <w:ind w:leftChars="250" w:left="840" w:hangingChars="150" w:hanging="315"/>
        <w:rPr>
          <w:rFonts w:hAnsi="ＭＳ 明朝"/>
        </w:rPr>
      </w:pPr>
      <w:r>
        <w:rPr>
          <w:rFonts w:hAnsi="ＭＳ 明朝" w:hint="eastAsia"/>
        </w:rPr>
        <w:t xml:space="preserve">　</w:t>
      </w:r>
      <w:r w:rsidRPr="003A4F30">
        <w:rPr>
          <w:rFonts w:hAnsi="ＭＳ 明朝" w:hint="eastAsia"/>
        </w:rPr>
        <w:t>上記ファイルは、各様式</w:t>
      </w:r>
      <w:r>
        <w:rPr>
          <w:rFonts w:hAnsi="ＭＳ 明朝" w:hint="eastAsia"/>
        </w:rPr>
        <w:t>1</w:t>
      </w:r>
      <w:r w:rsidRPr="003A4F30">
        <w:rPr>
          <w:rFonts w:hAnsi="ＭＳ 明朝" w:hint="eastAsia"/>
        </w:rPr>
        <w:t>枚目右端にインデックスタブを付け、様式番号を記載すること。また、ファイルの背表紙には、「</w:t>
      </w:r>
      <w:r w:rsidRPr="00A54E06">
        <w:rPr>
          <w:rFonts w:hint="eastAsia"/>
        </w:rPr>
        <w:t>川西市低炭素型複合施設整備に伴うPFI事業</w:t>
      </w:r>
      <w:r w:rsidRPr="003A4F30">
        <w:rPr>
          <w:rFonts w:hAnsi="ＭＳ 明朝" w:hint="eastAsia"/>
        </w:rPr>
        <w:t xml:space="preserve">　提案書類」と記入すること。</w:t>
      </w:r>
    </w:p>
    <w:p w:rsidR="006D2348" w:rsidRPr="00C50C8F" w:rsidRDefault="006D2348" w:rsidP="006D2348">
      <w:pPr>
        <w:numPr>
          <w:ilvl w:val="0"/>
          <w:numId w:val="6"/>
        </w:numPr>
        <w:autoSpaceDE w:val="0"/>
        <w:autoSpaceDN w:val="0"/>
        <w:ind w:leftChars="250" w:left="840" w:hangingChars="150" w:hanging="315"/>
        <w:rPr>
          <w:rFonts w:hAnsi="ＭＳ 明朝"/>
        </w:rPr>
      </w:pPr>
      <w:r>
        <w:rPr>
          <w:rFonts w:hAnsi="ＭＳ 明朝" w:hint="eastAsia"/>
        </w:rPr>
        <w:t xml:space="preserve">　</w:t>
      </w:r>
      <w:r w:rsidRPr="003A4F30">
        <w:rPr>
          <w:rFonts w:hAnsi="ＭＳ 明朝" w:hint="eastAsia"/>
        </w:rPr>
        <w:t>提出書類は、様式番号順に並べて提出すること。</w:t>
      </w:r>
    </w:p>
    <w:p w:rsidR="006D2348" w:rsidRPr="007E0272" w:rsidRDefault="006D2348" w:rsidP="006D2348">
      <w:pPr>
        <w:numPr>
          <w:ilvl w:val="0"/>
          <w:numId w:val="6"/>
        </w:numPr>
        <w:autoSpaceDE w:val="0"/>
        <w:autoSpaceDN w:val="0"/>
        <w:ind w:leftChars="250" w:left="840" w:hangingChars="150" w:hanging="315"/>
        <w:rPr>
          <w:rFonts w:hAnsi="ＭＳ 明朝"/>
        </w:rPr>
      </w:pPr>
      <w:r>
        <w:rPr>
          <w:rFonts w:hAnsi="ＭＳ 明朝" w:hint="eastAsia"/>
        </w:rPr>
        <w:t xml:space="preserve">　</w:t>
      </w:r>
      <w:r w:rsidRPr="003A4F30">
        <w:rPr>
          <w:rFonts w:hAnsi="ＭＳ 明朝" w:hint="eastAsia"/>
        </w:rPr>
        <w:t>提案書類は、提出資料一覧に示すファイル形式のうち、</w:t>
      </w:r>
      <w:r w:rsidRPr="003A4F30">
        <w:rPr>
          <w:rFonts w:hAnsi="ＭＳ 明朝"/>
        </w:rPr>
        <w:t>Excel</w:t>
      </w:r>
      <w:r w:rsidRPr="003A4F30">
        <w:rPr>
          <w:rFonts w:hAnsi="ＭＳ 明朝" w:hint="eastAsia"/>
        </w:rPr>
        <w:t>については</w:t>
      </w:r>
      <w:r w:rsidRPr="003A4F30">
        <w:rPr>
          <w:rFonts w:hAnsi="ＭＳ 明朝"/>
        </w:rPr>
        <w:t>Microsoft-Excel</w:t>
      </w:r>
      <w:r w:rsidRPr="003A4F30">
        <w:rPr>
          <w:rFonts w:hAnsi="ＭＳ 明朝" w:hint="eastAsia"/>
        </w:rPr>
        <w:t>ファイルで、</w:t>
      </w:r>
      <w:r w:rsidRPr="003A4F30">
        <w:rPr>
          <w:rFonts w:hAnsi="ＭＳ 明朝"/>
        </w:rPr>
        <w:t>Word</w:t>
      </w:r>
      <w:r w:rsidRPr="003A4F30">
        <w:rPr>
          <w:rFonts w:hAnsi="ＭＳ 明朝" w:hint="eastAsia"/>
        </w:rPr>
        <w:t>については</w:t>
      </w:r>
      <w:r w:rsidRPr="003A4F30">
        <w:rPr>
          <w:rFonts w:hAnsi="ＭＳ 明朝"/>
        </w:rPr>
        <w:t>PDF</w:t>
      </w:r>
      <w:r w:rsidRPr="003A4F30">
        <w:rPr>
          <w:rFonts w:hAnsi="ＭＳ 明朝" w:hint="eastAsia"/>
        </w:rPr>
        <w:t>ファイルに電子データ化し、電子データを納めた</w:t>
      </w:r>
      <w:r w:rsidRPr="003A4F30">
        <w:rPr>
          <w:rFonts w:hAnsi="ＭＳ 明朝"/>
        </w:rPr>
        <w:t>CD-R</w:t>
      </w:r>
      <w:r w:rsidRPr="003A4F30">
        <w:rPr>
          <w:rFonts w:hAnsi="ＭＳ 明朝" w:hint="eastAsia"/>
        </w:rPr>
        <w:t>（正本</w:t>
      </w:r>
      <w:r>
        <w:rPr>
          <w:rFonts w:hAnsi="ＭＳ 明朝" w:hint="eastAsia"/>
        </w:rPr>
        <w:t>1</w:t>
      </w:r>
      <w:r w:rsidRPr="003A4F30">
        <w:rPr>
          <w:rFonts w:hAnsi="ＭＳ 明朝" w:hint="eastAsia"/>
        </w:rPr>
        <w:t>枚、副本</w:t>
      </w:r>
      <w:r>
        <w:rPr>
          <w:rFonts w:hAnsi="ＭＳ 明朝" w:hint="eastAsia"/>
        </w:rPr>
        <w:t>2</w:t>
      </w:r>
      <w:r w:rsidRPr="003A4F30">
        <w:rPr>
          <w:rFonts w:hAnsi="ＭＳ 明朝" w:hint="eastAsia"/>
        </w:rPr>
        <w:t>枚）を提出すること。</w:t>
      </w:r>
      <w:r>
        <w:rPr>
          <w:rFonts w:hAnsi="ＭＳ 明朝" w:hint="eastAsia"/>
        </w:rPr>
        <w:t>なお、電子データ化にあたり、検索機能が利用できる形式とすること。</w:t>
      </w:r>
      <w:r w:rsidRPr="007E0272">
        <w:rPr>
          <w:rFonts w:hAnsi="ＭＳ 明朝" w:hint="eastAsia"/>
        </w:rPr>
        <w:t>また、「図面集」はPDFファイル</w:t>
      </w:r>
      <w:r>
        <w:rPr>
          <w:rFonts w:hAnsi="ＭＳ 明朝" w:hint="eastAsia"/>
        </w:rPr>
        <w:t>に</w:t>
      </w:r>
      <w:r w:rsidRPr="007E0272">
        <w:rPr>
          <w:rFonts w:hAnsi="ＭＳ 明朝" w:hint="eastAsia"/>
        </w:rPr>
        <w:t>電子データ化すること。</w:t>
      </w:r>
    </w:p>
    <w:p w:rsidR="006D2348" w:rsidRDefault="006D2348" w:rsidP="006D2348"/>
    <w:p w:rsidR="006D2348" w:rsidRDefault="006D2348" w:rsidP="006D2348">
      <w:pPr>
        <w:pStyle w:val="2"/>
      </w:pPr>
      <w:r>
        <w:rPr>
          <w:rFonts w:hint="eastAsia"/>
        </w:rPr>
        <w:t>模型の作成要領</w:t>
      </w:r>
    </w:p>
    <w:p w:rsidR="006D2348" w:rsidRDefault="006D2348" w:rsidP="006D2348">
      <w:pPr>
        <w:pStyle w:val="30"/>
        <w:ind w:left="840"/>
      </w:pPr>
      <w:r>
        <w:rPr>
          <w:rFonts w:hint="eastAsia"/>
        </w:rPr>
        <w:t xml:space="preserve">　作成範囲</w:t>
      </w:r>
    </w:p>
    <w:p w:rsidR="006D2348" w:rsidRDefault="006D2348" w:rsidP="006D2348">
      <w:pPr>
        <w:ind w:leftChars="300" w:left="630" w:firstLineChars="100" w:firstLine="210"/>
      </w:pPr>
      <w:r>
        <w:rPr>
          <w:rFonts w:hint="eastAsia"/>
        </w:rPr>
        <w:t>計画敷地全体</w:t>
      </w:r>
    </w:p>
    <w:p w:rsidR="006D2348" w:rsidRDefault="006D2348" w:rsidP="006D2348">
      <w:pPr>
        <w:pStyle w:val="30"/>
        <w:ind w:left="840"/>
      </w:pPr>
      <w:r>
        <w:rPr>
          <w:rFonts w:hint="eastAsia"/>
        </w:rPr>
        <w:t xml:space="preserve">　縮尺</w:t>
      </w:r>
    </w:p>
    <w:p w:rsidR="006D2348" w:rsidRDefault="006D2348" w:rsidP="006D2348">
      <w:pPr>
        <w:ind w:leftChars="300" w:left="630" w:firstLineChars="100" w:firstLine="210"/>
      </w:pPr>
      <w:r>
        <w:rPr>
          <w:rFonts w:hint="eastAsia"/>
        </w:rPr>
        <w:t>A1（300分の1）程度</w:t>
      </w:r>
    </w:p>
    <w:p w:rsidR="006D2348" w:rsidRDefault="006D2348" w:rsidP="006D2348">
      <w:pPr>
        <w:pStyle w:val="30"/>
        <w:ind w:left="840"/>
      </w:pPr>
      <w:r>
        <w:rPr>
          <w:rFonts w:hint="eastAsia"/>
        </w:rPr>
        <w:t xml:space="preserve">　留意事項</w:t>
      </w:r>
    </w:p>
    <w:p w:rsidR="006D2348" w:rsidRDefault="006D2348" w:rsidP="006D2348">
      <w:pPr>
        <w:ind w:leftChars="300" w:left="630" w:firstLineChars="100" w:firstLine="210"/>
      </w:pPr>
      <w:r>
        <w:rPr>
          <w:rFonts w:hint="eastAsia"/>
        </w:rPr>
        <w:t>・スチレンボード等を使用したスタディ模型とし、華美になりすぎないようにすること。</w:t>
      </w:r>
    </w:p>
    <w:p w:rsidR="006D2348" w:rsidRDefault="006D2348" w:rsidP="006D2348">
      <w:pPr>
        <w:ind w:leftChars="300" w:left="630" w:firstLineChars="100" w:firstLine="210"/>
      </w:pPr>
      <w:r>
        <w:rPr>
          <w:rFonts w:hint="eastAsia"/>
        </w:rPr>
        <w:t>・外構等は必要に応じて植栽等を表すことは可とする。</w:t>
      </w:r>
    </w:p>
    <w:p w:rsidR="006D2348" w:rsidRDefault="006D2348" w:rsidP="006D2348">
      <w:pPr>
        <w:ind w:leftChars="300" w:left="630" w:firstLineChars="100" w:firstLine="210"/>
      </w:pPr>
      <w:r>
        <w:rPr>
          <w:rFonts w:hint="eastAsia"/>
        </w:rPr>
        <w:lastRenderedPageBreak/>
        <w:t>・持ち運びできるよう留意すること。</w:t>
      </w:r>
    </w:p>
    <w:p w:rsidR="006D2348" w:rsidRDefault="006D2348" w:rsidP="006D2348"/>
    <w:p w:rsidR="006D2348" w:rsidRPr="00A421BC" w:rsidRDefault="006D2348" w:rsidP="006D2348">
      <w:pPr>
        <w:pStyle w:val="1"/>
      </w:pPr>
      <w:r w:rsidRPr="00A421BC">
        <w:rPr>
          <w:rFonts w:hint="eastAsia"/>
        </w:rPr>
        <w:t>書類</w:t>
      </w:r>
      <w:r>
        <w:rPr>
          <w:rFonts w:hint="eastAsia"/>
        </w:rPr>
        <w:t>等</w:t>
      </w:r>
      <w:r w:rsidRPr="00A421BC">
        <w:rPr>
          <w:rFonts w:hint="eastAsia"/>
        </w:rPr>
        <w:t>の提出方法</w:t>
      </w:r>
    </w:p>
    <w:p w:rsidR="006D2348" w:rsidRDefault="006D2348" w:rsidP="006D2348">
      <w:pPr>
        <w:pStyle w:val="2"/>
      </w:pPr>
      <w:r>
        <w:rPr>
          <w:rFonts w:hint="eastAsia"/>
        </w:rPr>
        <w:t>提出書類</w:t>
      </w:r>
    </w:p>
    <w:p w:rsidR="006D2348" w:rsidRDefault="006D2348" w:rsidP="006D2348">
      <w:pPr>
        <w:pStyle w:val="a2"/>
      </w:pPr>
      <w:r w:rsidRPr="007E0272">
        <w:rPr>
          <w:rFonts w:hint="eastAsia"/>
        </w:rPr>
        <w:t>入札説明書等に記載の方法により、指定された提出先へ提出すること。</w:t>
      </w:r>
    </w:p>
    <w:p w:rsidR="006D2348" w:rsidRDefault="006D2348" w:rsidP="006D2348">
      <w:pPr>
        <w:pStyle w:val="a2"/>
      </w:pPr>
    </w:p>
    <w:p w:rsidR="006D2348" w:rsidRDefault="006D2348" w:rsidP="006D2348">
      <w:pPr>
        <w:pStyle w:val="2"/>
      </w:pPr>
      <w:r>
        <w:rPr>
          <w:rFonts w:hint="eastAsia"/>
        </w:rPr>
        <w:t>模型</w:t>
      </w:r>
    </w:p>
    <w:p w:rsidR="006D2348" w:rsidRDefault="006D2348" w:rsidP="006D2348">
      <w:pPr>
        <w:pStyle w:val="a2"/>
      </w:pPr>
      <w:r>
        <w:rPr>
          <w:rFonts w:hint="eastAsia"/>
        </w:rPr>
        <w:t>１の書類提出日以降に、市が別途指定した方法により提出</w:t>
      </w:r>
      <w:r w:rsidRPr="007E0272">
        <w:rPr>
          <w:rFonts w:hint="eastAsia"/>
        </w:rPr>
        <w:t>すること。</w:t>
      </w:r>
    </w:p>
    <w:p w:rsidR="006D2348" w:rsidRPr="003A4F30" w:rsidRDefault="006D2348" w:rsidP="006D2348">
      <w:pPr>
        <w:pStyle w:val="a2"/>
      </w:pPr>
    </w:p>
    <w:p w:rsidR="006D2348" w:rsidRPr="00A421BC" w:rsidRDefault="006D2348" w:rsidP="006D2348">
      <w:pPr>
        <w:rPr>
          <w:color w:val="000000"/>
          <w:lang w:eastAsia="zh-TW"/>
        </w:rPr>
        <w:sectPr w:rsidR="006D2348" w:rsidRPr="00A421BC" w:rsidSect="00397E10">
          <w:footerReference w:type="default" r:id="rId10"/>
          <w:pgSz w:w="11906" w:h="16838" w:code="9"/>
          <w:pgMar w:top="1361" w:right="1333" w:bottom="964" w:left="1333" w:header="907" w:footer="301" w:gutter="0"/>
          <w:pgNumType w:fmt="numberInDash" w:start="1"/>
          <w:cols w:space="425"/>
          <w:docGrid w:type="linesAndChars" w:linePitch="362"/>
        </w:sectPr>
      </w:pPr>
    </w:p>
    <w:p w:rsidR="006D2348" w:rsidRPr="008D69C0" w:rsidRDefault="006D2348" w:rsidP="006D2348">
      <w:pPr>
        <w:pStyle w:val="1"/>
      </w:pPr>
      <w:bookmarkStart w:id="5" w:name="_Toc84954244"/>
      <w:r w:rsidRPr="0028759F">
        <w:rPr>
          <w:rFonts w:hint="eastAsia"/>
        </w:rPr>
        <w:lastRenderedPageBreak/>
        <w:t>提出書類一覧</w:t>
      </w:r>
      <w:bookmarkEnd w:id="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36"/>
        <w:gridCol w:w="996"/>
        <w:gridCol w:w="80"/>
        <w:gridCol w:w="1076"/>
        <w:gridCol w:w="1075"/>
        <w:gridCol w:w="1233"/>
      </w:tblGrid>
      <w:tr w:rsidR="006D2348" w:rsidRPr="00394672" w:rsidTr="00397E10">
        <w:trPr>
          <w:tblHeader/>
          <w:jc w:val="center"/>
        </w:trPr>
        <w:tc>
          <w:tcPr>
            <w:tcW w:w="5236" w:type="dxa"/>
            <w:shd w:val="clear" w:color="auto" w:fill="808080" w:themeFill="background1" w:themeFillShade="80"/>
            <w:vAlign w:val="center"/>
          </w:tcPr>
          <w:p w:rsidR="006D2348" w:rsidRPr="00394672" w:rsidRDefault="006D2348" w:rsidP="00397E10">
            <w:pPr>
              <w:pStyle w:val="a9"/>
              <w:tabs>
                <w:tab w:val="clear" w:pos="4252"/>
                <w:tab w:val="clear" w:pos="8504"/>
              </w:tabs>
              <w:snapToGrid/>
              <w:spacing w:beforeLines="10" w:before="24" w:afterLines="10" w:after="24" w:line="300" w:lineRule="exact"/>
              <w:jc w:val="center"/>
              <w:rPr>
                <w:rFonts w:ascii="ＭＳ ゴシック" w:eastAsia="ＭＳ ゴシック" w:hAnsi="ＭＳ ゴシック"/>
                <w:bCs/>
                <w:color w:val="FFFFFF" w:themeColor="background1"/>
                <w:kern w:val="0"/>
                <w:sz w:val="20"/>
              </w:rPr>
            </w:pPr>
            <w:r w:rsidRPr="00394672">
              <w:rPr>
                <w:rFonts w:ascii="ＭＳ ゴシック" w:eastAsia="ＭＳ ゴシック" w:hAnsi="ＭＳ ゴシック" w:hint="eastAsia"/>
                <w:bCs/>
                <w:color w:val="FFFFFF" w:themeColor="background1"/>
                <w:kern w:val="0"/>
                <w:sz w:val="20"/>
              </w:rPr>
              <w:t>書　類</w:t>
            </w:r>
          </w:p>
        </w:tc>
        <w:tc>
          <w:tcPr>
            <w:tcW w:w="1076" w:type="dxa"/>
            <w:gridSpan w:val="2"/>
            <w:shd w:val="clear" w:color="auto" w:fill="808080" w:themeFill="background1" w:themeFillShade="80"/>
            <w:vAlign w:val="center"/>
          </w:tcPr>
          <w:p w:rsidR="006D2348" w:rsidRPr="00394672" w:rsidRDefault="006D2348" w:rsidP="00397E10">
            <w:pPr>
              <w:spacing w:beforeLines="10" w:before="24" w:afterLines="10" w:after="24" w:line="300" w:lineRule="exact"/>
              <w:jc w:val="center"/>
              <w:rPr>
                <w:rFonts w:ascii="ＭＳ ゴシック" w:eastAsia="ＭＳ ゴシック" w:hAnsi="ＭＳ ゴシック"/>
                <w:bCs/>
                <w:color w:val="FFFFFF" w:themeColor="background1"/>
                <w:kern w:val="0"/>
                <w:sz w:val="20"/>
              </w:rPr>
            </w:pPr>
            <w:r w:rsidRPr="00394672">
              <w:rPr>
                <w:rFonts w:ascii="ＭＳ ゴシック" w:eastAsia="ＭＳ ゴシック" w:hAnsi="ＭＳ ゴシック" w:hint="eastAsia"/>
                <w:bCs/>
                <w:color w:val="FFFFFF" w:themeColor="background1"/>
                <w:kern w:val="0"/>
                <w:sz w:val="20"/>
              </w:rPr>
              <w:t>様式</w:t>
            </w:r>
          </w:p>
        </w:tc>
        <w:tc>
          <w:tcPr>
            <w:tcW w:w="1076" w:type="dxa"/>
            <w:shd w:val="clear" w:color="auto" w:fill="808080" w:themeFill="background1" w:themeFillShade="80"/>
            <w:vAlign w:val="center"/>
          </w:tcPr>
          <w:p w:rsidR="006D2348" w:rsidRPr="00394672" w:rsidRDefault="006D2348" w:rsidP="00397E10">
            <w:pPr>
              <w:spacing w:beforeLines="10" w:before="24" w:afterLines="10" w:after="24" w:line="300" w:lineRule="exact"/>
              <w:jc w:val="center"/>
              <w:rPr>
                <w:rFonts w:ascii="ＭＳ ゴシック" w:eastAsia="ＭＳ ゴシック" w:hAnsi="ＭＳ ゴシック"/>
                <w:bCs/>
                <w:color w:val="FFFFFF" w:themeColor="background1"/>
                <w:kern w:val="0"/>
                <w:sz w:val="20"/>
              </w:rPr>
            </w:pPr>
            <w:r w:rsidRPr="00394672">
              <w:rPr>
                <w:rFonts w:ascii="ＭＳ ゴシック" w:eastAsia="ＭＳ ゴシック" w:hAnsi="ＭＳ ゴシック" w:hint="eastAsia"/>
                <w:bCs/>
                <w:color w:val="FFFFFF" w:themeColor="background1"/>
                <w:kern w:val="0"/>
                <w:sz w:val="20"/>
              </w:rPr>
              <w:t>提出部数</w:t>
            </w:r>
          </w:p>
        </w:tc>
        <w:tc>
          <w:tcPr>
            <w:tcW w:w="1075" w:type="dxa"/>
            <w:shd w:val="clear" w:color="auto" w:fill="808080" w:themeFill="background1" w:themeFillShade="80"/>
            <w:vAlign w:val="center"/>
          </w:tcPr>
          <w:p w:rsidR="006D2348" w:rsidRPr="00394672" w:rsidRDefault="006D2348" w:rsidP="00397E10">
            <w:pPr>
              <w:spacing w:beforeLines="10" w:before="24" w:afterLines="10" w:after="24" w:line="300" w:lineRule="exact"/>
              <w:jc w:val="center"/>
              <w:rPr>
                <w:rFonts w:ascii="ＭＳ ゴシック" w:eastAsia="ＭＳ ゴシック" w:hAnsi="ＭＳ ゴシック"/>
                <w:bCs/>
                <w:color w:val="FFFFFF" w:themeColor="background1"/>
                <w:kern w:val="0"/>
                <w:sz w:val="20"/>
              </w:rPr>
            </w:pPr>
            <w:r w:rsidRPr="00394672">
              <w:rPr>
                <w:rFonts w:ascii="ＭＳ ゴシック" w:eastAsia="ＭＳ ゴシック" w:hAnsi="ＭＳ ゴシック" w:hint="eastAsia"/>
                <w:bCs/>
                <w:color w:val="FFFFFF" w:themeColor="background1"/>
                <w:kern w:val="0"/>
                <w:sz w:val="20"/>
              </w:rPr>
              <w:t>書式ｻｲｽﾞ</w:t>
            </w:r>
          </w:p>
        </w:tc>
        <w:tc>
          <w:tcPr>
            <w:tcW w:w="1233" w:type="dxa"/>
            <w:shd w:val="clear" w:color="auto" w:fill="808080" w:themeFill="background1" w:themeFillShade="80"/>
            <w:vAlign w:val="center"/>
          </w:tcPr>
          <w:p w:rsidR="006D2348" w:rsidRPr="00394672" w:rsidRDefault="006D2348" w:rsidP="00397E10">
            <w:pPr>
              <w:spacing w:beforeLines="10" w:before="24" w:afterLines="10" w:after="24" w:line="300" w:lineRule="exact"/>
              <w:jc w:val="center"/>
              <w:rPr>
                <w:rFonts w:ascii="ＭＳ ゴシック" w:eastAsia="ＭＳ ゴシック" w:hAnsi="ＭＳ ゴシック"/>
                <w:bCs/>
                <w:color w:val="FFFFFF" w:themeColor="background1"/>
                <w:kern w:val="0"/>
                <w:sz w:val="20"/>
              </w:rPr>
            </w:pPr>
            <w:r w:rsidRPr="00394672">
              <w:rPr>
                <w:rFonts w:ascii="ＭＳ ゴシック" w:eastAsia="ＭＳ ゴシック" w:hAnsi="ＭＳ ゴシック" w:hint="eastAsia"/>
                <w:bCs/>
                <w:color w:val="FFFFFF" w:themeColor="background1"/>
                <w:kern w:val="0"/>
                <w:sz w:val="20"/>
              </w:rPr>
              <w:t>ﾌｧｲﾙ形式</w:t>
            </w:r>
          </w:p>
        </w:tc>
      </w:tr>
      <w:tr w:rsidR="006D2348" w:rsidRPr="00394672" w:rsidTr="00397E10">
        <w:trPr>
          <w:cantSplit/>
          <w:jc w:val="center"/>
        </w:trPr>
        <w:tc>
          <w:tcPr>
            <w:tcW w:w="9696" w:type="dxa"/>
            <w:gridSpan w:val="6"/>
            <w:shd w:val="clear" w:color="auto" w:fill="E0E0E0"/>
            <w:vAlign w:val="center"/>
          </w:tcPr>
          <w:p w:rsidR="006D2348" w:rsidRPr="00394672" w:rsidRDefault="006D2348" w:rsidP="00397E10">
            <w:pPr>
              <w:spacing w:beforeLines="10" w:before="24" w:afterLines="10" w:after="24" w:line="300" w:lineRule="exact"/>
              <w:rPr>
                <w:rFonts w:ascii="ＭＳ ゴシック" w:eastAsia="ＭＳ ゴシック" w:hAnsi="ＭＳ ゴシック"/>
                <w:color w:val="000000"/>
                <w:kern w:val="0"/>
                <w:sz w:val="20"/>
              </w:rPr>
            </w:pPr>
            <w:r>
              <w:rPr>
                <w:rFonts w:ascii="ＭＳ ゴシック" w:eastAsia="ＭＳ ゴシック" w:hAnsi="ＭＳ ゴシック" w:hint="eastAsia"/>
                <w:bCs/>
                <w:color w:val="000000"/>
                <w:kern w:val="0"/>
                <w:sz w:val="20"/>
              </w:rPr>
              <w:t>■</w:t>
            </w:r>
            <w:r w:rsidRPr="00394672">
              <w:rPr>
                <w:rFonts w:ascii="ＭＳ ゴシック" w:eastAsia="ＭＳ ゴシック" w:hAnsi="ＭＳ ゴシック" w:hint="eastAsia"/>
                <w:bCs/>
                <w:color w:val="000000"/>
                <w:kern w:val="0"/>
                <w:sz w:val="20"/>
              </w:rPr>
              <w:t>入札説明書等に関する提出書類</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774AA4">
              <w:rPr>
                <w:rFonts w:hAnsi="ＭＳ 明朝" w:hint="eastAsia"/>
                <w:color w:val="000000"/>
                <w:kern w:val="0"/>
                <w:sz w:val="20"/>
              </w:rPr>
              <w:t>入札説明書等に関する説明会参加申込書</w:t>
            </w:r>
          </w:p>
        </w:tc>
        <w:tc>
          <w:tcPr>
            <w:tcW w:w="996"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様式1</w:t>
            </w:r>
          </w:p>
        </w:tc>
        <w:tc>
          <w:tcPr>
            <w:tcW w:w="115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1部</w:t>
            </w: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774AA4" w:rsidRDefault="006D2348" w:rsidP="00397E10">
            <w:pPr>
              <w:spacing w:beforeLines="10" w:before="24" w:afterLines="10" w:after="24" w:line="300" w:lineRule="exact"/>
              <w:ind w:firstLineChars="100" w:firstLine="200"/>
              <w:rPr>
                <w:rFonts w:hAnsi="ＭＳ 明朝"/>
                <w:color w:val="000000"/>
                <w:kern w:val="0"/>
                <w:sz w:val="20"/>
              </w:rPr>
            </w:pPr>
            <w:r w:rsidRPr="00774AA4">
              <w:rPr>
                <w:rFonts w:hAnsi="ＭＳ 明朝" w:hint="eastAsia"/>
                <w:color w:val="000000"/>
                <w:kern w:val="0"/>
                <w:sz w:val="20"/>
              </w:rPr>
              <w:t>見学会参加申込書</w:t>
            </w:r>
          </w:p>
        </w:tc>
        <w:tc>
          <w:tcPr>
            <w:tcW w:w="996"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p>
        </w:tc>
        <w:tc>
          <w:tcPr>
            <w:tcW w:w="115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1部</w:t>
            </w: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774AA4" w:rsidRDefault="006D2348" w:rsidP="00397E10">
            <w:pPr>
              <w:spacing w:beforeLines="10" w:before="24" w:afterLines="10" w:after="24" w:line="300" w:lineRule="exact"/>
              <w:ind w:firstLineChars="100" w:firstLine="200"/>
              <w:rPr>
                <w:rFonts w:hAnsi="ＭＳ 明朝"/>
                <w:color w:val="000000"/>
                <w:kern w:val="0"/>
                <w:sz w:val="20"/>
              </w:rPr>
            </w:pPr>
            <w:r w:rsidRPr="00774AA4">
              <w:rPr>
                <w:rFonts w:hAnsi="ＭＳ 明朝" w:hint="eastAsia"/>
                <w:color w:val="000000"/>
                <w:kern w:val="0"/>
                <w:sz w:val="20"/>
              </w:rPr>
              <w:t>入札説明書等に関する質問書</w:t>
            </w:r>
          </w:p>
        </w:tc>
        <w:tc>
          <w:tcPr>
            <w:tcW w:w="996"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p>
        </w:tc>
        <w:tc>
          <w:tcPr>
            <w:tcW w:w="115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1部</w:t>
            </w: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Excel</w:t>
            </w:r>
          </w:p>
        </w:tc>
      </w:tr>
      <w:tr w:rsidR="006D2348" w:rsidRPr="00394672" w:rsidTr="00397E10">
        <w:trPr>
          <w:cantSplit/>
          <w:jc w:val="center"/>
        </w:trPr>
        <w:tc>
          <w:tcPr>
            <w:tcW w:w="9696" w:type="dxa"/>
            <w:gridSpan w:val="6"/>
            <w:shd w:val="clear" w:color="auto" w:fill="E0E0E0"/>
            <w:vAlign w:val="center"/>
          </w:tcPr>
          <w:p w:rsidR="006D2348" w:rsidRPr="00394672" w:rsidRDefault="006D2348" w:rsidP="00397E10">
            <w:pPr>
              <w:spacing w:beforeLines="10" w:before="24" w:afterLines="10" w:after="24" w:line="300" w:lineRule="exact"/>
              <w:rPr>
                <w:rFonts w:ascii="ＭＳ ゴシック" w:eastAsia="ＭＳ ゴシック" w:hAnsi="ＭＳ ゴシック"/>
                <w:color w:val="000000"/>
                <w:kern w:val="0"/>
                <w:sz w:val="20"/>
              </w:rPr>
            </w:pPr>
            <w:r>
              <w:rPr>
                <w:rFonts w:ascii="ＭＳ ゴシック" w:eastAsia="ＭＳ ゴシック" w:hAnsi="ＭＳ ゴシック" w:hint="eastAsia"/>
                <w:bCs/>
                <w:color w:val="000000"/>
                <w:kern w:val="0"/>
                <w:sz w:val="20"/>
              </w:rPr>
              <w:t>■</w:t>
            </w:r>
            <w:r w:rsidRPr="00394672">
              <w:rPr>
                <w:rFonts w:ascii="ＭＳ ゴシック" w:eastAsia="ＭＳ ゴシック" w:hAnsi="ＭＳ ゴシック" w:hint="eastAsia"/>
                <w:bCs/>
                <w:color w:val="000000"/>
                <w:kern w:val="0"/>
                <w:sz w:val="20"/>
              </w:rPr>
              <w:t>入札参加資格確認申請に関する提出書類</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774AA4">
              <w:rPr>
                <w:rFonts w:hAnsi="ＭＳ 明朝" w:hint="eastAsia"/>
                <w:color w:val="000000"/>
                <w:kern w:val="0"/>
                <w:sz w:val="20"/>
              </w:rPr>
              <w:t>入札参加表明書</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4</w:t>
            </w:r>
          </w:p>
        </w:tc>
        <w:tc>
          <w:tcPr>
            <w:tcW w:w="1076" w:type="dxa"/>
            <w:vMerge w:val="restart"/>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副1部</w:t>
            </w: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Pr>
                <w:rFonts w:hAnsi="ＭＳ 明朝" w:hint="eastAsia"/>
                <w:color w:val="000000"/>
                <w:kern w:val="0"/>
                <w:sz w:val="20"/>
              </w:rPr>
              <w:t>表紙</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5</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774AA4">
              <w:rPr>
                <w:rFonts w:hAnsi="ＭＳ 明朝" w:hint="eastAsia"/>
                <w:color w:val="000000"/>
                <w:kern w:val="0"/>
                <w:sz w:val="20"/>
              </w:rPr>
              <w:t>構成企業一覧</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6</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774AA4" w:rsidRDefault="006D2348" w:rsidP="00397E10">
            <w:pPr>
              <w:spacing w:beforeLines="10" w:before="24" w:afterLines="10" w:after="24" w:line="300" w:lineRule="exact"/>
              <w:ind w:firstLineChars="100" w:firstLine="200"/>
              <w:rPr>
                <w:rFonts w:hAnsi="ＭＳ 明朝"/>
                <w:color w:val="000000"/>
                <w:kern w:val="0"/>
                <w:sz w:val="20"/>
              </w:rPr>
            </w:pPr>
            <w:r w:rsidRPr="00774AA4">
              <w:rPr>
                <w:rFonts w:hAnsi="ＭＳ 明朝" w:hint="eastAsia"/>
                <w:color w:val="000000"/>
                <w:kern w:val="0"/>
                <w:sz w:val="20"/>
              </w:rPr>
              <w:t>構成企業連絡先一覧</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7</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委任状</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8</w:t>
            </w:r>
            <w:r>
              <w:rPr>
                <w:rFonts w:hAnsi="ＭＳ 明朝" w:hint="eastAsia"/>
                <w:color w:val="000000"/>
                <w:kern w:val="0"/>
                <w:sz w:val="20"/>
              </w:rPr>
              <w:t>-1</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774AA4" w:rsidRDefault="006D2348" w:rsidP="00397E10">
            <w:pPr>
              <w:spacing w:beforeLines="10" w:before="24" w:afterLines="10" w:after="24" w:line="300" w:lineRule="exact"/>
              <w:ind w:firstLineChars="100" w:firstLine="200"/>
              <w:rPr>
                <w:rFonts w:hAnsi="ＭＳ 明朝"/>
                <w:color w:val="000000"/>
                <w:kern w:val="0"/>
                <w:sz w:val="20"/>
              </w:rPr>
            </w:pPr>
            <w:r>
              <w:rPr>
                <w:rFonts w:hAnsi="ＭＳ 明朝" w:hint="eastAsia"/>
                <w:color w:val="000000"/>
                <w:kern w:val="0"/>
                <w:sz w:val="20"/>
              </w:rPr>
              <w:t>委任状（受任</w:t>
            </w:r>
            <w:r w:rsidRPr="00774AA4">
              <w:rPr>
                <w:rFonts w:hAnsi="ＭＳ 明朝" w:hint="eastAsia"/>
                <w:color w:val="000000"/>
                <w:kern w:val="0"/>
                <w:sz w:val="20"/>
              </w:rPr>
              <w:t>者）</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8</w:t>
            </w:r>
            <w:r>
              <w:rPr>
                <w:rFonts w:hAnsi="ＭＳ 明朝" w:hint="eastAsia"/>
                <w:color w:val="000000"/>
                <w:kern w:val="0"/>
                <w:sz w:val="20"/>
              </w:rPr>
              <w:t>-2</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入札参加資格確認申請書</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9</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事業実施体制</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様式1</w:t>
            </w:r>
            <w:r>
              <w:rPr>
                <w:rFonts w:hAnsi="ＭＳ 明朝"/>
                <w:color w:val="000000"/>
                <w:kern w:val="0"/>
                <w:sz w:val="20"/>
              </w:rPr>
              <w:t>0</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設計企業の業務実績</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様式1</w:t>
            </w:r>
            <w:r>
              <w:rPr>
                <w:rFonts w:hAnsi="ＭＳ 明朝"/>
                <w:color w:val="000000"/>
                <w:kern w:val="0"/>
                <w:sz w:val="20"/>
              </w:rPr>
              <w:t>1</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設計業務に配置する者の業務実績</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様式1</w:t>
            </w:r>
            <w:r>
              <w:rPr>
                <w:rFonts w:hAnsi="ＭＳ 明朝"/>
                <w:color w:val="000000"/>
                <w:kern w:val="0"/>
                <w:sz w:val="20"/>
              </w:rPr>
              <w:t>2</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工事監理企業の業務実績</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様式1</w:t>
            </w:r>
            <w:r>
              <w:rPr>
                <w:rFonts w:hAnsi="ＭＳ 明朝"/>
                <w:color w:val="000000"/>
                <w:kern w:val="0"/>
                <w:sz w:val="20"/>
              </w:rPr>
              <w:t>3</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工事監理業務に配置する者の業務実績</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様式1</w:t>
            </w:r>
            <w:r>
              <w:rPr>
                <w:rFonts w:hAnsi="ＭＳ 明朝"/>
                <w:color w:val="000000"/>
                <w:kern w:val="0"/>
                <w:sz w:val="20"/>
              </w:rPr>
              <w:t>4</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建設企業の業務実績</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様式1</w:t>
            </w:r>
            <w:r>
              <w:rPr>
                <w:rFonts w:hAnsi="ＭＳ 明朝"/>
                <w:color w:val="000000"/>
                <w:kern w:val="0"/>
                <w:sz w:val="20"/>
              </w:rPr>
              <w:t>5</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維持管理企業の業務実績</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様式1</w:t>
            </w:r>
            <w:r>
              <w:rPr>
                <w:rFonts w:hAnsi="ＭＳ 明朝"/>
                <w:color w:val="000000"/>
                <w:kern w:val="0"/>
                <w:sz w:val="20"/>
              </w:rPr>
              <w:t>6</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運営企業の業務実績</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様式1</w:t>
            </w:r>
            <w:r>
              <w:rPr>
                <w:rFonts w:hAnsi="ＭＳ 明朝"/>
                <w:color w:val="000000"/>
                <w:kern w:val="0"/>
                <w:sz w:val="20"/>
              </w:rPr>
              <w:t>7</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その企業の業務実績</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様式1</w:t>
            </w:r>
            <w:r>
              <w:rPr>
                <w:rFonts w:hAnsi="ＭＳ 明朝"/>
                <w:color w:val="000000"/>
                <w:kern w:val="0"/>
                <w:sz w:val="20"/>
              </w:rPr>
              <w:t>8</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入札参加資格がないとされた理由の説明要求書</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19</w:t>
            </w:r>
          </w:p>
        </w:tc>
        <w:tc>
          <w:tcPr>
            <w:tcW w:w="1076" w:type="dxa"/>
            <w:vMerge w:val="restart"/>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構成</w:t>
            </w:r>
            <w:r>
              <w:rPr>
                <w:rFonts w:hAnsi="ＭＳ 明朝" w:hint="eastAsia"/>
                <w:color w:val="000000"/>
                <w:kern w:val="0"/>
                <w:sz w:val="20"/>
              </w:rPr>
              <w:t>企業</w:t>
            </w:r>
            <w:r w:rsidRPr="00394672">
              <w:rPr>
                <w:rFonts w:hAnsi="ＭＳ 明朝" w:hint="eastAsia"/>
                <w:color w:val="000000"/>
                <w:kern w:val="0"/>
                <w:sz w:val="20"/>
              </w:rPr>
              <w:t>変更届</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r>
              <w:rPr>
                <w:rFonts w:hAnsi="ＭＳ 明朝"/>
                <w:color w:val="000000"/>
                <w:kern w:val="0"/>
                <w:sz w:val="20"/>
              </w:rPr>
              <w:t>0</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774AA4" w:rsidTr="00397E10">
        <w:trPr>
          <w:cantSplit/>
          <w:jc w:val="center"/>
        </w:trPr>
        <w:tc>
          <w:tcPr>
            <w:tcW w:w="9696" w:type="dxa"/>
            <w:gridSpan w:val="6"/>
            <w:shd w:val="clear" w:color="auto" w:fill="E0E0E0"/>
            <w:vAlign w:val="center"/>
          </w:tcPr>
          <w:p w:rsidR="006D2348" w:rsidRPr="00774AA4" w:rsidRDefault="006D2348" w:rsidP="00397E10">
            <w:pPr>
              <w:spacing w:beforeLines="10" w:before="24" w:afterLines="10" w:after="24" w:line="300" w:lineRule="exact"/>
              <w:rPr>
                <w:rFonts w:ascii="ＭＳ ゴシック" w:eastAsia="ＭＳ ゴシック" w:hAnsi="ＭＳ ゴシック"/>
                <w:color w:val="000000"/>
                <w:kern w:val="0"/>
                <w:sz w:val="20"/>
              </w:rPr>
            </w:pPr>
            <w:r>
              <w:rPr>
                <w:rFonts w:ascii="ＭＳ ゴシック" w:eastAsia="ＭＳ ゴシック" w:hAnsi="ＭＳ ゴシック" w:hint="eastAsia"/>
                <w:bCs/>
                <w:color w:val="000000"/>
                <w:kern w:val="0"/>
                <w:sz w:val="20"/>
              </w:rPr>
              <w:t>■</w:t>
            </w:r>
            <w:r w:rsidRPr="00774AA4">
              <w:rPr>
                <w:rFonts w:ascii="ＭＳ ゴシック" w:eastAsia="ＭＳ ゴシック" w:hAnsi="ＭＳ ゴシック" w:hint="eastAsia"/>
                <w:bCs/>
                <w:color w:val="000000"/>
                <w:kern w:val="0"/>
                <w:sz w:val="20"/>
              </w:rPr>
              <w:t>入札辞退に関する提出書類</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入札辞退書</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r>
              <w:rPr>
                <w:rFonts w:hAnsi="ＭＳ 明朝"/>
                <w:color w:val="000000"/>
                <w:kern w:val="0"/>
                <w:sz w:val="20"/>
              </w:rPr>
              <w:t>1</w:t>
            </w:r>
          </w:p>
        </w:tc>
        <w:tc>
          <w:tcPr>
            <w:tcW w:w="1076"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774AA4" w:rsidTr="00397E10">
        <w:trPr>
          <w:cantSplit/>
          <w:jc w:val="center"/>
        </w:trPr>
        <w:tc>
          <w:tcPr>
            <w:tcW w:w="9696" w:type="dxa"/>
            <w:gridSpan w:val="6"/>
            <w:shd w:val="clear" w:color="auto" w:fill="E0E0E0"/>
            <w:vAlign w:val="center"/>
          </w:tcPr>
          <w:p w:rsidR="006D2348" w:rsidRPr="00774AA4" w:rsidRDefault="006D2348" w:rsidP="00397E10">
            <w:pPr>
              <w:spacing w:beforeLines="10" w:before="24" w:afterLines="10" w:after="24" w:line="300" w:lineRule="exact"/>
              <w:rPr>
                <w:rFonts w:ascii="ＭＳ ゴシック" w:eastAsia="ＭＳ ゴシック" w:hAnsi="ＭＳ ゴシック"/>
                <w:color w:val="000000"/>
                <w:kern w:val="0"/>
                <w:sz w:val="20"/>
              </w:rPr>
            </w:pPr>
            <w:r>
              <w:rPr>
                <w:rFonts w:ascii="ＭＳ ゴシック" w:eastAsia="ＭＳ ゴシック" w:hAnsi="ＭＳ ゴシック" w:hint="eastAsia"/>
                <w:bCs/>
                <w:color w:val="000000"/>
                <w:kern w:val="0"/>
                <w:sz w:val="20"/>
              </w:rPr>
              <w:t>■</w:t>
            </w:r>
            <w:r w:rsidRPr="00774AA4">
              <w:rPr>
                <w:rFonts w:ascii="ＭＳ ゴシック" w:eastAsia="ＭＳ ゴシック" w:hAnsi="ＭＳ ゴシック" w:hint="eastAsia"/>
                <w:bCs/>
                <w:color w:val="000000"/>
                <w:kern w:val="0"/>
                <w:sz w:val="20"/>
              </w:rPr>
              <w:t>入札に関する提出書類</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提案書提出書</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r>
              <w:rPr>
                <w:rFonts w:hAnsi="ＭＳ 明朝"/>
                <w:color w:val="000000"/>
                <w:kern w:val="0"/>
                <w:sz w:val="20"/>
              </w:rPr>
              <w:t>2</w:t>
            </w:r>
          </w:p>
        </w:tc>
        <w:tc>
          <w:tcPr>
            <w:tcW w:w="1076" w:type="dxa"/>
            <w:vMerge w:val="restart"/>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入札書</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r>
              <w:rPr>
                <w:rFonts w:hAnsi="ＭＳ 明朝"/>
                <w:color w:val="000000"/>
                <w:kern w:val="0"/>
                <w:sz w:val="20"/>
              </w:rPr>
              <w:t>3</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誓約書</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r>
              <w:rPr>
                <w:rFonts w:hAnsi="ＭＳ 明朝"/>
                <w:color w:val="000000"/>
                <w:kern w:val="0"/>
                <w:sz w:val="20"/>
              </w:rPr>
              <w:t>4</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委任状</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r>
              <w:rPr>
                <w:rFonts w:hAnsi="ＭＳ 明朝"/>
                <w:color w:val="000000"/>
                <w:kern w:val="0"/>
                <w:sz w:val="20"/>
              </w:rPr>
              <w:t>5</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774AA4" w:rsidTr="00397E10">
        <w:trPr>
          <w:cantSplit/>
          <w:jc w:val="center"/>
        </w:trPr>
        <w:tc>
          <w:tcPr>
            <w:tcW w:w="9696" w:type="dxa"/>
            <w:gridSpan w:val="6"/>
            <w:shd w:val="clear" w:color="auto" w:fill="E0E0E0"/>
            <w:vAlign w:val="center"/>
          </w:tcPr>
          <w:p w:rsidR="006D2348" w:rsidRPr="00774AA4" w:rsidRDefault="006D2348" w:rsidP="00397E10">
            <w:pPr>
              <w:spacing w:beforeLines="10" w:before="24" w:afterLines="10" w:after="24" w:line="300" w:lineRule="exact"/>
              <w:rPr>
                <w:rFonts w:ascii="ＭＳ ゴシック" w:eastAsia="ＭＳ ゴシック" w:hAnsi="ＭＳ ゴシック"/>
                <w:bCs/>
                <w:color w:val="000000"/>
                <w:kern w:val="0"/>
                <w:sz w:val="20"/>
              </w:rPr>
            </w:pPr>
            <w:r>
              <w:rPr>
                <w:rFonts w:ascii="ＭＳ ゴシック" w:eastAsia="ＭＳ ゴシック" w:hAnsi="ＭＳ ゴシック" w:hint="eastAsia"/>
                <w:bCs/>
                <w:color w:val="000000"/>
                <w:kern w:val="0"/>
                <w:sz w:val="20"/>
              </w:rPr>
              <w:t>■</w:t>
            </w:r>
            <w:r w:rsidRPr="00774AA4">
              <w:rPr>
                <w:rFonts w:ascii="ＭＳ ゴシック" w:eastAsia="ＭＳ ゴシック" w:hAnsi="ＭＳ ゴシック" w:hint="eastAsia"/>
                <w:bCs/>
                <w:color w:val="000000"/>
                <w:kern w:val="0"/>
                <w:sz w:val="20"/>
              </w:rPr>
              <w:t>提案書に関する提出書類</w:t>
            </w:r>
          </w:p>
        </w:tc>
      </w:tr>
      <w:tr w:rsidR="006D2348" w:rsidRPr="00774AA4" w:rsidTr="00397E10">
        <w:trPr>
          <w:cantSplit/>
          <w:jc w:val="center"/>
        </w:trPr>
        <w:tc>
          <w:tcPr>
            <w:tcW w:w="9696" w:type="dxa"/>
            <w:gridSpan w:val="6"/>
            <w:shd w:val="clear" w:color="auto" w:fill="E6E6E6"/>
            <w:vAlign w:val="center"/>
          </w:tcPr>
          <w:p w:rsidR="006D2348" w:rsidRPr="00774AA4" w:rsidRDefault="006D2348" w:rsidP="00397E10">
            <w:pPr>
              <w:spacing w:beforeLines="10" w:before="24" w:afterLines="10" w:after="24" w:line="300" w:lineRule="exact"/>
              <w:rPr>
                <w:rFonts w:ascii="ＭＳ ゴシック" w:eastAsia="ＭＳ ゴシック" w:hAnsi="ＭＳ ゴシック"/>
                <w:color w:val="000000"/>
                <w:kern w:val="0"/>
                <w:sz w:val="20"/>
              </w:rPr>
            </w:pPr>
            <w:r>
              <w:rPr>
                <w:rFonts w:ascii="ＭＳ ゴシック" w:eastAsia="ＭＳ ゴシック" w:hAnsi="ＭＳ ゴシック" w:hint="eastAsia"/>
                <w:bCs/>
                <w:color w:val="000000"/>
                <w:kern w:val="0"/>
                <w:sz w:val="20"/>
              </w:rPr>
              <w:t xml:space="preserve">１　</w:t>
            </w:r>
            <w:r w:rsidRPr="00774AA4">
              <w:rPr>
                <w:rFonts w:ascii="ＭＳ ゴシック" w:eastAsia="ＭＳ ゴシック" w:hAnsi="ＭＳ ゴシック" w:hint="eastAsia"/>
                <w:bCs/>
                <w:color w:val="000000"/>
                <w:kern w:val="0"/>
                <w:sz w:val="20"/>
              </w:rPr>
              <w:t>事業計画に関する提案</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表紙</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r>
              <w:rPr>
                <w:rFonts w:hAnsi="ＭＳ 明朝"/>
                <w:color w:val="000000"/>
                <w:kern w:val="0"/>
                <w:sz w:val="20"/>
              </w:rPr>
              <w:t>6</w:t>
            </w:r>
          </w:p>
        </w:tc>
        <w:tc>
          <w:tcPr>
            <w:tcW w:w="1076" w:type="dxa"/>
            <w:vMerge w:val="restart"/>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副8部</w:t>
            </w: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064DA7">
              <w:rPr>
                <w:rFonts w:hAnsi="ＭＳ 明朝" w:hint="eastAsia"/>
                <w:color w:val="000000"/>
                <w:kern w:val="0"/>
                <w:sz w:val="20"/>
              </w:rPr>
              <w:t>(1)　実施方針・実施体制</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r>
              <w:rPr>
                <w:rFonts w:hAnsi="ＭＳ 明朝"/>
                <w:color w:val="000000"/>
                <w:kern w:val="0"/>
                <w:sz w:val="20"/>
              </w:rPr>
              <w:t>7</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064DA7">
              <w:rPr>
                <w:rFonts w:hAnsi="ＭＳ 明朝" w:hint="eastAsia"/>
                <w:color w:val="000000"/>
                <w:kern w:val="0"/>
                <w:sz w:val="20"/>
              </w:rPr>
              <w:t>(2)　スケジュール</w:t>
            </w:r>
          </w:p>
        </w:tc>
        <w:tc>
          <w:tcPr>
            <w:tcW w:w="1076" w:type="dxa"/>
            <w:gridSpan w:val="2"/>
            <w:vAlign w:val="center"/>
          </w:tcPr>
          <w:p w:rsidR="006D2348"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r>
              <w:rPr>
                <w:rFonts w:hAnsi="ＭＳ 明朝"/>
                <w:color w:val="000000"/>
                <w:kern w:val="0"/>
                <w:sz w:val="20"/>
              </w:rPr>
              <w:t>8</w:t>
            </w:r>
            <w:r>
              <w:rPr>
                <w:rFonts w:hAnsi="ＭＳ 明朝" w:hint="eastAsia"/>
                <w:color w:val="000000"/>
                <w:kern w:val="0"/>
                <w:sz w:val="20"/>
              </w:rPr>
              <w:t>-1</w:t>
            </w:r>
          </w:p>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様式2</w:t>
            </w:r>
            <w:r>
              <w:rPr>
                <w:rFonts w:hAnsi="ＭＳ 明朝"/>
                <w:color w:val="000000"/>
                <w:kern w:val="0"/>
                <w:sz w:val="20"/>
              </w:rPr>
              <w:t>8</w:t>
            </w:r>
            <w:r>
              <w:rPr>
                <w:rFonts w:hAnsi="ＭＳ 明朝" w:hint="eastAsia"/>
                <w:color w:val="000000"/>
                <w:kern w:val="0"/>
                <w:sz w:val="20"/>
              </w:rPr>
              <w:t>-2</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w:t>
            </w:r>
            <w:r>
              <w:rPr>
                <w:rFonts w:hAnsi="ＭＳ 明朝" w:hint="eastAsia"/>
                <w:color w:val="000000"/>
                <w:kern w:val="0"/>
                <w:sz w:val="20"/>
              </w:rPr>
              <w:t>3</w:t>
            </w:r>
          </w:p>
          <w:p w:rsidR="006D2348" w:rsidRPr="00394672" w:rsidRDefault="006D2348" w:rsidP="00397E10">
            <w:pPr>
              <w:spacing w:beforeLines="10" w:before="24" w:afterLines="10" w:after="24" w:line="300" w:lineRule="exact"/>
              <w:jc w:val="center"/>
              <w:rPr>
                <w:rFonts w:hAnsi="ＭＳ 明朝"/>
                <w:color w:val="000000"/>
                <w:kern w:val="0"/>
                <w:sz w:val="20"/>
              </w:rPr>
            </w:pPr>
            <w:r>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0B501F">
              <w:rPr>
                <w:rFonts w:hAnsi="ＭＳ 明朝"/>
                <w:color w:val="000000"/>
                <w:kern w:val="0"/>
                <w:sz w:val="12"/>
              </w:rPr>
              <w:t>WordまたはExcel</w:t>
            </w:r>
          </w:p>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064DA7">
              <w:rPr>
                <w:rFonts w:hAnsi="ＭＳ 明朝" w:hint="eastAsia"/>
                <w:color w:val="000000"/>
                <w:kern w:val="0"/>
                <w:sz w:val="20"/>
              </w:rPr>
              <w:t>(3)　資金調達計画・収支計画</w:t>
            </w:r>
          </w:p>
        </w:tc>
        <w:tc>
          <w:tcPr>
            <w:tcW w:w="1076" w:type="dxa"/>
            <w:gridSpan w:val="2"/>
            <w:vAlign w:val="center"/>
          </w:tcPr>
          <w:p w:rsidR="006D2348"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29</w:t>
            </w:r>
            <w:r>
              <w:rPr>
                <w:rFonts w:hAnsi="ＭＳ 明朝" w:hint="eastAsia"/>
                <w:color w:val="000000"/>
                <w:kern w:val="0"/>
                <w:sz w:val="20"/>
              </w:rPr>
              <w:t>-1</w:t>
            </w:r>
          </w:p>
          <w:p w:rsidR="006D2348"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29</w:t>
            </w:r>
            <w:r>
              <w:rPr>
                <w:rFonts w:hAnsi="ＭＳ 明朝" w:hint="eastAsia"/>
                <w:color w:val="000000"/>
                <w:kern w:val="0"/>
                <w:sz w:val="20"/>
              </w:rPr>
              <w:t>-2</w:t>
            </w:r>
          </w:p>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29</w:t>
            </w:r>
            <w:r>
              <w:rPr>
                <w:rFonts w:hAnsi="ＭＳ 明朝" w:hint="eastAsia"/>
                <w:color w:val="000000"/>
                <w:kern w:val="0"/>
                <w:sz w:val="20"/>
              </w:rPr>
              <w:t>-3</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Excel</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064DA7">
              <w:rPr>
                <w:rFonts w:hAnsi="ＭＳ 明朝" w:hint="eastAsia"/>
                <w:color w:val="000000"/>
                <w:kern w:val="0"/>
                <w:sz w:val="20"/>
              </w:rPr>
              <w:lastRenderedPageBreak/>
              <w:t>(4)　リスク管理</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r>
              <w:rPr>
                <w:rFonts w:hAnsi="ＭＳ 明朝"/>
                <w:color w:val="000000"/>
                <w:kern w:val="0"/>
                <w:sz w:val="20"/>
              </w:rPr>
              <w:t>0</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jc w:val="center"/>
        </w:trPr>
        <w:tc>
          <w:tcPr>
            <w:tcW w:w="5236" w:type="dxa"/>
            <w:vAlign w:val="center"/>
          </w:tcPr>
          <w:p w:rsidR="006D2348" w:rsidRPr="00064DA7" w:rsidRDefault="006D2348" w:rsidP="00397E10">
            <w:pPr>
              <w:spacing w:beforeLines="10" w:before="24" w:afterLines="10" w:after="24" w:line="300" w:lineRule="exact"/>
              <w:ind w:firstLineChars="100" w:firstLine="200"/>
              <w:rPr>
                <w:rFonts w:hAnsi="ＭＳ 明朝"/>
                <w:color w:val="000000"/>
                <w:kern w:val="0"/>
                <w:sz w:val="20"/>
              </w:rPr>
            </w:pPr>
            <w:r w:rsidRPr="00FA203C">
              <w:rPr>
                <w:rFonts w:hAnsi="ＭＳ 明朝" w:hint="eastAsia"/>
                <w:color w:val="000000"/>
                <w:kern w:val="0"/>
                <w:sz w:val="20"/>
              </w:rPr>
              <w:t>(5)　地域への貢献</w:t>
            </w:r>
          </w:p>
        </w:tc>
        <w:tc>
          <w:tcPr>
            <w:tcW w:w="1076" w:type="dxa"/>
            <w:gridSpan w:val="2"/>
            <w:vAlign w:val="center"/>
          </w:tcPr>
          <w:p w:rsidR="006D2348"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r>
              <w:rPr>
                <w:rFonts w:hAnsi="ＭＳ 明朝"/>
                <w:color w:val="000000"/>
                <w:kern w:val="0"/>
                <w:sz w:val="20"/>
              </w:rPr>
              <w:t>1</w:t>
            </w:r>
            <w:r>
              <w:rPr>
                <w:rFonts w:hAnsi="ＭＳ 明朝" w:hint="eastAsia"/>
                <w:color w:val="000000"/>
                <w:kern w:val="0"/>
                <w:sz w:val="20"/>
              </w:rPr>
              <w:t>-1</w:t>
            </w:r>
          </w:p>
          <w:p w:rsidR="0006690D" w:rsidRDefault="0006690D" w:rsidP="00397E10">
            <w:pPr>
              <w:spacing w:beforeLines="10" w:before="24" w:afterLines="10" w:after="24" w:line="300" w:lineRule="exact"/>
              <w:jc w:val="center"/>
              <w:rPr>
                <w:rFonts w:hAnsi="ＭＳ 明朝"/>
                <w:color w:val="000000"/>
                <w:kern w:val="0"/>
                <w:sz w:val="20"/>
              </w:rPr>
            </w:pPr>
            <w:r>
              <w:rPr>
                <w:rFonts w:hAnsi="ＭＳ 明朝" w:hint="eastAsia"/>
                <w:color w:val="000000"/>
                <w:kern w:val="0"/>
                <w:sz w:val="20"/>
              </w:rPr>
              <w:t>様式31-1</w:t>
            </w:r>
          </w:p>
          <w:p w:rsidR="0006690D" w:rsidRDefault="0006690D" w:rsidP="00397E10">
            <w:pPr>
              <w:spacing w:beforeLines="10" w:before="24" w:afterLines="10" w:after="24" w:line="300" w:lineRule="exact"/>
              <w:jc w:val="center"/>
              <w:rPr>
                <w:rFonts w:hAnsi="ＭＳ 明朝"/>
                <w:color w:val="000000"/>
                <w:kern w:val="0"/>
                <w:sz w:val="20"/>
              </w:rPr>
            </w:pPr>
            <w:r>
              <w:rPr>
                <w:rFonts w:hAnsi="ＭＳ 明朝" w:hint="eastAsia"/>
                <w:color w:val="000000"/>
                <w:kern w:val="0"/>
                <w:sz w:val="20"/>
              </w:rPr>
              <w:t>別添</w:t>
            </w:r>
          </w:p>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r>
              <w:rPr>
                <w:rFonts w:hAnsi="ＭＳ 明朝"/>
                <w:color w:val="000000"/>
                <w:kern w:val="0"/>
                <w:sz w:val="20"/>
              </w:rPr>
              <w:t>1</w:t>
            </w:r>
            <w:r>
              <w:rPr>
                <w:rFonts w:hAnsi="ＭＳ 明朝" w:hint="eastAsia"/>
                <w:color w:val="000000"/>
                <w:kern w:val="0"/>
                <w:sz w:val="20"/>
              </w:rPr>
              <w:t>-2</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774AA4" w:rsidTr="00397E10">
        <w:trPr>
          <w:cantSplit/>
          <w:jc w:val="center"/>
        </w:trPr>
        <w:tc>
          <w:tcPr>
            <w:tcW w:w="9696" w:type="dxa"/>
            <w:gridSpan w:val="6"/>
            <w:shd w:val="clear" w:color="auto" w:fill="E6E6E6"/>
            <w:vAlign w:val="center"/>
          </w:tcPr>
          <w:p w:rsidR="006D2348" w:rsidRPr="00774AA4" w:rsidRDefault="006D2348" w:rsidP="00397E10">
            <w:pPr>
              <w:spacing w:beforeLines="10" w:before="24" w:afterLines="10" w:after="24" w:line="300" w:lineRule="exact"/>
              <w:rPr>
                <w:rFonts w:ascii="ＭＳ ゴシック" w:eastAsia="ＭＳ ゴシック" w:hAnsi="ＭＳ ゴシック"/>
                <w:bCs/>
                <w:color w:val="000000"/>
                <w:kern w:val="0"/>
                <w:sz w:val="20"/>
              </w:rPr>
            </w:pPr>
            <w:r>
              <w:rPr>
                <w:rFonts w:ascii="ＭＳ ゴシック" w:eastAsia="ＭＳ ゴシック" w:hAnsi="ＭＳ ゴシック" w:hint="eastAsia"/>
                <w:bCs/>
                <w:color w:val="000000"/>
                <w:kern w:val="0"/>
                <w:sz w:val="20"/>
              </w:rPr>
              <w:t xml:space="preserve">２　</w:t>
            </w:r>
            <w:r w:rsidRPr="00774AA4">
              <w:rPr>
                <w:rFonts w:ascii="ＭＳ ゴシック" w:eastAsia="ＭＳ ゴシック" w:hAnsi="ＭＳ ゴシック" w:hint="eastAsia"/>
                <w:bCs/>
                <w:color w:val="000000"/>
                <w:kern w:val="0"/>
                <w:sz w:val="20"/>
              </w:rPr>
              <w:t>施設整備に関する提案</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表紙</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r>
              <w:rPr>
                <w:rFonts w:hAnsi="ＭＳ 明朝"/>
                <w:color w:val="000000"/>
                <w:kern w:val="0"/>
                <w:sz w:val="20"/>
              </w:rPr>
              <w:t>2</w:t>
            </w:r>
          </w:p>
        </w:tc>
        <w:tc>
          <w:tcPr>
            <w:tcW w:w="1076" w:type="dxa"/>
            <w:vMerge w:val="restart"/>
            <w:tcBorders>
              <w:top w:val="nil"/>
            </w:tcBorders>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副8部</w:t>
            </w: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5B76DA">
              <w:rPr>
                <w:rFonts w:hAnsi="ＭＳ 明朝" w:hint="eastAsia"/>
                <w:color w:val="000000"/>
                <w:kern w:val="0"/>
                <w:sz w:val="20"/>
              </w:rPr>
              <w:t>(1)　施設整備方針・施設整備体制</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r>
              <w:rPr>
                <w:rFonts w:hAnsi="ＭＳ 明朝"/>
                <w:color w:val="000000"/>
                <w:kern w:val="0"/>
                <w:sz w:val="20"/>
              </w:rPr>
              <w:t>3</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5B76DA">
              <w:rPr>
                <w:rFonts w:hAnsi="ＭＳ 明朝" w:hint="eastAsia"/>
                <w:color w:val="000000"/>
                <w:kern w:val="0"/>
                <w:sz w:val="20"/>
              </w:rPr>
              <w:t>(2)　低炭素化施設整備計画</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r>
              <w:rPr>
                <w:rFonts w:hAnsi="ＭＳ 明朝"/>
                <w:color w:val="000000"/>
                <w:kern w:val="0"/>
                <w:sz w:val="20"/>
              </w:rPr>
              <w:t>4</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F7328E">
              <w:rPr>
                <w:rFonts w:hAnsi="ＭＳ 明朝" w:hint="eastAsia"/>
                <w:color w:val="000000"/>
                <w:kern w:val="0"/>
                <w:sz w:val="20"/>
              </w:rPr>
              <w:t>(3)　事業地全体の配置・動線計画</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r>
              <w:rPr>
                <w:rFonts w:hAnsi="ＭＳ 明朝"/>
                <w:color w:val="000000"/>
                <w:kern w:val="0"/>
                <w:sz w:val="20"/>
              </w:rPr>
              <w:t>5</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F7328E">
              <w:rPr>
                <w:rFonts w:hAnsi="ＭＳ 明朝" w:hint="eastAsia"/>
                <w:color w:val="000000"/>
                <w:kern w:val="0"/>
                <w:sz w:val="20"/>
              </w:rPr>
              <w:t>(4)　福祉・保健・公民館施設の建築計画</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r>
              <w:rPr>
                <w:rFonts w:hAnsi="ＭＳ 明朝"/>
                <w:color w:val="000000"/>
                <w:kern w:val="0"/>
                <w:sz w:val="20"/>
              </w:rPr>
              <w:t>6</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F7328E">
              <w:rPr>
                <w:rFonts w:hAnsi="ＭＳ 明朝" w:hint="eastAsia"/>
                <w:color w:val="000000"/>
                <w:kern w:val="0"/>
                <w:sz w:val="20"/>
              </w:rPr>
              <w:t>(5)　文化関連施設の建築計画</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r>
              <w:rPr>
                <w:rFonts w:hAnsi="ＭＳ 明朝"/>
                <w:color w:val="000000"/>
                <w:kern w:val="0"/>
                <w:sz w:val="20"/>
              </w:rPr>
              <w:t>7</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F7328E">
              <w:rPr>
                <w:rFonts w:hAnsi="ＭＳ 明朝" w:hint="eastAsia"/>
                <w:color w:val="000000"/>
                <w:kern w:val="0"/>
                <w:sz w:val="20"/>
              </w:rPr>
              <w:t>(6)　防災・安全性</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様式3</w:t>
            </w:r>
            <w:r>
              <w:rPr>
                <w:rFonts w:hAnsi="ＭＳ 明朝"/>
                <w:color w:val="000000"/>
                <w:kern w:val="0"/>
                <w:sz w:val="20"/>
              </w:rPr>
              <w:t>8</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F7328E">
              <w:rPr>
                <w:rFonts w:hAnsi="ＭＳ 明朝" w:hint="eastAsia"/>
                <w:color w:val="000000"/>
                <w:kern w:val="0"/>
                <w:sz w:val="20"/>
              </w:rPr>
              <w:t>(7)　外観・色彩・デザイン</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39</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F7328E">
              <w:rPr>
                <w:rFonts w:hAnsi="ＭＳ 明朝" w:hint="eastAsia"/>
                <w:color w:val="000000"/>
                <w:kern w:val="0"/>
                <w:sz w:val="20"/>
              </w:rPr>
              <w:t>(8)　工事計画</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様式4</w:t>
            </w:r>
            <w:r>
              <w:rPr>
                <w:rFonts w:hAnsi="ＭＳ 明朝"/>
                <w:color w:val="000000"/>
                <w:kern w:val="0"/>
                <w:sz w:val="20"/>
              </w:rPr>
              <w:t>0</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774AA4" w:rsidTr="00397E10">
        <w:trPr>
          <w:cantSplit/>
          <w:jc w:val="center"/>
        </w:trPr>
        <w:tc>
          <w:tcPr>
            <w:tcW w:w="9696" w:type="dxa"/>
            <w:gridSpan w:val="6"/>
            <w:shd w:val="clear" w:color="auto" w:fill="E6E6E6"/>
            <w:vAlign w:val="center"/>
          </w:tcPr>
          <w:p w:rsidR="006D2348" w:rsidRPr="00774AA4" w:rsidRDefault="006D2348" w:rsidP="00397E10">
            <w:pPr>
              <w:spacing w:beforeLines="10" w:before="24" w:afterLines="10" w:after="24" w:line="300" w:lineRule="exact"/>
              <w:rPr>
                <w:rFonts w:ascii="ＭＳ ゴシック" w:eastAsia="ＭＳ ゴシック" w:hAnsi="ＭＳ ゴシック"/>
                <w:bCs/>
                <w:color w:val="000000"/>
                <w:kern w:val="0"/>
                <w:sz w:val="20"/>
              </w:rPr>
            </w:pPr>
            <w:r>
              <w:rPr>
                <w:rFonts w:ascii="ＭＳ ゴシック" w:eastAsia="ＭＳ ゴシック" w:hAnsi="ＭＳ ゴシック" w:hint="eastAsia"/>
                <w:bCs/>
                <w:color w:val="000000"/>
                <w:kern w:val="0"/>
                <w:sz w:val="20"/>
              </w:rPr>
              <w:t>３</w:t>
            </w:r>
            <w:r w:rsidRPr="00774AA4">
              <w:rPr>
                <w:rFonts w:ascii="ＭＳ ゴシック" w:eastAsia="ＭＳ ゴシック" w:hAnsi="ＭＳ ゴシック" w:hint="eastAsia"/>
                <w:bCs/>
                <w:color w:val="000000"/>
                <w:kern w:val="0"/>
                <w:sz w:val="20"/>
              </w:rPr>
              <w:t xml:space="preserve">　開業準備に関する提案</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表紙</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様式4</w:t>
            </w:r>
            <w:r>
              <w:rPr>
                <w:rFonts w:hAnsi="ＭＳ 明朝"/>
                <w:color w:val="000000"/>
                <w:kern w:val="0"/>
                <w:sz w:val="20"/>
              </w:rPr>
              <w:t>1</w:t>
            </w:r>
          </w:p>
        </w:tc>
        <w:tc>
          <w:tcPr>
            <w:tcW w:w="1076" w:type="dxa"/>
            <w:vMerge w:val="restart"/>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副8部</w:t>
            </w: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開業準備業務</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様式4</w:t>
            </w:r>
            <w:r>
              <w:rPr>
                <w:rFonts w:hAnsi="ＭＳ 明朝"/>
                <w:color w:val="000000"/>
                <w:kern w:val="0"/>
                <w:sz w:val="20"/>
              </w:rPr>
              <w:t>2</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774AA4" w:rsidTr="00397E10">
        <w:trPr>
          <w:cantSplit/>
          <w:jc w:val="center"/>
        </w:trPr>
        <w:tc>
          <w:tcPr>
            <w:tcW w:w="9696" w:type="dxa"/>
            <w:gridSpan w:val="6"/>
            <w:shd w:val="clear" w:color="auto" w:fill="D9D9D9"/>
            <w:vAlign w:val="center"/>
          </w:tcPr>
          <w:p w:rsidR="006D2348" w:rsidRPr="00774AA4" w:rsidRDefault="006D2348" w:rsidP="00397E10">
            <w:pPr>
              <w:spacing w:beforeLines="10" w:before="24" w:afterLines="10" w:after="24" w:line="300" w:lineRule="exact"/>
              <w:jc w:val="left"/>
              <w:rPr>
                <w:rFonts w:ascii="ＭＳ ゴシック" w:eastAsia="ＭＳ ゴシック" w:hAnsi="ＭＳ ゴシック"/>
                <w:color w:val="000000"/>
                <w:kern w:val="0"/>
                <w:sz w:val="20"/>
              </w:rPr>
            </w:pPr>
            <w:r>
              <w:rPr>
                <w:rFonts w:ascii="ＭＳ ゴシック" w:eastAsia="ＭＳ ゴシック" w:hAnsi="ＭＳ ゴシック" w:hint="eastAsia"/>
                <w:bCs/>
                <w:color w:val="000000"/>
                <w:kern w:val="0"/>
                <w:sz w:val="20"/>
              </w:rPr>
              <w:t>４</w:t>
            </w:r>
            <w:r w:rsidRPr="00774AA4">
              <w:rPr>
                <w:rFonts w:ascii="ＭＳ ゴシック" w:eastAsia="ＭＳ ゴシック" w:hAnsi="ＭＳ ゴシック" w:hint="eastAsia"/>
                <w:bCs/>
                <w:color w:val="000000"/>
                <w:kern w:val="0"/>
                <w:sz w:val="20"/>
              </w:rPr>
              <w:t xml:space="preserve">　維持管理に関する提案</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Pr>
                <w:rFonts w:hAnsi="ＭＳ 明朝" w:hint="eastAsia"/>
                <w:color w:val="000000"/>
                <w:kern w:val="0"/>
                <w:sz w:val="20"/>
              </w:rPr>
              <w:t>表紙</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様式4</w:t>
            </w:r>
            <w:r>
              <w:rPr>
                <w:rFonts w:hAnsi="ＭＳ 明朝"/>
                <w:color w:val="000000"/>
                <w:kern w:val="0"/>
                <w:sz w:val="20"/>
              </w:rPr>
              <w:t>3</w:t>
            </w:r>
          </w:p>
        </w:tc>
        <w:tc>
          <w:tcPr>
            <w:tcW w:w="1076" w:type="dxa"/>
            <w:vMerge w:val="restart"/>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副8部</w:t>
            </w: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F7328E">
              <w:rPr>
                <w:rFonts w:hAnsi="ＭＳ 明朝" w:hint="eastAsia"/>
                <w:color w:val="000000"/>
                <w:kern w:val="0"/>
                <w:sz w:val="20"/>
              </w:rPr>
              <w:t>(1)　維持管理方針・維持管理体制・業務実施計画</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様式4</w:t>
            </w:r>
            <w:r>
              <w:rPr>
                <w:rFonts w:hAnsi="ＭＳ 明朝"/>
                <w:color w:val="000000"/>
                <w:kern w:val="0"/>
                <w:sz w:val="20"/>
              </w:rPr>
              <w:t>4</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F7328E">
              <w:rPr>
                <w:rFonts w:hAnsi="ＭＳ 明朝" w:hint="eastAsia"/>
                <w:color w:val="000000"/>
                <w:kern w:val="0"/>
                <w:sz w:val="20"/>
              </w:rPr>
              <w:t>(2)　保守管理計画及び修繕・更新計画</w:t>
            </w:r>
          </w:p>
        </w:tc>
        <w:tc>
          <w:tcPr>
            <w:tcW w:w="1076" w:type="dxa"/>
            <w:gridSpan w:val="2"/>
            <w:vAlign w:val="center"/>
          </w:tcPr>
          <w:p w:rsidR="006D2348"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様式4</w:t>
            </w:r>
            <w:r>
              <w:rPr>
                <w:rFonts w:hAnsi="ＭＳ 明朝"/>
                <w:color w:val="000000"/>
                <w:kern w:val="0"/>
                <w:sz w:val="20"/>
              </w:rPr>
              <w:t>5</w:t>
            </w:r>
            <w:r>
              <w:rPr>
                <w:rFonts w:hAnsi="ＭＳ 明朝" w:hint="eastAsia"/>
                <w:color w:val="000000"/>
                <w:kern w:val="0"/>
                <w:sz w:val="20"/>
              </w:rPr>
              <w:t>-1</w:t>
            </w:r>
          </w:p>
          <w:p w:rsidR="006D2348" w:rsidRPr="00394672" w:rsidRDefault="006D2348" w:rsidP="00397E10">
            <w:pPr>
              <w:spacing w:beforeLines="10" w:before="24" w:afterLines="10" w:after="24" w:line="300" w:lineRule="exact"/>
              <w:jc w:val="center"/>
              <w:rPr>
                <w:rFonts w:hAnsi="ＭＳ 明朝"/>
                <w:color w:val="000000"/>
                <w:kern w:val="0"/>
                <w:sz w:val="20"/>
              </w:rPr>
            </w:pPr>
            <w:r>
              <w:rPr>
                <w:rFonts w:hAnsi="ＭＳ 明朝" w:hint="eastAsia"/>
                <w:color w:val="000000"/>
                <w:kern w:val="0"/>
                <w:sz w:val="20"/>
              </w:rPr>
              <w:t>様式4</w:t>
            </w:r>
            <w:r>
              <w:rPr>
                <w:rFonts w:hAnsi="ＭＳ 明朝"/>
                <w:color w:val="000000"/>
                <w:kern w:val="0"/>
                <w:sz w:val="20"/>
              </w:rPr>
              <w:t>5</w:t>
            </w:r>
            <w:r>
              <w:rPr>
                <w:rFonts w:hAnsi="ＭＳ 明朝" w:hint="eastAsia"/>
                <w:color w:val="000000"/>
                <w:kern w:val="0"/>
                <w:sz w:val="20"/>
              </w:rPr>
              <w:t>-2</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p w:rsidR="006D2348" w:rsidRPr="00394672" w:rsidRDefault="006D2348" w:rsidP="00397E10">
            <w:pPr>
              <w:spacing w:beforeLines="10" w:before="24" w:afterLines="10" w:after="24" w:line="300" w:lineRule="exact"/>
              <w:jc w:val="center"/>
              <w:rPr>
                <w:rFonts w:hAnsi="ＭＳ 明朝"/>
                <w:color w:val="000000"/>
                <w:kern w:val="0"/>
                <w:sz w:val="20"/>
              </w:rPr>
            </w:pPr>
            <w:r w:rsidRPr="00624676">
              <w:rPr>
                <w:rFonts w:hAnsi="ＭＳ 明朝" w:hint="eastAsia"/>
                <w:color w:val="000000"/>
                <w:kern w:val="0"/>
                <w:sz w:val="12"/>
              </w:rPr>
              <w:t>WordまたはExcel</w:t>
            </w:r>
          </w:p>
        </w:tc>
      </w:tr>
      <w:tr w:rsidR="006D2348" w:rsidRPr="00774AA4" w:rsidTr="00397E10">
        <w:trPr>
          <w:cantSplit/>
          <w:jc w:val="center"/>
        </w:trPr>
        <w:tc>
          <w:tcPr>
            <w:tcW w:w="9696" w:type="dxa"/>
            <w:gridSpan w:val="6"/>
            <w:shd w:val="clear" w:color="auto" w:fill="E0E0E0"/>
            <w:vAlign w:val="center"/>
          </w:tcPr>
          <w:p w:rsidR="006D2348" w:rsidRPr="00774AA4" w:rsidRDefault="006D2348" w:rsidP="00397E10">
            <w:pPr>
              <w:spacing w:beforeLines="10" w:before="24" w:afterLines="10" w:after="24" w:line="300" w:lineRule="exact"/>
              <w:rPr>
                <w:rFonts w:ascii="ＭＳ ゴシック" w:eastAsia="ＭＳ ゴシック" w:hAnsi="ＭＳ ゴシック"/>
                <w:bCs/>
                <w:color w:val="000000"/>
                <w:kern w:val="0"/>
                <w:sz w:val="20"/>
              </w:rPr>
            </w:pPr>
            <w:r>
              <w:rPr>
                <w:rFonts w:ascii="ＭＳ ゴシック" w:eastAsia="ＭＳ ゴシック" w:hAnsi="ＭＳ ゴシック" w:hint="eastAsia"/>
                <w:bCs/>
                <w:color w:val="000000"/>
                <w:kern w:val="0"/>
                <w:sz w:val="20"/>
              </w:rPr>
              <w:t xml:space="preserve">５　</w:t>
            </w:r>
            <w:r w:rsidRPr="00774AA4">
              <w:rPr>
                <w:rFonts w:ascii="ＭＳ ゴシック" w:eastAsia="ＭＳ ゴシック" w:hAnsi="ＭＳ ゴシック" w:hint="eastAsia"/>
                <w:bCs/>
                <w:color w:val="000000"/>
                <w:kern w:val="0"/>
                <w:sz w:val="20"/>
              </w:rPr>
              <w:t>運営業務に関する提案</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表紙</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様式4</w:t>
            </w:r>
            <w:r>
              <w:rPr>
                <w:rFonts w:hAnsi="ＭＳ 明朝"/>
                <w:color w:val="000000"/>
                <w:kern w:val="0"/>
                <w:sz w:val="20"/>
              </w:rPr>
              <w:t>6</w:t>
            </w:r>
          </w:p>
        </w:tc>
        <w:tc>
          <w:tcPr>
            <w:tcW w:w="1076" w:type="dxa"/>
            <w:vMerge w:val="restart"/>
            <w:tcBorders>
              <w:top w:val="nil"/>
            </w:tcBorders>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副8部</w:t>
            </w: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8F27DC">
              <w:rPr>
                <w:rFonts w:hAnsi="ＭＳ 明朝" w:hint="eastAsia"/>
                <w:color w:val="000000"/>
                <w:kern w:val="0"/>
                <w:sz w:val="20"/>
              </w:rPr>
              <w:t>(1)　運営方針・運営体制・文化関連施設運営計画</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様式4</w:t>
            </w:r>
            <w:r>
              <w:rPr>
                <w:rFonts w:hAnsi="ＭＳ 明朝"/>
                <w:color w:val="000000"/>
                <w:kern w:val="0"/>
                <w:sz w:val="20"/>
              </w:rPr>
              <w:t>7</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8F27DC">
              <w:rPr>
                <w:rFonts w:hAnsi="ＭＳ 明朝" w:hint="eastAsia"/>
                <w:color w:val="000000"/>
                <w:kern w:val="0"/>
                <w:sz w:val="20"/>
              </w:rPr>
              <w:t>(2)　ホールの運営</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様式4</w:t>
            </w:r>
            <w:r>
              <w:rPr>
                <w:rFonts w:hAnsi="ＭＳ 明朝"/>
                <w:color w:val="000000"/>
                <w:kern w:val="0"/>
                <w:sz w:val="20"/>
              </w:rPr>
              <w:t>8</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8F27DC">
              <w:rPr>
                <w:rFonts w:hAnsi="ＭＳ 明朝" w:hint="eastAsia"/>
                <w:color w:val="000000"/>
                <w:kern w:val="0"/>
                <w:sz w:val="20"/>
              </w:rPr>
              <w:t>(3)　エリアマネジメント計画</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49</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8F27DC">
              <w:rPr>
                <w:rFonts w:hAnsi="ＭＳ 明朝" w:hint="eastAsia"/>
                <w:color w:val="000000"/>
                <w:kern w:val="0"/>
                <w:sz w:val="20"/>
              </w:rPr>
              <w:t>(4)　低炭素まちづくりへの貢献</w:t>
            </w:r>
          </w:p>
        </w:tc>
        <w:tc>
          <w:tcPr>
            <w:tcW w:w="1076" w:type="dxa"/>
            <w:gridSpan w:val="2"/>
            <w:vAlign w:val="center"/>
          </w:tcPr>
          <w:p w:rsidR="006D2348"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様式5</w:t>
            </w:r>
            <w:r>
              <w:rPr>
                <w:rFonts w:hAnsi="ＭＳ 明朝"/>
                <w:color w:val="000000"/>
                <w:kern w:val="0"/>
                <w:sz w:val="20"/>
              </w:rPr>
              <w:t>0</w:t>
            </w:r>
            <w:r>
              <w:rPr>
                <w:rFonts w:hAnsi="ＭＳ 明朝" w:hint="eastAsia"/>
                <w:color w:val="000000"/>
                <w:kern w:val="0"/>
                <w:sz w:val="20"/>
              </w:rPr>
              <w:t>-1</w:t>
            </w:r>
          </w:p>
          <w:p w:rsidR="006D2348" w:rsidRPr="00394672" w:rsidRDefault="006D2348" w:rsidP="00397E10">
            <w:pPr>
              <w:spacing w:beforeLines="10" w:before="24" w:afterLines="10" w:after="24" w:line="300" w:lineRule="exact"/>
              <w:jc w:val="center"/>
              <w:rPr>
                <w:rFonts w:hAnsi="ＭＳ 明朝"/>
                <w:color w:val="000000"/>
                <w:kern w:val="0"/>
                <w:sz w:val="20"/>
              </w:rPr>
            </w:pPr>
            <w:r>
              <w:rPr>
                <w:rFonts w:hAnsi="ＭＳ 明朝" w:hint="eastAsia"/>
                <w:color w:val="000000"/>
                <w:kern w:val="0"/>
                <w:sz w:val="20"/>
              </w:rPr>
              <w:t>様式50-2</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p w:rsidR="006D2348" w:rsidRPr="00394672" w:rsidRDefault="006D2348" w:rsidP="00397E10">
            <w:pPr>
              <w:spacing w:beforeLines="10" w:before="24" w:afterLines="10" w:after="24" w:line="300" w:lineRule="exact"/>
              <w:jc w:val="center"/>
              <w:rPr>
                <w:rFonts w:hAnsi="ＭＳ 明朝"/>
                <w:color w:val="000000"/>
                <w:kern w:val="0"/>
                <w:sz w:val="20"/>
              </w:rPr>
            </w:pPr>
            <w:r>
              <w:rPr>
                <w:rFonts w:hAnsi="ＭＳ 明朝" w:hint="eastAsia"/>
                <w:color w:val="000000"/>
                <w:kern w:val="0"/>
                <w:sz w:val="20"/>
              </w:rPr>
              <w:t>Excel</w:t>
            </w:r>
          </w:p>
        </w:tc>
      </w:tr>
      <w:tr w:rsidR="006D2348" w:rsidRPr="00774AA4" w:rsidTr="00397E10">
        <w:trPr>
          <w:cantSplit/>
          <w:jc w:val="center"/>
        </w:trPr>
        <w:tc>
          <w:tcPr>
            <w:tcW w:w="9696" w:type="dxa"/>
            <w:gridSpan w:val="6"/>
            <w:shd w:val="clear" w:color="auto" w:fill="D9D9D9"/>
            <w:vAlign w:val="center"/>
          </w:tcPr>
          <w:p w:rsidR="006D2348" w:rsidRPr="00774AA4" w:rsidRDefault="006D2348" w:rsidP="00397E10">
            <w:pPr>
              <w:spacing w:beforeLines="10" w:before="24" w:afterLines="10" w:after="24" w:line="300" w:lineRule="exact"/>
              <w:rPr>
                <w:rFonts w:ascii="ＭＳ ゴシック" w:eastAsia="ＭＳ ゴシック" w:hAnsi="ＭＳ ゴシック"/>
                <w:color w:val="000000"/>
                <w:kern w:val="0"/>
                <w:sz w:val="20"/>
              </w:rPr>
            </w:pPr>
            <w:r>
              <w:rPr>
                <w:rFonts w:ascii="ＭＳ ゴシック" w:eastAsia="ＭＳ ゴシック" w:hAnsi="ＭＳ ゴシック" w:hint="eastAsia"/>
                <w:bCs/>
                <w:color w:val="000000"/>
                <w:kern w:val="0"/>
                <w:sz w:val="20"/>
              </w:rPr>
              <w:t>６</w:t>
            </w:r>
            <w:r w:rsidRPr="00774AA4">
              <w:rPr>
                <w:rFonts w:ascii="ＭＳ ゴシック" w:eastAsia="ＭＳ ゴシック" w:hAnsi="ＭＳ ゴシック" w:hint="eastAsia"/>
                <w:bCs/>
                <w:color w:val="000000"/>
                <w:kern w:val="0"/>
                <w:sz w:val="20"/>
              </w:rPr>
              <w:t xml:space="preserve">　</w:t>
            </w:r>
            <w:r w:rsidRPr="008F27DC">
              <w:rPr>
                <w:rFonts w:ascii="ＭＳ ゴシック" w:eastAsia="ＭＳ ゴシック" w:hAnsi="ＭＳ ゴシック" w:hint="eastAsia"/>
                <w:bCs/>
                <w:color w:val="000000"/>
                <w:kern w:val="0"/>
                <w:sz w:val="20"/>
              </w:rPr>
              <w:t>附帯事業に関する提案</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表紙</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5</w:t>
            </w:r>
            <w:r>
              <w:rPr>
                <w:rFonts w:hAnsi="ＭＳ 明朝"/>
                <w:color w:val="000000"/>
                <w:kern w:val="0"/>
                <w:sz w:val="20"/>
              </w:rPr>
              <w:t>1</w:t>
            </w:r>
          </w:p>
        </w:tc>
        <w:tc>
          <w:tcPr>
            <w:tcW w:w="1076" w:type="dxa"/>
            <w:vMerge w:val="restart"/>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副8部</w:t>
            </w: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8F27DC">
              <w:rPr>
                <w:rFonts w:hAnsi="ＭＳ 明朝" w:hint="eastAsia"/>
                <w:color w:val="000000"/>
                <w:kern w:val="0"/>
                <w:sz w:val="20"/>
              </w:rPr>
              <w:t>附帯事業</w:t>
            </w:r>
          </w:p>
        </w:tc>
        <w:tc>
          <w:tcPr>
            <w:tcW w:w="1076" w:type="dxa"/>
            <w:gridSpan w:val="2"/>
            <w:vAlign w:val="center"/>
          </w:tcPr>
          <w:p w:rsidR="006D2348"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5</w:t>
            </w:r>
            <w:r>
              <w:rPr>
                <w:rFonts w:hAnsi="ＭＳ 明朝"/>
                <w:color w:val="000000"/>
                <w:kern w:val="0"/>
                <w:sz w:val="20"/>
              </w:rPr>
              <w:t>2</w:t>
            </w:r>
            <w:r>
              <w:rPr>
                <w:rFonts w:hAnsi="ＭＳ 明朝" w:hint="eastAsia"/>
                <w:color w:val="000000"/>
                <w:kern w:val="0"/>
                <w:sz w:val="20"/>
              </w:rPr>
              <w:t>-1</w:t>
            </w:r>
          </w:p>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5</w:t>
            </w:r>
            <w:r>
              <w:rPr>
                <w:rFonts w:hAnsi="ＭＳ 明朝"/>
                <w:color w:val="000000"/>
                <w:kern w:val="0"/>
                <w:sz w:val="20"/>
              </w:rPr>
              <w:t>2</w:t>
            </w:r>
            <w:r>
              <w:rPr>
                <w:rFonts w:hAnsi="ＭＳ 明朝" w:hint="eastAsia"/>
                <w:color w:val="000000"/>
                <w:kern w:val="0"/>
                <w:sz w:val="20"/>
              </w:rPr>
              <w:t>-2</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p w:rsidR="006D2348" w:rsidRPr="00394672" w:rsidRDefault="006D2348" w:rsidP="00397E10">
            <w:pPr>
              <w:spacing w:beforeLines="10" w:before="24" w:afterLines="10" w:after="24" w:line="300" w:lineRule="exact"/>
              <w:jc w:val="center"/>
              <w:rPr>
                <w:rFonts w:hAnsi="ＭＳ 明朝"/>
                <w:color w:val="000000"/>
                <w:kern w:val="0"/>
                <w:sz w:val="20"/>
              </w:rPr>
            </w:pPr>
            <w:r w:rsidRPr="00624676">
              <w:rPr>
                <w:rFonts w:hAnsi="ＭＳ 明朝" w:hint="eastAsia"/>
                <w:color w:val="000000"/>
                <w:kern w:val="0"/>
                <w:sz w:val="12"/>
              </w:rPr>
              <w:t>WordまたはExcel</w:t>
            </w:r>
          </w:p>
        </w:tc>
      </w:tr>
      <w:tr w:rsidR="006D2348" w:rsidRPr="00774AA4" w:rsidTr="00397E10">
        <w:trPr>
          <w:cantSplit/>
          <w:jc w:val="center"/>
        </w:trPr>
        <w:tc>
          <w:tcPr>
            <w:tcW w:w="9696" w:type="dxa"/>
            <w:gridSpan w:val="6"/>
            <w:shd w:val="clear" w:color="auto" w:fill="D9D9D9"/>
            <w:vAlign w:val="center"/>
          </w:tcPr>
          <w:p w:rsidR="006D2348" w:rsidRPr="00774AA4" w:rsidRDefault="006D2348" w:rsidP="00397E10">
            <w:pPr>
              <w:spacing w:beforeLines="10" w:before="24" w:afterLines="10" w:after="24" w:line="300" w:lineRule="exact"/>
              <w:rPr>
                <w:rFonts w:ascii="ＭＳ ゴシック" w:eastAsia="ＭＳ ゴシック" w:hAnsi="ＭＳ ゴシック"/>
                <w:color w:val="000000"/>
                <w:kern w:val="0"/>
                <w:sz w:val="20"/>
              </w:rPr>
            </w:pPr>
            <w:r>
              <w:rPr>
                <w:rFonts w:ascii="ＭＳ ゴシック" w:eastAsia="ＭＳ ゴシック" w:hAnsi="ＭＳ ゴシック" w:hint="eastAsia"/>
                <w:bCs/>
                <w:color w:val="000000"/>
                <w:kern w:val="0"/>
                <w:sz w:val="20"/>
              </w:rPr>
              <w:t>７</w:t>
            </w:r>
            <w:r w:rsidRPr="00774AA4">
              <w:rPr>
                <w:rFonts w:ascii="ＭＳ ゴシック" w:eastAsia="ＭＳ ゴシック" w:hAnsi="ＭＳ ゴシック" w:hint="eastAsia"/>
                <w:bCs/>
                <w:color w:val="000000"/>
                <w:kern w:val="0"/>
                <w:sz w:val="20"/>
              </w:rPr>
              <w:t xml:space="preserve">　見積書</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表紙</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様式5</w:t>
            </w:r>
            <w:r>
              <w:rPr>
                <w:rFonts w:hAnsi="ＭＳ 明朝"/>
                <w:color w:val="000000"/>
                <w:kern w:val="0"/>
                <w:sz w:val="20"/>
              </w:rPr>
              <w:t>3</w:t>
            </w:r>
          </w:p>
        </w:tc>
        <w:tc>
          <w:tcPr>
            <w:tcW w:w="1076" w:type="dxa"/>
            <w:vMerge w:val="restart"/>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副2部</w:t>
            </w: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trHeight w:val="85"/>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Pr>
                <w:rFonts w:hAnsi="ＭＳ 明朝" w:hint="eastAsia"/>
                <w:color w:val="000000"/>
                <w:kern w:val="0"/>
                <w:sz w:val="20"/>
              </w:rPr>
              <w:t>(1)</w:t>
            </w:r>
            <w:r w:rsidRPr="00394672">
              <w:rPr>
                <w:rFonts w:hAnsi="ＭＳ 明朝" w:hint="eastAsia"/>
                <w:color w:val="000000"/>
                <w:kern w:val="0"/>
                <w:sz w:val="20"/>
              </w:rPr>
              <w:t xml:space="preserve">　初期調達費見積書</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5</w:t>
            </w:r>
            <w:r>
              <w:rPr>
                <w:rFonts w:hAnsi="ＭＳ 明朝"/>
                <w:color w:val="000000"/>
                <w:kern w:val="0"/>
                <w:sz w:val="20"/>
              </w:rPr>
              <w:t>4</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Excel</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Pr>
                <w:rFonts w:hAnsi="ＭＳ 明朝" w:hint="eastAsia"/>
                <w:color w:val="000000"/>
                <w:kern w:val="0"/>
                <w:sz w:val="20"/>
              </w:rPr>
              <w:t>(2)</w:t>
            </w:r>
            <w:r w:rsidRPr="00394672">
              <w:rPr>
                <w:rFonts w:hAnsi="ＭＳ 明朝" w:hint="eastAsia"/>
                <w:color w:val="000000"/>
                <w:kern w:val="0"/>
                <w:sz w:val="20"/>
              </w:rPr>
              <w:t xml:space="preserve">　維持管理費見積書</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5</w:t>
            </w:r>
            <w:r>
              <w:rPr>
                <w:rFonts w:hAnsi="ＭＳ 明朝"/>
                <w:color w:val="000000"/>
                <w:kern w:val="0"/>
                <w:sz w:val="20"/>
              </w:rPr>
              <w:t>5</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Excel</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Pr>
                <w:rFonts w:hAnsi="ＭＳ 明朝" w:hint="eastAsia"/>
                <w:color w:val="000000"/>
                <w:kern w:val="0"/>
                <w:sz w:val="20"/>
              </w:rPr>
              <w:t>(3)</w:t>
            </w:r>
            <w:r w:rsidRPr="00394672">
              <w:rPr>
                <w:rFonts w:hAnsi="ＭＳ 明朝" w:hint="eastAsia"/>
                <w:color w:val="000000"/>
                <w:kern w:val="0"/>
                <w:sz w:val="20"/>
              </w:rPr>
              <w:t xml:space="preserve">　運営費見積書</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5</w:t>
            </w:r>
            <w:r>
              <w:rPr>
                <w:rFonts w:hAnsi="ＭＳ 明朝"/>
                <w:color w:val="000000"/>
                <w:kern w:val="0"/>
                <w:sz w:val="20"/>
              </w:rPr>
              <w:t>6</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Excel</w:t>
            </w:r>
          </w:p>
        </w:tc>
      </w:tr>
      <w:tr w:rsidR="006D2348" w:rsidRPr="00394672" w:rsidTr="00397E10">
        <w:trPr>
          <w:cantSplit/>
          <w:jc w:val="center"/>
        </w:trPr>
        <w:tc>
          <w:tcPr>
            <w:tcW w:w="5236" w:type="dxa"/>
            <w:vAlign w:val="center"/>
          </w:tcPr>
          <w:p w:rsidR="006D2348" w:rsidRDefault="006D2348" w:rsidP="00397E10">
            <w:pPr>
              <w:spacing w:beforeLines="10" w:before="24" w:afterLines="10" w:after="24" w:line="300" w:lineRule="exact"/>
              <w:ind w:firstLineChars="100" w:firstLine="200"/>
              <w:rPr>
                <w:rFonts w:hAnsi="ＭＳ 明朝"/>
                <w:color w:val="000000"/>
                <w:kern w:val="0"/>
                <w:sz w:val="20"/>
              </w:rPr>
            </w:pPr>
            <w:r>
              <w:rPr>
                <w:rFonts w:hAnsi="ＭＳ 明朝" w:hint="eastAsia"/>
                <w:color w:val="000000"/>
                <w:kern w:val="0"/>
                <w:sz w:val="20"/>
              </w:rPr>
              <w:t>(4)</w:t>
            </w:r>
            <w:r w:rsidRPr="00394672">
              <w:rPr>
                <w:rFonts w:hAnsi="ＭＳ 明朝" w:hint="eastAsia"/>
                <w:color w:val="000000"/>
                <w:kern w:val="0"/>
                <w:sz w:val="20"/>
              </w:rPr>
              <w:t xml:space="preserve">　</w:t>
            </w:r>
            <w:r w:rsidRPr="00B259E6">
              <w:rPr>
                <w:rFonts w:hAnsi="ＭＳ 明朝" w:hint="eastAsia"/>
                <w:color w:val="000000"/>
                <w:kern w:val="0"/>
                <w:sz w:val="20"/>
              </w:rPr>
              <w:t>維持管理・運営段階SPC諸費用見積書</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5</w:t>
            </w:r>
            <w:r>
              <w:rPr>
                <w:rFonts w:hAnsi="ＭＳ 明朝"/>
                <w:color w:val="000000"/>
                <w:kern w:val="0"/>
                <w:sz w:val="20"/>
              </w:rPr>
              <w:t>7</w:t>
            </w:r>
          </w:p>
        </w:tc>
        <w:tc>
          <w:tcPr>
            <w:tcW w:w="1076"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Excel</w:t>
            </w:r>
          </w:p>
        </w:tc>
      </w:tr>
      <w:tr w:rsidR="006D2348" w:rsidRPr="00774AA4" w:rsidTr="00397E10">
        <w:trPr>
          <w:cantSplit/>
          <w:jc w:val="center"/>
        </w:trPr>
        <w:tc>
          <w:tcPr>
            <w:tcW w:w="9696" w:type="dxa"/>
            <w:gridSpan w:val="6"/>
            <w:shd w:val="clear" w:color="auto" w:fill="D9D9D9"/>
            <w:vAlign w:val="center"/>
          </w:tcPr>
          <w:p w:rsidR="006D2348" w:rsidRPr="00774AA4" w:rsidRDefault="006D2348" w:rsidP="00397E10">
            <w:pPr>
              <w:spacing w:beforeLines="10" w:before="24" w:afterLines="10" w:after="24" w:line="300" w:lineRule="exact"/>
              <w:rPr>
                <w:rFonts w:ascii="ＭＳ ゴシック" w:eastAsia="ＭＳ ゴシック" w:hAnsi="ＭＳ ゴシック"/>
                <w:color w:val="000000"/>
                <w:kern w:val="0"/>
                <w:sz w:val="20"/>
              </w:rPr>
            </w:pPr>
            <w:r>
              <w:rPr>
                <w:rFonts w:ascii="ＭＳ ゴシック" w:eastAsia="ＭＳ ゴシック" w:hAnsi="ＭＳ ゴシック" w:hint="eastAsia"/>
                <w:bCs/>
                <w:color w:val="000000"/>
                <w:kern w:val="0"/>
                <w:sz w:val="20"/>
              </w:rPr>
              <w:lastRenderedPageBreak/>
              <w:t>８</w:t>
            </w:r>
            <w:r w:rsidRPr="00774AA4">
              <w:rPr>
                <w:rFonts w:ascii="ＭＳ ゴシック" w:eastAsia="ＭＳ ゴシック" w:hAnsi="ＭＳ ゴシック" w:hint="eastAsia"/>
                <w:bCs/>
                <w:color w:val="000000"/>
                <w:kern w:val="0"/>
                <w:sz w:val="20"/>
              </w:rPr>
              <w:t xml:space="preserve">　セルフチェックシート</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表紙</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5</w:t>
            </w:r>
            <w:r>
              <w:rPr>
                <w:rFonts w:hAnsi="ＭＳ 明朝"/>
                <w:color w:val="000000"/>
                <w:kern w:val="0"/>
                <w:sz w:val="20"/>
              </w:rPr>
              <w:t>8</w:t>
            </w:r>
          </w:p>
        </w:tc>
        <w:tc>
          <w:tcPr>
            <w:tcW w:w="1076" w:type="dxa"/>
            <w:vMerge w:val="restart"/>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副2部</w:t>
            </w: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Word</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セルフチェックシート</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59</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A4</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Excel</w:t>
            </w:r>
          </w:p>
        </w:tc>
      </w:tr>
      <w:tr w:rsidR="006D2348" w:rsidRPr="00774AA4" w:rsidTr="00397E10">
        <w:trPr>
          <w:cantSplit/>
          <w:jc w:val="center"/>
        </w:trPr>
        <w:tc>
          <w:tcPr>
            <w:tcW w:w="9696" w:type="dxa"/>
            <w:gridSpan w:val="6"/>
            <w:shd w:val="clear" w:color="auto" w:fill="E6E6E6"/>
            <w:vAlign w:val="center"/>
          </w:tcPr>
          <w:p w:rsidR="006D2348" w:rsidRPr="00774AA4" w:rsidRDefault="006D2348" w:rsidP="00397E10">
            <w:pPr>
              <w:spacing w:beforeLines="10" w:before="24" w:afterLines="10" w:after="24" w:line="300" w:lineRule="exact"/>
              <w:rPr>
                <w:rFonts w:ascii="ＭＳ ゴシック" w:eastAsia="ＭＳ ゴシック" w:hAnsi="ＭＳ ゴシック"/>
                <w:color w:val="000000"/>
                <w:kern w:val="0"/>
                <w:sz w:val="20"/>
              </w:rPr>
            </w:pPr>
            <w:r>
              <w:rPr>
                <w:rFonts w:ascii="ＭＳ ゴシック" w:eastAsia="ＭＳ ゴシック" w:hAnsi="ＭＳ ゴシック" w:hint="eastAsia"/>
                <w:bCs/>
                <w:color w:val="000000"/>
                <w:kern w:val="0"/>
                <w:sz w:val="20"/>
              </w:rPr>
              <w:t>■</w:t>
            </w:r>
            <w:r w:rsidRPr="00774AA4">
              <w:rPr>
                <w:rFonts w:ascii="ＭＳ ゴシック" w:eastAsia="ＭＳ ゴシック" w:hAnsi="ＭＳ ゴシック" w:hint="eastAsia"/>
                <w:bCs/>
                <w:color w:val="000000"/>
                <w:kern w:val="0"/>
                <w:sz w:val="20"/>
              </w:rPr>
              <w:t xml:space="preserve">　図面集</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Pr>
                <w:rFonts w:hAnsi="ＭＳ 明朝" w:hint="eastAsia"/>
                <w:color w:val="000000"/>
                <w:kern w:val="0"/>
                <w:sz w:val="20"/>
              </w:rPr>
              <w:t>表紙</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6</w:t>
            </w:r>
            <w:r>
              <w:rPr>
                <w:rFonts w:hAnsi="ＭＳ 明朝"/>
                <w:color w:val="000000"/>
                <w:kern w:val="0"/>
                <w:sz w:val="20"/>
              </w:rPr>
              <w:t>0</w:t>
            </w:r>
          </w:p>
        </w:tc>
        <w:tc>
          <w:tcPr>
            <w:tcW w:w="1076" w:type="dxa"/>
            <w:vMerge w:val="restart"/>
            <w:tcBorders>
              <w:top w:val="nil"/>
            </w:tcBorders>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正1部</w:t>
            </w:r>
          </w:p>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副8部</w:t>
            </w: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394672">
              <w:rPr>
                <w:rFonts w:hAnsi="ＭＳ 明朝" w:hint="eastAsia"/>
                <w:color w:val="000000"/>
                <w:kern w:val="0"/>
                <w:sz w:val="20"/>
              </w:rPr>
              <w:t>提出図面一覧</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6</w:t>
            </w:r>
            <w:r>
              <w:rPr>
                <w:rFonts w:hAnsi="ＭＳ 明朝"/>
                <w:color w:val="000000"/>
                <w:kern w:val="0"/>
                <w:sz w:val="20"/>
              </w:rPr>
              <w:t>1</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Pr>
                <w:rFonts w:hAnsi="ＭＳ 明朝" w:hint="eastAsia"/>
                <w:color w:val="000000"/>
                <w:kern w:val="0"/>
                <w:sz w:val="20"/>
              </w:rPr>
              <w:t>施設概要</w:t>
            </w:r>
          </w:p>
        </w:tc>
        <w:tc>
          <w:tcPr>
            <w:tcW w:w="1076" w:type="dxa"/>
            <w:gridSpan w:val="2"/>
            <w:vAlign w:val="center"/>
          </w:tcPr>
          <w:p w:rsidR="006D2348"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6</w:t>
            </w:r>
            <w:r>
              <w:rPr>
                <w:rFonts w:hAnsi="ＭＳ 明朝"/>
                <w:color w:val="000000"/>
                <w:kern w:val="0"/>
                <w:sz w:val="20"/>
              </w:rPr>
              <w:t>2</w:t>
            </w:r>
            <w:r>
              <w:rPr>
                <w:rFonts w:hAnsi="ＭＳ 明朝" w:hint="eastAsia"/>
                <w:color w:val="000000"/>
                <w:kern w:val="0"/>
                <w:sz w:val="20"/>
              </w:rPr>
              <w:t>-1</w:t>
            </w:r>
          </w:p>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6</w:t>
            </w:r>
            <w:r>
              <w:rPr>
                <w:rFonts w:hAnsi="ＭＳ 明朝"/>
                <w:color w:val="000000"/>
                <w:kern w:val="0"/>
                <w:sz w:val="20"/>
              </w:rPr>
              <w:t>2</w:t>
            </w:r>
            <w:r>
              <w:rPr>
                <w:rFonts w:hAnsi="ＭＳ 明朝" w:hint="eastAsia"/>
                <w:color w:val="000000"/>
                <w:kern w:val="0"/>
                <w:sz w:val="20"/>
              </w:rPr>
              <w:t>-2</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8F1FDC">
              <w:rPr>
                <w:rFonts w:hAnsi="ＭＳ 明朝" w:hint="eastAsia"/>
                <w:color w:val="000000"/>
                <w:kern w:val="0"/>
                <w:sz w:val="20"/>
              </w:rPr>
              <w:t>諸室面積表</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6</w:t>
            </w:r>
            <w:r>
              <w:rPr>
                <w:rFonts w:hAnsi="ＭＳ 明朝"/>
                <w:color w:val="000000"/>
                <w:kern w:val="0"/>
                <w:sz w:val="20"/>
              </w:rPr>
              <w:t>3</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8F1FDC">
              <w:rPr>
                <w:rFonts w:hAnsi="ＭＳ 明朝" w:hint="eastAsia"/>
                <w:color w:val="000000"/>
                <w:kern w:val="0"/>
                <w:sz w:val="20"/>
              </w:rPr>
              <w:t>事業位置づけ図</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6</w:t>
            </w:r>
            <w:r>
              <w:rPr>
                <w:rFonts w:hAnsi="ＭＳ 明朝"/>
                <w:color w:val="000000"/>
                <w:kern w:val="0"/>
                <w:sz w:val="20"/>
              </w:rPr>
              <w:t>4</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8F1FDC">
              <w:rPr>
                <w:rFonts w:hAnsi="ＭＳ 明朝" w:hint="eastAsia"/>
                <w:color w:val="000000"/>
                <w:kern w:val="0"/>
                <w:sz w:val="20"/>
              </w:rPr>
              <w:t>全体配置図</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6</w:t>
            </w:r>
            <w:r>
              <w:rPr>
                <w:rFonts w:hAnsi="ＭＳ 明朝"/>
                <w:color w:val="000000"/>
                <w:kern w:val="0"/>
                <w:sz w:val="20"/>
              </w:rPr>
              <w:t>5</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8F1FDC">
              <w:rPr>
                <w:rFonts w:hAnsi="ＭＳ 明朝" w:hint="eastAsia"/>
                <w:color w:val="000000"/>
                <w:kern w:val="0"/>
                <w:sz w:val="20"/>
              </w:rPr>
              <w:t>動線図・ゾーニング図</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6</w:t>
            </w:r>
            <w:r>
              <w:rPr>
                <w:rFonts w:hAnsi="ＭＳ 明朝"/>
                <w:color w:val="000000"/>
                <w:kern w:val="0"/>
                <w:sz w:val="20"/>
              </w:rPr>
              <w:t>6</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8F1FDC">
              <w:rPr>
                <w:rFonts w:hAnsi="ＭＳ 明朝" w:hint="eastAsia"/>
                <w:color w:val="000000"/>
                <w:kern w:val="0"/>
                <w:sz w:val="20"/>
              </w:rPr>
              <w:t>平面図</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6</w:t>
            </w:r>
            <w:r>
              <w:rPr>
                <w:rFonts w:hAnsi="ＭＳ 明朝"/>
                <w:color w:val="000000"/>
                <w:kern w:val="0"/>
                <w:sz w:val="20"/>
              </w:rPr>
              <w:t>7</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8F1FDC">
              <w:rPr>
                <w:rFonts w:hAnsi="ＭＳ 明朝" w:hint="eastAsia"/>
                <w:color w:val="000000"/>
                <w:kern w:val="0"/>
                <w:sz w:val="20"/>
              </w:rPr>
              <w:t>立面図</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6</w:t>
            </w:r>
            <w:r>
              <w:rPr>
                <w:rFonts w:hAnsi="ＭＳ 明朝"/>
                <w:color w:val="000000"/>
                <w:kern w:val="0"/>
                <w:sz w:val="20"/>
              </w:rPr>
              <w:t>8</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8F1FDC">
              <w:rPr>
                <w:rFonts w:hAnsi="ＭＳ 明朝" w:hint="eastAsia"/>
                <w:color w:val="000000"/>
                <w:kern w:val="0"/>
                <w:sz w:val="20"/>
              </w:rPr>
              <w:t>断面図</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69</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8F1FDC">
              <w:rPr>
                <w:rFonts w:hAnsi="ＭＳ 明朝" w:hint="eastAsia"/>
                <w:color w:val="000000"/>
                <w:kern w:val="0"/>
                <w:sz w:val="20"/>
              </w:rPr>
              <w:t>主要仕上表</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7</w:t>
            </w:r>
            <w:r>
              <w:rPr>
                <w:rFonts w:hAnsi="ＭＳ 明朝"/>
                <w:color w:val="000000"/>
                <w:kern w:val="0"/>
                <w:sz w:val="20"/>
              </w:rPr>
              <w:t>0</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6D2348" w:rsidRPr="00394672" w:rsidTr="00397E10">
        <w:trPr>
          <w:cantSplit/>
          <w:jc w:val="center"/>
        </w:trPr>
        <w:tc>
          <w:tcPr>
            <w:tcW w:w="5236" w:type="dxa"/>
            <w:vAlign w:val="center"/>
          </w:tcPr>
          <w:p w:rsidR="006D2348" w:rsidRPr="00394672" w:rsidRDefault="006D2348" w:rsidP="00397E10">
            <w:pPr>
              <w:spacing w:beforeLines="10" w:before="24" w:afterLines="10" w:after="24" w:line="300" w:lineRule="exact"/>
              <w:ind w:firstLineChars="100" w:firstLine="200"/>
              <w:rPr>
                <w:rFonts w:hAnsi="ＭＳ 明朝"/>
                <w:color w:val="000000"/>
                <w:kern w:val="0"/>
                <w:sz w:val="20"/>
              </w:rPr>
            </w:pPr>
            <w:r w:rsidRPr="008F1FDC">
              <w:rPr>
                <w:rFonts w:hAnsi="ＭＳ 明朝" w:hint="eastAsia"/>
                <w:color w:val="000000"/>
                <w:kern w:val="0"/>
                <w:sz w:val="20"/>
              </w:rPr>
              <w:t>備品リスト</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hint="eastAsia"/>
                <w:color w:val="000000"/>
                <w:kern w:val="0"/>
                <w:sz w:val="20"/>
              </w:rPr>
              <w:t>7</w:t>
            </w:r>
            <w:r>
              <w:rPr>
                <w:rFonts w:hAnsi="ＭＳ 明朝"/>
                <w:color w:val="000000"/>
                <w:kern w:val="0"/>
                <w:sz w:val="20"/>
              </w:rPr>
              <w:t>1</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r w:rsidR="006D2348" w:rsidRPr="00394672" w:rsidTr="00397E10">
        <w:trPr>
          <w:cantSplit/>
          <w:trHeight w:val="122"/>
          <w:jc w:val="center"/>
        </w:trPr>
        <w:tc>
          <w:tcPr>
            <w:tcW w:w="5236" w:type="dxa"/>
            <w:vAlign w:val="center"/>
          </w:tcPr>
          <w:p w:rsidR="006D2348" w:rsidRPr="00394672" w:rsidRDefault="00454709" w:rsidP="00397E10">
            <w:pPr>
              <w:spacing w:beforeLines="10" w:before="24" w:afterLines="10" w:after="24" w:line="300" w:lineRule="exact"/>
              <w:ind w:firstLineChars="100" w:firstLine="200"/>
              <w:rPr>
                <w:rFonts w:hAnsi="ＭＳ 明朝"/>
                <w:color w:val="000000"/>
                <w:kern w:val="0"/>
                <w:sz w:val="20"/>
              </w:rPr>
            </w:pPr>
            <w:r w:rsidRPr="008F1FDC">
              <w:rPr>
                <w:rFonts w:hAnsi="ＭＳ 明朝" w:hint="eastAsia"/>
                <w:color w:val="000000"/>
                <w:kern w:val="0"/>
                <w:sz w:val="20"/>
              </w:rPr>
              <w:t>施工計画図</w:t>
            </w:r>
          </w:p>
        </w:tc>
        <w:tc>
          <w:tcPr>
            <w:tcW w:w="1076" w:type="dxa"/>
            <w:gridSpan w:val="2"/>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様式</w:t>
            </w:r>
            <w:r>
              <w:rPr>
                <w:rFonts w:hAnsi="ＭＳ 明朝"/>
                <w:color w:val="000000"/>
                <w:kern w:val="0"/>
                <w:sz w:val="20"/>
              </w:rPr>
              <w:t>72</w:t>
            </w:r>
          </w:p>
        </w:tc>
        <w:tc>
          <w:tcPr>
            <w:tcW w:w="1076" w:type="dxa"/>
            <w:vMerge/>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p>
        </w:tc>
        <w:tc>
          <w:tcPr>
            <w:tcW w:w="1075"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A3</w:t>
            </w:r>
          </w:p>
        </w:tc>
        <w:tc>
          <w:tcPr>
            <w:tcW w:w="1233" w:type="dxa"/>
            <w:vAlign w:val="center"/>
          </w:tcPr>
          <w:p w:rsidR="006D2348" w:rsidRPr="00394672" w:rsidRDefault="006D2348" w:rsidP="00397E10">
            <w:pPr>
              <w:spacing w:beforeLines="10" w:before="24" w:afterLines="10" w:after="24" w:line="300" w:lineRule="exact"/>
              <w:jc w:val="center"/>
              <w:rPr>
                <w:rFonts w:hAnsi="ＭＳ 明朝"/>
                <w:color w:val="000000"/>
                <w:kern w:val="0"/>
                <w:sz w:val="20"/>
              </w:rPr>
            </w:pPr>
            <w:r w:rsidRPr="00394672">
              <w:rPr>
                <w:rFonts w:hAnsi="ＭＳ 明朝" w:hint="eastAsia"/>
                <w:color w:val="000000"/>
                <w:kern w:val="0"/>
                <w:sz w:val="20"/>
              </w:rPr>
              <w:t>PDF</w:t>
            </w:r>
          </w:p>
        </w:tc>
      </w:tr>
    </w:tbl>
    <w:p w:rsidR="006D2348" w:rsidRDefault="006D2348" w:rsidP="006D2348">
      <w:pPr>
        <w:rPr>
          <w:rFonts w:hAnsi="ＭＳ 明朝"/>
          <w:color w:val="000000"/>
          <w:kern w:val="0"/>
          <w:lang w:val="en-AU"/>
        </w:rPr>
        <w:sectPr w:rsidR="006D2348" w:rsidSect="00397E10">
          <w:footerReference w:type="default" r:id="rId11"/>
          <w:pgSz w:w="11906" w:h="16838" w:code="9"/>
          <w:pgMar w:top="1200" w:right="800" w:bottom="800" w:left="1400" w:header="700" w:footer="200" w:gutter="0"/>
          <w:pgNumType w:fmt="numberInDash"/>
          <w:cols w:space="425"/>
          <w:docGrid w:linePitch="360"/>
        </w:sectPr>
      </w:pPr>
    </w:p>
    <w:p w:rsidR="006D2348" w:rsidRPr="007E0272" w:rsidRDefault="006D2348" w:rsidP="006D2348">
      <w:pPr>
        <w:rPr>
          <w:rFonts w:hAnsi="ＭＳ 明朝"/>
          <w:color w:val="000000"/>
          <w:kern w:val="0"/>
          <w:szCs w:val="21"/>
        </w:rPr>
      </w:pPr>
      <w:r w:rsidRPr="007E0272">
        <w:rPr>
          <w:rFonts w:hAnsi="ＭＳ 明朝" w:hint="eastAsia"/>
          <w:color w:val="000000"/>
          <w:kern w:val="0"/>
          <w:lang w:val="en-AU"/>
        </w:rPr>
        <w:lastRenderedPageBreak/>
        <w:t>（様式</w:t>
      </w:r>
      <w:r w:rsidRPr="007E0272">
        <w:rPr>
          <w:rFonts w:hAnsi="ＭＳ 明朝"/>
          <w:color w:val="000000"/>
          <w:kern w:val="0"/>
          <w:lang w:val="en-AU"/>
        </w:rPr>
        <w:fldChar w:fldCharType="begin"/>
      </w:r>
      <w:r w:rsidRPr="007E0272">
        <w:rPr>
          <w:rFonts w:hAnsi="ＭＳ 明朝"/>
          <w:color w:val="000000"/>
          <w:kern w:val="0"/>
          <w:lang w:val="en-AU"/>
        </w:rPr>
        <w:instrText xml:space="preserve"> AUTONUM </w:instrText>
      </w:r>
      <w:r w:rsidRPr="007E0272">
        <w:rPr>
          <w:rFonts w:hAnsi="ＭＳ 明朝"/>
          <w:color w:val="000000"/>
          <w:kern w:val="0"/>
          <w:lang w:val="en-AU"/>
        </w:rPr>
        <w:fldChar w:fldCharType="end"/>
      </w:r>
      <w:r w:rsidRPr="007E0272">
        <w:rPr>
          <w:rFonts w:hAnsi="ＭＳ 明朝" w:hint="eastAsia"/>
          <w:color w:val="000000"/>
          <w:kern w:val="0"/>
          <w:lang w:val="en-AU"/>
        </w:rPr>
        <w:t>）</w:t>
      </w:r>
    </w:p>
    <w:p w:rsidR="006D2348" w:rsidRPr="0091795D" w:rsidRDefault="006D2348" w:rsidP="006D2348">
      <w:pPr>
        <w:rPr>
          <w:rFonts w:hAnsi="ＭＳ 明朝"/>
          <w:kern w:val="0"/>
        </w:rPr>
      </w:pPr>
      <w:bookmarkStart w:id="6" w:name="OLE_LINK8"/>
    </w:p>
    <w:p w:rsidR="006D2348" w:rsidRPr="0091795D" w:rsidRDefault="006D2348" w:rsidP="006D2348">
      <w:pPr>
        <w:jc w:val="center"/>
        <w:rPr>
          <w:rFonts w:hAnsi="ＭＳ 明朝"/>
          <w:kern w:val="0"/>
        </w:rPr>
      </w:pPr>
      <w:r w:rsidRPr="0091795D">
        <w:rPr>
          <w:rFonts w:hAnsi="ＭＳ 明朝" w:hint="eastAsia"/>
          <w:kern w:val="0"/>
          <w:sz w:val="32"/>
          <w:szCs w:val="32"/>
        </w:rPr>
        <w:t>入札説明</w:t>
      </w:r>
      <w:r>
        <w:rPr>
          <w:rFonts w:hAnsi="ＭＳ 明朝" w:hint="eastAsia"/>
          <w:kern w:val="0"/>
          <w:sz w:val="32"/>
          <w:szCs w:val="32"/>
        </w:rPr>
        <w:t>書等に関する説明会</w:t>
      </w:r>
      <w:r w:rsidRPr="0091795D">
        <w:rPr>
          <w:rFonts w:hAnsi="ＭＳ 明朝" w:hint="eastAsia"/>
          <w:kern w:val="0"/>
          <w:sz w:val="32"/>
          <w:szCs w:val="32"/>
        </w:rPr>
        <w:t>参加申込書</w:t>
      </w:r>
    </w:p>
    <w:p w:rsidR="006D2348" w:rsidRPr="0091795D" w:rsidRDefault="006D2348" w:rsidP="006D2348">
      <w:pPr>
        <w:rPr>
          <w:rFonts w:hAnsi="ＭＳ 明朝"/>
          <w:kern w:val="0"/>
        </w:rPr>
      </w:pPr>
    </w:p>
    <w:p w:rsidR="006D2348" w:rsidRPr="0091795D" w:rsidRDefault="006D2348" w:rsidP="006D2348">
      <w:pPr>
        <w:wordWrap w:val="0"/>
        <w:jc w:val="right"/>
        <w:rPr>
          <w:rFonts w:hAnsi="ＭＳ 明朝"/>
          <w:bCs/>
          <w:kern w:val="0"/>
        </w:rPr>
      </w:pPr>
      <w:r w:rsidRPr="0091795D">
        <w:rPr>
          <w:rFonts w:hAnsi="ＭＳ 明朝" w:hint="eastAsia"/>
          <w:bCs/>
          <w:kern w:val="0"/>
        </w:rPr>
        <w:t>平成</w:t>
      </w:r>
      <w:r>
        <w:rPr>
          <w:rFonts w:hAnsi="ＭＳ 明朝" w:hint="eastAsia"/>
          <w:bCs/>
          <w:kern w:val="0"/>
        </w:rPr>
        <w:t>27</w:t>
      </w:r>
      <w:r w:rsidRPr="0091795D">
        <w:rPr>
          <w:rFonts w:hAnsi="ＭＳ 明朝" w:hint="eastAsia"/>
          <w:bCs/>
          <w:kern w:val="0"/>
        </w:rPr>
        <w:t>年　　月　　日</w:t>
      </w:r>
    </w:p>
    <w:p w:rsidR="006D2348" w:rsidRPr="0091795D" w:rsidRDefault="006D2348" w:rsidP="006D2348">
      <w:pPr>
        <w:rPr>
          <w:rFonts w:hAnsi="ＭＳ 明朝"/>
          <w:bCs/>
          <w:kern w:val="0"/>
        </w:rPr>
      </w:pPr>
    </w:p>
    <w:p w:rsidR="006D2348" w:rsidRPr="0091795D" w:rsidRDefault="006D2348" w:rsidP="006D2348">
      <w:pPr>
        <w:rPr>
          <w:rFonts w:hAnsi="ＭＳ 明朝"/>
          <w:kern w:val="0"/>
        </w:rPr>
      </w:pPr>
    </w:p>
    <w:bookmarkEnd w:id="6"/>
    <w:p w:rsidR="006D2348" w:rsidRDefault="006D2348" w:rsidP="006D2348">
      <w:pPr>
        <w:ind w:firstLineChars="100" w:firstLine="210"/>
        <w:rPr>
          <w:rFonts w:hAnsi="ＭＳ 明朝"/>
          <w:bCs/>
        </w:rPr>
      </w:pPr>
      <w:r w:rsidRPr="0028759F">
        <w:rPr>
          <w:rFonts w:hint="eastAsia"/>
        </w:rPr>
        <w:t>平成</w:t>
      </w:r>
      <w:r>
        <w:rPr>
          <w:rFonts w:hint="eastAsia"/>
        </w:rPr>
        <w:t>27</w:t>
      </w:r>
      <w:r w:rsidRPr="0028759F">
        <w:rPr>
          <w:rFonts w:hint="eastAsia"/>
        </w:rPr>
        <w:t>年</w:t>
      </w:r>
      <w:r>
        <w:rPr>
          <w:rFonts w:hint="eastAsia"/>
        </w:rPr>
        <w:t>1</w:t>
      </w:r>
      <w:r w:rsidRPr="0028759F">
        <w:rPr>
          <w:rFonts w:hint="eastAsia"/>
        </w:rPr>
        <w:t>月</w:t>
      </w:r>
      <w:r>
        <w:rPr>
          <w:rFonts w:hint="eastAsia"/>
        </w:rPr>
        <w:t>23</w:t>
      </w:r>
      <w:r w:rsidRPr="0028759F">
        <w:rPr>
          <w:rFonts w:hint="eastAsia"/>
        </w:rPr>
        <w:t>日付けで入札公告のあった「</w:t>
      </w:r>
      <w:r w:rsidRPr="007636E6">
        <w:rPr>
          <w:rFonts w:hint="eastAsia"/>
        </w:rPr>
        <w:t>川西市低炭素型複合施設整備に伴うPFI事業</w:t>
      </w:r>
      <w:r w:rsidRPr="0028759F">
        <w:rPr>
          <w:rFonts w:hint="eastAsia"/>
        </w:rPr>
        <w:t>」に係る</w:t>
      </w:r>
      <w:r w:rsidRPr="00974F39">
        <w:rPr>
          <w:rFonts w:hAnsi="ＭＳ 明朝" w:hint="eastAsia"/>
          <w:bCs/>
        </w:rPr>
        <w:t>入札説明書等に関する説明会</w:t>
      </w:r>
      <w:r>
        <w:rPr>
          <w:rFonts w:hAnsi="ＭＳ 明朝" w:hint="eastAsia"/>
          <w:bCs/>
        </w:rPr>
        <w:t>への</w:t>
      </w:r>
      <w:r w:rsidRPr="0091795D">
        <w:rPr>
          <w:rFonts w:hAnsi="ＭＳ 明朝" w:hint="eastAsia"/>
          <w:bCs/>
        </w:rPr>
        <w:t>参加</w:t>
      </w:r>
      <w:r>
        <w:rPr>
          <w:rFonts w:hAnsi="ＭＳ 明朝" w:hint="eastAsia"/>
          <w:bCs/>
        </w:rPr>
        <w:t>を申し込み</w:t>
      </w:r>
      <w:r w:rsidRPr="0091795D">
        <w:rPr>
          <w:rFonts w:hAnsi="ＭＳ 明朝" w:hint="eastAsia"/>
          <w:bCs/>
        </w:rPr>
        <w:t>ます。</w:t>
      </w:r>
    </w:p>
    <w:p w:rsidR="006D2348" w:rsidRDefault="006D2348" w:rsidP="006D2348">
      <w:pPr>
        <w:rPr>
          <w:rFonts w:hAnsi="ＭＳ 明朝"/>
          <w:bCs/>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532"/>
        <w:gridCol w:w="6540"/>
      </w:tblGrid>
      <w:tr w:rsidR="006D2348" w:rsidRPr="0091795D" w:rsidTr="00397E10">
        <w:trPr>
          <w:trHeight w:val="891"/>
          <w:jc w:val="center"/>
        </w:trPr>
        <w:tc>
          <w:tcPr>
            <w:tcW w:w="2180" w:type="dxa"/>
            <w:gridSpan w:val="2"/>
            <w:shd w:val="clear" w:color="auto" w:fill="auto"/>
            <w:vAlign w:val="center"/>
          </w:tcPr>
          <w:p w:rsidR="006D2348" w:rsidRPr="0091795D" w:rsidRDefault="006D2348" w:rsidP="00397E10">
            <w:pPr>
              <w:tabs>
                <w:tab w:val="left" w:pos="1853"/>
              </w:tabs>
              <w:ind w:left="13" w:right="105"/>
              <w:jc w:val="center"/>
            </w:pPr>
            <w:r>
              <w:rPr>
                <w:rFonts w:hint="eastAsia"/>
              </w:rPr>
              <w:t>企業名</w:t>
            </w:r>
          </w:p>
        </w:tc>
        <w:tc>
          <w:tcPr>
            <w:tcW w:w="6540" w:type="dxa"/>
            <w:shd w:val="clear" w:color="auto" w:fill="auto"/>
            <w:vAlign w:val="center"/>
          </w:tcPr>
          <w:p w:rsidR="006D2348" w:rsidRPr="0091795D" w:rsidRDefault="006D2348" w:rsidP="00397E10">
            <w:pPr>
              <w:ind w:leftChars="100" w:left="210" w:right="108"/>
            </w:pPr>
          </w:p>
        </w:tc>
      </w:tr>
      <w:tr w:rsidR="006D2348" w:rsidRPr="0091795D" w:rsidTr="00397E10">
        <w:trPr>
          <w:trHeight w:val="896"/>
          <w:jc w:val="center"/>
        </w:trPr>
        <w:tc>
          <w:tcPr>
            <w:tcW w:w="2180" w:type="dxa"/>
            <w:gridSpan w:val="2"/>
            <w:shd w:val="clear" w:color="auto" w:fill="auto"/>
            <w:vAlign w:val="center"/>
          </w:tcPr>
          <w:p w:rsidR="006D2348" w:rsidRPr="0091795D" w:rsidRDefault="006D2348" w:rsidP="00397E10">
            <w:pPr>
              <w:tabs>
                <w:tab w:val="left" w:pos="1853"/>
              </w:tabs>
              <w:ind w:left="13" w:right="105"/>
              <w:jc w:val="center"/>
            </w:pPr>
            <w:r w:rsidRPr="0091795D">
              <w:rPr>
                <w:rFonts w:hint="eastAsia"/>
              </w:rPr>
              <w:t>所在地</w:t>
            </w:r>
          </w:p>
        </w:tc>
        <w:tc>
          <w:tcPr>
            <w:tcW w:w="6540" w:type="dxa"/>
            <w:shd w:val="clear" w:color="auto" w:fill="auto"/>
            <w:vAlign w:val="center"/>
          </w:tcPr>
          <w:p w:rsidR="006D2348" w:rsidRPr="0091795D" w:rsidRDefault="006D2348" w:rsidP="00397E10">
            <w:pPr>
              <w:ind w:leftChars="100" w:left="210" w:right="108"/>
            </w:pPr>
          </w:p>
        </w:tc>
      </w:tr>
      <w:tr w:rsidR="006D2348" w:rsidRPr="0091795D" w:rsidTr="00397E10">
        <w:trPr>
          <w:trHeight w:val="874"/>
          <w:jc w:val="center"/>
        </w:trPr>
        <w:tc>
          <w:tcPr>
            <w:tcW w:w="648" w:type="dxa"/>
            <w:vMerge w:val="restart"/>
            <w:shd w:val="clear" w:color="auto" w:fill="auto"/>
            <w:textDirection w:val="tbRlV"/>
            <w:vAlign w:val="center"/>
          </w:tcPr>
          <w:p w:rsidR="006D2348" w:rsidRPr="0091795D" w:rsidRDefault="006D2348" w:rsidP="00397E10">
            <w:pPr>
              <w:tabs>
                <w:tab w:val="left" w:pos="1853"/>
              </w:tabs>
              <w:ind w:left="13" w:right="105"/>
              <w:jc w:val="center"/>
            </w:pPr>
            <w:r>
              <w:rPr>
                <w:rFonts w:hint="eastAsia"/>
              </w:rPr>
              <w:t>担当者連絡先</w:t>
            </w:r>
          </w:p>
        </w:tc>
        <w:tc>
          <w:tcPr>
            <w:tcW w:w="1532" w:type="dxa"/>
            <w:shd w:val="clear" w:color="auto" w:fill="auto"/>
            <w:vAlign w:val="center"/>
          </w:tcPr>
          <w:p w:rsidR="006D2348" w:rsidRPr="0091795D" w:rsidRDefault="006D2348" w:rsidP="00397E10">
            <w:pPr>
              <w:tabs>
                <w:tab w:val="left" w:pos="1853"/>
              </w:tabs>
              <w:ind w:left="13" w:right="105"/>
              <w:jc w:val="center"/>
            </w:pPr>
            <w:r w:rsidRPr="0091795D">
              <w:rPr>
                <w:rFonts w:hint="eastAsia"/>
              </w:rPr>
              <w:t>所属・役職</w:t>
            </w:r>
          </w:p>
        </w:tc>
        <w:tc>
          <w:tcPr>
            <w:tcW w:w="6540" w:type="dxa"/>
            <w:shd w:val="clear" w:color="auto" w:fill="auto"/>
            <w:vAlign w:val="center"/>
          </w:tcPr>
          <w:p w:rsidR="006D2348" w:rsidRPr="0091795D" w:rsidRDefault="006D2348" w:rsidP="00397E10">
            <w:pPr>
              <w:ind w:leftChars="100" w:left="210" w:right="108"/>
            </w:pPr>
          </w:p>
        </w:tc>
      </w:tr>
      <w:tr w:rsidR="006D2348" w:rsidRPr="0091795D" w:rsidTr="00397E10">
        <w:trPr>
          <w:trHeight w:val="893"/>
          <w:jc w:val="center"/>
        </w:trPr>
        <w:tc>
          <w:tcPr>
            <w:tcW w:w="648" w:type="dxa"/>
            <w:vMerge/>
            <w:shd w:val="clear" w:color="auto" w:fill="auto"/>
            <w:vAlign w:val="center"/>
          </w:tcPr>
          <w:p w:rsidR="006D2348" w:rsidRPr="0091795D" w:rsidRDefault="006D2348" w:rsidP="00397E10">
            <w:pPr>
              <w:tabs>
                <w:tab w:val="left" w:pos="1853"/>
              </w:tabs>
              <w:ind w:left="13" w:right="105"/>
              <w:jc w:val="center"/>
            </w:pPr>
          </w:p>
        </w:tc>
        <w:tc>
          <w:tcPr>
            <w:tcW w:w="1532" w:type="dxa"/>
            <w:shd w:val="clear" w:color="auto" w:fill="auto"/>
            <w:vAlign w:val="center"/>
          </w:tcPr>
          <w:p w:rsidR="006D2348" w:rsidRPr="0091795D" w:rsidRDefault="006D2348" w:rsidP="00397E10">
            <w:pPr>
              <w:tabs>
                <w:tab w:val="left" w:pos="1853"/>
              </w:tabs>
              <w:ind w:left="13" w:right="105"/>
              <w:jc w:val="center"/>
            </w:pPr>
            <w:r w:rsidRPr="0091795D">
              <w:rPr>
                <w:rFonts w:hint="eastAsia"/>
              </w:rPr>
              <w:t>氏名</w:t>
            </w:r>
          </w:p>
        </w:tc>
        <w:tc>
          <w:tcPr>
            <w:tcW w:w="6540" w:type="dxa"/>
            <w:shd w:val="clear" w:color="auto" w:fill="auto"/>
            <w:vAlign w:val="center"/>
          </w:tcPr>
          <w:p w:rsidR="006D2348" w:rsidRPr="0091795D" w:rsidRDefault="006D2348" w:rsidP="00397E10">
            <w:pPr>
              <w:ind w:leftChars="100" w:left="210" w:right="108"/>
            </w:pPr>
          </w:p>
        </w:tc>
      </w:tr>
      <w:tr w:rsidR="006D2348" w:rsidRPr="0091795D" w:rsidTr="00397E10">
        <w:trPr>
          <w:trHeight w:val="899"/>
          <w:jc w:val="center"/>
        </w:trPr>
        <w:tc>
          <w:tcPr>
            <w:tcW w:w="648" w:type="dxa"/>
            <w:vMerge/>
            <w:shd w:val="clear" w:color="auto" w:fill="auto"/>
            <w:vAlign w:val="center"/>
          </w:tcPr>
          <w:p w:rsidR="006D2348" w:rsidRPr="0091795D" w:rsidRDefault="006D2348" w:rsidP="00397E10">
            <w:pPr>
              <w:tabs>
                <w:tab w:val="left" w:pos="1853"/>
              </w:tabs>
              <w:ind w:right="105"/>
              <w:jc w:val="center"/>
            </w:pPr>
          </w:p>
        </w:tc>
        <w:tc>
          <w:tcPr>
            <w:tcW w:w="1532" w:type="dxa"/>
            <w:shd w:val="clear" w:color="auto" w:fill="auto"/>
            <w:vAlign w:val="center"/>
          </w:tcPr>
          <w:p w:rsidR="006D2348" w:rsidRPr="0091795D" w:rsidRDefault="006D2348" w:rsidP="00397E10">
            <w:pPr>
              <w:tabs>
                <w:tab w:val="left" w:pos="1853"/>
              </w:tabs>
              <w:ind w:right="105"/>
              <w:jc w:val="center"/>
            </w:pPr>
            <w:r w:rsidRPr="0091795D">
              <w:rPr>
                <w:rFonts w:hint="eastAsia"/>
              </w:rPr>
              <w:t>電話番号</w:t>
            </w:r>
          </w:p>
        </w:tc>
        <w:tc>
          <w:tcPr>
            <w:tcW w:w="6540" w:type="dxa"/>
            <w:shd w:val="clear" w:color="auto" w:fill="auto"/>
            <w:vAlign w:val="center"/>
          </w:tcPr>
          <w:p w:rsidR="006D2348" w:rsidRPr="0091795D" w:rsidRDefault="006D2348" w:rsidP="00397E10">
            <w:pPr>
              <w:ind w:leftChars="100" w:left="210" w:right="108"/>
            </w:pPr>
          </w:p>
        </w:tc>
      </w:tr>
      <w:tr w:rsidR="006D2348" w:rsidRPr="0091795D" w:rsidTr="00397E10">
        <w:trPr>
          <w:trHeight w:val="891"/>
          <w:jc w:val="center"/>
        </w:trPr>
        <w:tc>
          <w:tcPr>
            <w:tcW w:w="648" w:type="dxa"/>
            <w:vMerge/>
            <w:shd w:val="clear" w:color="auto" w:fill="auto"/>
            <w:vAlign w:val="center"/>
          </w:tcPr>
          <w:p w:rsidR="006D2348" w:rsidRPr="0091795D" w:rsidRDefault="006D2348" w:rsidP="00397E10">
            <w:pPr>
              <w:tabs>
                <w:tab w:val="left" w:pos="1853"/>
              </w:tabs>
              <w:ind w:left="13" w:right="105"/>
              <w:jc w:val="center"/>
            </w:pPr>
          </w:p>
        </w:tc>
        <w:tc>
          <w:tcPr>
            <w:tcW w:w="1532" w:type="dxa"/>
            <w:shd w:val="clear" w:color="auto" w:fill="auto"/>
            <w:vAlign w:val="center"/>
          </w:tcPr>
          <w:p w:rsidR="006D2348" w:rsidRDefault="006D2348" w:rsidP="00397E10">
            <w:pPr>
              <w:tabs>
                <w:tab w:val="left" w:pos="1853"/>
              </w:tabs>
              <w:ind w:left="13" w:right="105"/>
              <w:jc w:val="center"/>
            </w:pPr>
            <w:r w:rsidRPr="0091795D">
              <w:rPr>
                <w:rFonts w:hint="eastAsia"/>
              </w:rPr>
              <w:t>ファックス</w:t>
            </w:r>
          </w:p>
          <w:p w:rsidR="006D2348" w:rsidRPr="0091795D" w:rsidRDefault="006D2348" w:rsidP="00397E10">
            <w:pPr>
              <w:tabs>
                <w:tab w:val="left" w:pos="1853"/>
              </w:tabs>
              <w:ind w:left="13" w:right="105"/>
              <w:jc w:val="center"/>
            </w:pPr>
            <w:r w:rsidRPr="0091795D">
              <w:rPr>
                <w:rFonts w:hint="eastAsia"/>
              </w:rPr>
              <w:t>番号</w:t>
            </w:r>
          </w:p>
        </w:tc>
        <w:tc>
          <w:tcPr>
            <w:tcW w:w="6540" w:type="dxa"/>
            <w:shd w:val="clear" w:color="auto" w:fill="auto"/>
            <w:vAlign w:val="center"/>
          </w:tcPr>
          <w:p w:rsidR="006D2348" w:rsidRPr="0091795D" w:rsidRDefault="006D2348" w:rsidP="00397E10">
            <w:pPr>
              <w:ind w:leftChars="100" w:left="210" w:right="108"/>
            </w:pPr>
          </w:p>
        </w:tc>
      </w:tr>
      <w:tr w:rsidR="006D2348" w:rsidRPr="0091795D" w:rsidTr="00397E10">
        <w:trPr>
          <w:trHeight w:val="896"/>
          <w:jc w:val="center"/>
        </w:trPr>
        <w:tc>
          <w:tcPr>
            <w:tcW w:w="648" w:type="dxa"/>
            <w:vMerge/>
            <w:shd w:val="clear" w:color="auto" w:fill="auto"/>
            <w:vAlign w:val="center"/>
          </w:tcPr>
          <w:p w:rsidR="006D2348" w:rsidRPr="0091795D" w:rsidRDefault="006D2348" w:rsidP="00397E10">
            <w:pPr>
              <w:tabs>
                <w:tab w:val="left" w:pos="1853"/>
              </w:tabs>
              <w:ind w:left="13" w:right="105"/>
              <w:jc w:val="center"/>
            </w:pPr>
          </w:p>
        </w:tc>
        <w:tc>
          <w:tcPr>
            <w:tcW w:w="1532" w:type="dxa"/>
            <w:shd w:val="clear" w:color="auto" w:fill="auto"/>
            <w:vAlign w:val="center"/>
          </w:tcPr>
          <w:p w:rsidR="006D2348" w:rsidRDefault="006D2348" w:rsidP="00397E10">
            <w:pPr>
              <w:tabs>
                <w:tab w:val="left" w:pos="1853"/>
              </w:tabs>
              <w:ind w:left="13" w:right="105"/>
              <w:jc w:val="center"/>
            </w:pPr>
            <w:r w:rsidRPr="0091795D">
              <w:rPr>
                <w:rFonts w:hint="eastAsia"/>
              </w:rPr>
              <w:t>メール</w:t>
            </w:r>
          </w:p>
          <w:p w:rsidR="006D2348" w:rsidRPr="0091795D" w:rsidRDefault="006D2348" w:rsidP="00397E10">
            <w:pPr>
              <w:tabs>
                <w:tab w:val="left" w:pos="1853"/>
              </w:tabs>
              <w:ind w:left="13" w:right="105"/>
              <w:jc w:val="center"/>
            </w:pPr>
            <w:r w:rsidRPr="0091795D">
              <w:rPr>
                <w:rFonts w:hint="eastAsia"/>
              </w:rPr>
              <w:t>アドレス</w:t>
            </w:r>
          </w:p>
        </w:tc>
        <w:tc>
          <w:tcPr>
            <w:tcW w:w="6540" w:type="dxa"/>
            <w:shd w:val="clear" w:color="auto" w:fill="auto"/>
            <w:vAlign w:val="center"/>
          </w:tcPr>
          <w:p w:rsidR="006D2348" w:rsidRPr="0091795D" w:rsidRDefault="006D2348" w:rsidP="00397E10">
            <w:pPr>
              <w:ind w:leftChars="100" w:left="210" w:right="108"/>
            </w:pPr>
          </w:p>
        </w:tc>
      </w:tr>
      <w:tr w:rsidR="006D2348" w:rsidRPr="0091795D" w:rsidTr="00397E10">
        <w:trPr>
          <w:trHeight w:val="874"/>
          <w:jc w:val="center"/>
        </w:trPr>
        <w:tc>
          <w:tcPr>
            <w:tcW w:w="2180" w:type="dxa"/>
            <w:gridSpan w:val="2"/>
            <w:shd w:val="clear" w:color="auto" w:fill="auto"/>
            <w:vAlign w:val="center"/>
          </w:tcPr>
          <w:p w:rsidR="006D2348" w:rsidRPr="0091795D" w:rsidRDefault="006D2348" w:rsidP="00397E10">
            <w:pPr>
              <w:tabs>
                <w:tab w:val="left" w:pos="1853"/>
              </w:tabs>
              <w:ind w:left="13" w:right="105"/>
              <w:jc w:val="center"/>
            </w:pPr>
            <w:r w:rsidRPr="0091795D">
              <w:rPr>
                <w:rFonts w:hint="eastAsia"/>
              </w:rPr>
              <w:t>参加人数</w:t>
            </w:r>
          </w:p>
        </w:tc>
        <w:tc>
          <w:tcPr>
            <w:tcW w:w="6540" w:type="dxa"/>
            <w:shd w:val="clear" w:color="auto" w:fill="auto"/>
            <w:vAlign w:val="center"/>
          </w:tcPr>
          <w:p w:rsidR="006D2348" w:rsidRPr="0091795D" w:rsidRDefault="006D2348" w:rsidP="00397E10">
            <w:pPr>
              <w:ind w:leftChars="100" w:left="210" w:right="108"/>
            </w:pPr>
          </w:p>
        </w:tc>
      </w:tr>
    </w:tbl>
    <w:p w:rsidR="006D2348" w:rsidRPr="0091795D" w:rsidRDefault="006D2348" w:rsidP="006D2348">
      <w:pPr>
        <w:rPr>
          <w:rFonts w:hAnsi="ＭＳ 明朝"/>
          <w:bCs/>
          <w:color w:val="000000"/>
          <w:kern w:val="0"/>
        </w:rPr>
      </w:pPr>
    </w:p>
    <w:p w:rsidR="006D2348" w:rsidRPr="0091795D" w:rsidRDefault="006D2348" w:rsidP="006D2348">
      <w:pPr>
        <w:rPr>
          <w:rFonts w:hAnsi="ＭＳ 明朝"/>
          <w:kern w:val="0"/>
        </w:rPr>
      </w:pPr>
      <w:r w:rsidRPr="0091795D">
        <w:rPr>
          <w:rFonts w:hAnsi="ＭＳ 明朝"/>
          <w:bCs/>
          <w:color w:val="000000"/>
          <w:kern w:val="0"/>
        </w:rPr>
        <w:br w:type="page"/>
      </w:r>
      <w:bookmarkStart w:id="7" w:name="OLE_LINK13"/>
      <w:bookmarkStart w:id="8" w:name="OLE_LINK14"/>
    </w:p>
    <w:p w:rsidR="006D2348" w:rsidRPr="007E0272" w:rsidRDefault="006D2348" w:rsidP="006D2348">
      <w:pPr>
        <w:rPr>
          <w:rFonts w:hAnsi="ＭＳ 明朝"/>
          <w:color w:val="000000"/>
          <w:kern w:val="0"/>
          <w:szCs w:val="21"/>
        </w:rPr>
      </w:pPr>
      <w:r w:rsidRPr="007E0272">
        <w:rPr>
          <w:rFonts w:hAnsi="ＭＳ 明朝" w:hint="eastAsia"/>
          <w:color w:val="000000"/>
          <w:kern w:val="0"/>
          <w:lang w:val="en-AU"/>
        </w:rPr>
        <w:lastRenderedPageBreak/>
        <w:t>（様式</w:t>
      </w:r>
      <w:r w:rsidRPr="007E0272">
        <w:rPr>
          <w:rFonts w:hAnsi="ＭＳ 明朝"/>
          <w:color w:val="000000"/>
          <w:kern w:val="0"/>
          <w:lang w:val="en-AU"/>
        </w:rPr>
        <w:fldChar w:fldCharType="begin"/>
      </w:r>
      <w:r w:rsidRPr="007E0272">
        <w:rPr>
          <w:rFonts w:hAnsi="ＭＳ 明朝"/>
          <w:color w:val="000000"/>
          <w:kern w:val="0"/>
          <w:lang w:val="en-AU"/>
        </w:rPr>
        <w:instrText xml:space="preserve"> AUTONUM </w:instrText>
      </w:r>
      <w:r w:rsidRPr="007E0272">
        <w:rPr>
          <w:rFonts w:hAnsi="ＭＳ 明朝"/>
          <w:color w:val="000000"/>
          <w:kern w:val="0"/>
          <w:lang w:val="en-AU"/>
        </w:rPr>
        <w:fldChar w:fldCharType="end"/>
      </w:r>
      <w:r w:rsidRPr="007E0272">
        <w:rPr>
          <w:rFonts w:hAnsi="ＭＳ 明朝" w:hint="eastAsia"/>
          <w:color w:val="000000"/>
          <w:kern w:val="0"/>
          <w:lang w:val="en-AU"/>
        </w:rPr>
        <w:t>）</w:t>
      </w:r>
    </w:p>
    <w:p w:rsidR="006D2348" w:rsidRDefault="006D2348" w:rsidP="006D2348">
      <w:pPr>
        <w:rPr>
          <w:rFonts w:hAnsi="ＭＳ 明朝"/>
          <w:kern w:val="0"/>
        </w:rPr>
      </w:pPr>
    </w:p>
    <w:p w:rsidR="006D2348" w:rsidRPr="00EB541A" w:rsidRDefault="006D2348" w:rsidP="006D2348">
      <w:pPr>
        <w:jc w:val="center"/>
        <w:rPr>
          <w:rFonts w:hAnsi="ＭＳ 明朝"/>
          <w:kern w:val="0"/>
          <w:sz w:val="32"/>
          <w:szCs w:val="32"/>
        </w:rPr>
      </w:pPr>
      <w:r w:rsidRPr="00EB541A">
        <w:rPr>
          <w:rFonts w:hAnsi="ＭＳ 明朝" w:hint="eastAsia"/>
          <w:kern w:val="0"/>
          <w:sz w:val="32"/>
          <w:szCs w:val="32"/>
        </w:rPr>
        <w:t>見学会参加申込書</w:t>
      </w:r>
    </w:p>
    <w:p w:rsidR="006D2348" w:rsidRDefault="006D2348" w:rsidP="006D2348">
      <w:pPr>
        <w:wordWrap w:val="0"/>
        <w:jc w:val="right"/>
        <w:rPr>
          <w:rFonts w:hAnsi="ＭＳ 明朝"/>
          <w:bCs/>
          <w:kern w:val="0"/>
        </w:rPr>
      </w:pPr>
    </w:p>
    <w:p w:rsidR="006D2348" w:rsidRPr="000D490D" w:rsidRDefault="006D2348" w:rsidP="006D2348">
      <w:pPr>
        <w:wordWrap w:val="0"/>
        <w:jc w:val="right"/>
        <w:rPr>
          <w:rFonts w:hAnsi="ＭＳ 明朝"/>
          <w:bCs/>
          <w:kern w:val="0"/>
        </w:rPr>
      </w:pPr>
      <w:r w:rsidRPr="000D490D">
        <w:rPr>
          <w:rFonts w:hAnsi="ＭＳ 明朝" w:hint="eastAsia"/>
          <w:bCs/>
          <w:kern w:val="0"/>
        </w:rPr>
        <w:t>平成</w:t>
      </w:r>
      <w:r>
        <w:rPr>
          <w:rFonts w:hAnsi="ＭＳ 明朝" w:hint="eastAsia"/>
          <w:bCs/>
          <w:kern w:val="0"/>
        </w:rPr>
        <w:t>27</w:t>
      </w:r>
      <w:r w:rsidRPr="000D490D">
        <w:rPr>
          <w:rFonts w:hAnsi="ＭＳ 明朝" w:hint="eastAsia"/>
          <w:bCs/>
          <w:kern w:val="0"/>
        </w:rPr>
        <w:t>年</w:t>
      </w:r>
      <w:r>
        <w:rPr>
          <w:rFonts w:hAnsi="ＭＳ 明朝" w:hint="eastAsia"/>
          <w:bCs/>
          <w:kern w:val="0"/>
        </w:rPr>
        <w:t xml:space="preserve">　　</w:t>
      </w:r>
      <w:r w:rsidRPr="000D490D">
        <w:rPr>
          <w:rFonts w:hAnsi="ＭＳ 明朝" w:hint="eastAsia"/>
          <w:bCs/>
          <w:kern w:val="0"/>
        </w:rPr>
        <w:t>月</w:t>
      </w:r>
      <w:r>
        <w:rPr>
          <w:rFonts w:hAnsi="ＭＳ 明朝" w:hint="eastAsia"/>
          <w:bCs/>
          <w:kern w:val="0"/>
        </w:rPr>
        <w:t xml:space="preserve">　　</w:t>
      </w:r>
      <w:r w:rsidRPr="000D490D">
        <w:rPr>
          <w:rFonts w:hAnsi="ＭＳ 明朝" w:hint="eastAsia"/>
          <w:bCs/>
          <w:kern w:val="0"/>
        </w:rPr>
        <w:t>日</w:t>
      </w:r>
    </w:p>
    <w:p w:rsidR="006D2348" w:rsidRDefault="006D2348" w:rsidP="006D2348">
      <w:pPr>
        <w:rPr>
          <w:rFonts w:hAnsi="ＭＳ 明朝"/>
        </w:rPr>
      </w:pPr>
    </w:p>
    <w:p w:rsidR="006D2348" w:rsidRPr="00AF784E" w:rsidRDefault="006D2348" w:rsidP="006D2348">
      <w:pPr>
        <w:rPr>
          <w:rFonts w:hAnsi="ＭＳ 明朝"/>
          <w:kern w:val="0"/>
        </w:rPr>
      </w:pPr>
    </w:p>
    <w:p w:rsidR="006D2348" w:rsidRDefault="006D2348" w:rsidP="006D2348">
      <w:pPr>
        <w:ind w:firstLineChars="100" w:firstLine="210"/>
        <w:rPr>
          <w:rFonts w:hAnsi="ＭＳ 明朝"/>
          <w:bCs/>
        </w:rPr>
      </w:pPr>
      <w:r w:rsidRPr="0028759F">
        <w:rPr>
          <w:rFonts w:hint="eastAsia"/>
        </w:rPr>
        <w:t>平成</w:t>
      </w:r>
      <w:r>
        <w:rPr>
          <w:rFonts w:hint="eastAsia"/>
        </w:rPr>
        <w:t>27</w:t>
      </w:r>
      <w:r w:rsidRPr="0028759F">
        <w:rPr>
          <w:rFonts w:hint="eastAsia"/>
        </w:rPr>
        <w:t>年</w:t>
      </w:r>
      <w:r>
        <w:rPr>
          <w:rFonts w:hint="eastAsia"/>
        </w:rPr>
        <w:t>1</w:t>
      </w:r>
      <w:r w:rsidRPr="0028759F">
        <w:rPr>
          <w:rFonts w:hint="eastAsia"/>
        </w:rPr>
        <w:t>月</w:t>
      </w:r>
      <w:r>
        <w:rPr>
          <w:rFonts w:hint="eastAsia"/>
        </w:rPr>
        <w:t>23</w:t>
      </w:r>
      <w:r w:rsidRPr="0028759F">
        <w:rPr>
          <w:rFonts w:hint="eastAsia"/>
        </w:rPr>
        <w:t>日付けで入札公告のあった「</w:t>
      </w:r>
      <w:r w:rsidRPr="007636E6">
        <w:rPr>
          <w:rFonts w:hint="eastAsia"/>
        </w:rPr>
        <w:t>川西市低炭素型複合施設整備に伴うPFI事業</w:t>
      </w:r>
      <w:r w:rsidRPr="0028759F">
        <w:rPr>
          <w:rFonts w:hint="eastAsia"/>
        </w:rPr>
        <w:t>」に係る</w:t>
      </w:r>
      <w:r>
        <w:rPr>
          <w:rFonts w:hAnsi="ＭＳ 明朝" w:hint="eastAsia"/>
          <w:bCs/>
        </w:rPr>
        <w:t>見学会への</w:t>
      </w:r>
      <w:r w:rsidRPr="0091795D">
        <w:rPr>
          <w:rFonts w:hAnsi="ＭＳ 明朝" w:hint="eastAsia"/>
          <w:bCs/>
        </w:rPr>
        <w:t>参加</w:t>
      </w:r>
      <w:r>
        <w:rPr>
          <w:rFonts w:hAnsi="ＭＳ 明朝" w:hint="eastAsia"/>
          <w:bCs/>
        </w:rPr>
        <w:t>を申し込み</w:t>
      </w:r>
      <w:r w:rsidRPr="0091795D">
        <w:rPr>
          <w:rFonts w:hAnsi="ＭＳ 明朝" w:hint="eastAsia"/>
          <w:bCs/>
        </w:rPr>
        <w:t>ます。</w:t>
      </w:r>
    </w:p>
    <w:p w:rsidR="006D2348" w:rsidRDefault="006D2348" w:rsidP="006D2348">
      <w:pPr>
        <w:rPr>
          <w:rFonts w:hAnsi="ＭＳ 明朝"/>
          <w:bCs/>
        </w:rPr>
      </w:pPr>
    </w:p>
    <w:bookmarkEnd w:id="7"/>
    <w:bookmarkEnd w:id="8"/>
    <w:p w:rsidR="006D2348" w:rsidRDefault="006D2348" w:rsidP="006D2348">
      <w:pPr>
        <w:rPr>
          <w:rFonts w:hAnsi="ＭＳ 明朝"/>
          <w:bCs/>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532"/>
        <w:gridCol w:w="6540"/>
      </w:tblGrid>
      <w:tr w:rsidR="006D2348" w:rsidRPr="0091795D" w:rsidTr="00397E10">
        <w:trPr>
          <w:trHeight w:val="891"/>
          <w:jc w:val="center"/>
        </w:trPr>
        <w:tc>
          <w:tcPr>
            <w:tcW w:w="2180" w:type="dxa"/>
            <w:gridSpan w:val="2"/>
            <w:shd w:val="clear" w:color="auto" w:fill="auto"/>
            <w:vAlign w:val="center"/>
          </w:tcPr>
          <w:p w:rsidR="006D2348" w:rsidRPr="0091795D" w:rsidRDefault="006D2348" w:rsidP="00397E10">
            <w:pPr>
              <w:tabs>
                <w:tab w:val="left" w:pos="1853"/>
              </w:tabs>
              <w:ind w:left="13" w:right="105"/>
              <w:jc w:val="center"/>
            </w:pPr>
            <w:r>
              <w:rPr>
                <w:rFonts w:hint="eastAsia"/>
              </w:rPr>
              <w:t>企業名</w:t>
            </w:r>
          </w:p>
        </w:tc>
        <w:tc>
          <w:tcPr>
            <w:tcW w:w="6540" w:type="dxa"/>
            <w:shd w:val="clear" w:color="auto" w:fill="auto"/>
            <w:vAlign w:val="center"/>
          </w:tcPr>
          <w:p w:rsidR="006D2348" w:rsidRPr="0091795D" w:rsidRDefault="006D2348" w:rsidP="00397E10">
            <w:pPr>
              <w:ind w:leftChars="100" w:left="210" w:right="108"/>
            </w:pPr>
          </w:p>
        </w:tc>
      </w:tr>
      <w:tr w:rsidR="006D2348" w:rsidRPr="0091795D" w:rsidTr="00397E10">
        <w:trPr>
          <w:trHeight w:val="896"/>
          <w:jc w:val="center"/>
        </w:trPr>
        <w:tc>
          <w:tcPr>
            <w:tcW w:w="2180" w:type="dxa"/>
            <w:gridSpan w:val="2"/>
            <w:shd w:val="clear" w:color="auto" w:fill="auto"/>
            <w:vAlign w:val="center"/>
          </w:tcPr>
          <w:p w:rsidR="006D2348" w:rsidRPr="0091795D" w:rsidRDefault="006D2348" w:rsidP="00397E10">
            <w:pPr>
              <w:tabs>
                <w:tab w:val="left" w:pos="1853"/>
              </w:tabs>
              <w:ind w:left="13" w:right="105"/>
              <w:jc w:val="center"/>
            </w:pPr>
            <w:r w:rsidRPr="0091795D">
              <w:rPr>
                <w:rFonts w:hint="eastAsia"/>
              </w:rPr>
              <w:t>所在地</w:t>
            </w:r>
          </w:p>
        </w:tc>
        <w:tc>
          <w:tcPr>
            <w:tcW w:w="6540" w:type="dxa"/>
            <w:shd w:val="clear" w:color="auto" w:fill="auto"/>
            <w:vAlign w:val="center"/>
          </w:tcPr>
          <w:p w:rsidR="006D2348" w:rsidRPr="0091795D" w:rsidRDefault="006D2348" w:rsidP="00397E10">
            <w:pPr>
              <w:ind w:leftChars="100" w:left="210" w:right="108"/>
            </w:pPr>
          </w:p>
        </w:tc>
      </w:tr>
      <w:tr w:rsidR="006D2348" w:rsidRPr="0091795D" w:rsidTr="00397E10">
        <w:trPr>
          <w:trHeight w:val="874"/>
          <w:jc w:val="center"/>
        </w:trPr>
        <w:tc>
          <w:tcPr>
            <w:tcW w:w="648" w:type="dxa"/>
            <w:vMerge w:val="restart"/>
            <w:shd w:val="clear" w:color="auto" w:fill="auto"/>
            <w:textDirection w:val="tbRlV"/>
            <w:vAlign w:val="center"/>
          </w:tcPr>
          <w:p w:rsidR="006D2348" w:rsidRPr="0091795D" w:rsidRDefault="006D2348" w:rsidP="00397E10">
            <w:pPr>
              <w:tabs>
                <w:tab w:val="left" w:pos="1853"/>
              </w:tabs>
              <w:ind w:left="13" w:right="105"/>
              <w:jc w:val="center"/>
            </w:pPr>
            <w:r>
              <w:rPr>
                <w:rFonts w:hint="eastAsia"/>
              </w:rPr>
              <w:t>担当者連絡先</w:t>
            </w:r>
          </w:p>
        </w:tc>
        <w:tc>
          <w:tcPr>
            <w:tcW w:w="1532" w:type="dxa"/>
            <w:shd w:val="clear" w:color="auto" w:fill="auto"/>
            <w:vAlign w:val="center"/>
          </w:tcPr>
          <w:p w:rsidR="006D2348" w:rsidRPr="0091795D" w:rsidRDefault="006D2348" w:rsidP="00397E10">
            <w:pPr>
              <w:tabs>
                <w:tab w:val="left" w:pos="1853"/>
              </w:tabs>
              <w:ind w:left="13" w:right="105"/>
              <w:jc w:val="center"/>
            </w:pPr>
            <w:r w:rsidRPr="0091795D">
              <w:rPr>
                <w:rFonts w:hint="eastAsia"/>
              </w:rPr>
              <w:t>所属・役職</w:t>
            </w:r>
          </w:p>
        </w:tc>
        <w:tc>
          <w:tcPr>
            <w:tcW w:w="6540" w:type="dxa"/>
            <w:shd w:val="clear" w:color="auto" w:fill="auto"/>
            <w:vAlign w:val="center"/>
          </w:tcPr>
          <w:p w:rsidR="006D2348" w:rsidRPr="0091795D" w:rsidRDefault="006D2348" w:rsidP="00397E10">
            <w:pPr>
              <w:ind w:leftChars="100" w:left="210" w:right="108"/>
            </w:pPr>
          </w:p>
        </w:tc>
      </w:tr>
      <w:tr w:rsidR="006D2348" w:rsidRPr="0091795D" w:rsidTr="00397E10">
        <w:trPr>
          <w:trHeight w:val="893"/>
          <w:jc w:val="center"/>
        </w:trPr>
        <w:tc>
          <w:tcPr>
            <w:tcW w:w="648" w:type="dxa"/>
            <w:vMerge/>
            <w:shd w:val="clear" w:color="auto" w:fill="auto"/>
            <w:vAlign w:val="center"/>
          </w:tcPr>
          <w:p w:rsidR="006D2348" w:rsidRPr="0091795D" w:rsidRDefault="006D2348" w:rsidP="00397E10">
            <w:pPr>
              <w:tabs>
                <w:tab w:val="left" w:pos="1853"/>
              </w:tabs>
              <w:ind w:left="13" w:right="105"/>
              <w:jc w:val="center"/>
            </w:pPr>
          </w:p>
        </w:tc>
        <w:tc>
          <w:tcPr>
            <w:tcW w:w="1532" w:type="dxa"/>
            <w:shd w:val="clear" w:color="auto" w:fill="auto"/>
            <w:vAlign w:val="center"/>
          </w:tcPr>
          <w:p w:rsidR="006D2348" w:rsidRPr="0091795D" w:rsidRDefault="006D2348" w:rsidP="00397E10">
            <w:pPr>
              <w:tabs>
                <w:tab w:val="left" w:pos="1853"/>
              </w:tabs>
              <w:ind w:left="13" w:right="105"/>
              <w:jc w:val="center"/>
            </w:pPr>
            <w:r w:rsidRPr="0091795D">
              <w:rPr>
                <w:rFonts w:hint="eastAsia"/>
              </w:rPr>
              <w:t>氏名</w:t>
            </w:r>
          </w:p>
        </w:tc>
        <w:tc>
          <w:tcPr>
            <w:tcW w:w="6540" w:type="dxa"/>
            <w:shd w:val="clear" w:color="auto" w:fill="auto"/>
            <w:vAlign w:val="center"/>
          </w:tcPr>
          <w:p w:rsidR="006D2348" w:rsidRPr="0091795D" w:rsidRDefault="006D2348" w:rsidP="00397E10">
            <w:pPr>
              <w:ind w:leftChars="100" w:left="210" w:right="108"/>
            </w:pPr>
          </w:p>
        </w:tc>
      </w:tr>
      <w:tr w:rsidR="006D2348" w:rsidRPr="0091795D" w:rsidTr="00397E10">
        <w:trPr>
          <w:trHeight w:val="899"/>
          <w:jc w:val="center"/>
        </w:trPr>
        <w:tc>
          <w:tcPr>
            <w:tcW w:w="648" w:type="dxa"/>
            <w:vMerge/>
            <w:shd w:val="clear" w:color="auto" w:fill="auto"/>
            <w:vAlign w:val="center"/>
          </w:tcPr>
          <w:p w:rsidR="006D2348" w:rsidRPr="0091795D" w:rsidRDefault="006D2348" w:rsidP="00397E10">
            <w:pPr>
              <w:tabs>
                <w:tab w:val="left" w:pos="1853"/>
              </w:tabs>
              <w:ind w:right="105"/>
              <w:jc w:val="center"/>
            </w:pPr>
          </w:p>
        </w:tc>
        <w:tc>
          <w:tcPr>
            <w:tcW w:w="1532" w:type="dxa"/>
            <w:shd w:val="clear" w:color="auto" w:fill="auto"/>
            <w:vAlign w:val="center"/>
          </w:tcPr>
          <w:p w:rsidR="006D2348" w:rsidRPr="0091795D" w:rsidRDefault="006D2348" w:rsidP="00397E10">
            <w:pPr>
              <w:tabs>
                <w:tab w:val="left" w:pos="1853"/>
              </w:tabs>
              <w:ind w:right="105"/>
              <w:jc w:val="center"/>
            </w:pPr>
            <w:r w:rsidRPr="0091795D">
              <w:rPr>
                <w:rFonts w:hint="eastAsia"/>
              </w:rPr>
              <w:t>電話番号</w:t>
            </w:r>
          </w:p>
        </w:tc>
        <w:tc>
          <w:tcPr>
            <w:tcW w:w="6540" w:type="dxa"/>
            <w:shd w:val="clear" w:color="auto" w:fill="auto"/>
            <w:vAlign w:val="center"/>
          </w:tcPr>
          <w:p w:rsidR="006D2348" w:rsidRPr="0091795D" w:rsidRDefault="006D2348" w:rsidP="00397E10">
            <w:pPr>
              <w:ind w:leftChars="100" w:left="210" w:right="108"/>
            </w:pPr>
          </w:p>
        </w:tc>
      </w:tr>
      <w:tr w:rsidR="006D2348" w:rsidRPr="0091795D" w:rsidTr="00397E10">
        <w:trPr>
          <w:trHeight w:val="891"/>
          <w:jc w:val="center"/>
        </w:trPr>
        <w:tc>
          <w:tcPr>
            <w:tcW w:w="648" w:type="dxa"/>
            <w:vMerge/>
            <w:shd w:val="clear" w:color="auto" w:fill="auto"/>
            <w:vAlign w:val="center"/>
          </w:tcPr>
          <w:p w:rsidR="006D2348" w:rsidRPr="0091795D" w:rsidRDefault="006D2348" w:rsidP="00397E10">
            <w:pPr>
              <w:tabs>
                <w:tab w:val="left" w:pos="1853"/>
              </w:tabs>
              <w:ind w:left="13" w:right="105"/>
              <w:jc w:val="center"/>
            </w:pPr>
          </w:p>
        </w:tc>
        <w:tc>
          <w:tcPr>
            <w:tcW w:w="1532" w:type="dxa"/>
            <w:shd w:val="clear" w:color="auto" w:fill="auto"/>
            <w:vAlign w:val="center"/>
          </w:tcPr>
          <w:p w:rsidR="006D2348" w:rsidRDefault="006D2348" w:rsidP="00397E10">
            <w:pPr>
              <w:tabs>
                <w:tab w:val="left" w:pos="1853"/>
              </w:tabs>
              <w:ind w:left="13" w:right="105"/>
              <w:jc w:val="center"/>
            </w:pPr>
            <w:r w:rsidRPr="0091795D">
              <w:rPr>
                <w:rFonts w:hint="eastAsia"/>
              </w:rPr>
              <w:t>ファックス</w:t>
            </w:r>
          </w:p>
          <w:p w:rsidR="006D2348" w:rsidRPr="0091795D" w:rsidRDefault="006D2348" w:rsidP="00397E10">
            <w:pPr>
              <w:tabs>
                <w:tab w:val="left" w:pos="1853"/>
              </w:tabs>
              <w:ind w:left="13" w:right="105"/>
              <w:jc w:val="center"/>
            </w:pPr>
            <w:r w:rsidRPr="0091795D">
              <w:rPr>
                <w:rFonts w:hint="eastAsia"/>
              </w:rPr>
              <w:t>番号</w:t>
            </w:r>
          </w:p>
        </w:tc>
        <w:tc>
          <w:tcPr>
            <w:tcW w:w="6540" w:type="dxa"/>
            <w:shd w:val="clear" w:color="auto" w:fill="auto"/>
            <w:vAlign w:val="center"/>
          </w:tcPr>
          <w:p w:rsidR="006D2348" w:rsidRPr="0091795D" w:rsidRDefault="006D2348" w:rsidP="00397E10">
            <w:pPr>
              <w:ind w:leftChars="100" w:left="210" w:right="108"/>
            </w:pPr>
          </w:p>
        </w:tc>
      </w:tr>
      <w:tr w:rsidR="006D2348" w:rsidRPr="0091795D" w:rsidTr="00397E10">
        <w:trPr>
          <w:trHeight w:val="896"/>
          <w:jc w:val="center"/>
        </w:trPr>
        <w:tc>
          <w:tcPr>
            <w:tcW w:w="648" w:type="dxa"/>
            <w:vMerge/>
            <w:shd w:val="clear" w:color="auto" w:fill="auto"/>
            <w:vAlign w:val="center"/>
          </w:tcPr>
          <w:p w:rsidR="006D2348" w:rsidRPr="0091795D" w:rsidRDefault="006D2348" w:rsidP="00397E10">
            <w:pPr>
              <w:tabs>
                <w:tab w:val="left" w:pos="1853"/>
              </w:tabs>
              <w:ind w:left="13" w:right="105"/>
              <w:jc w:val="center"/>
            </w:pPr>
          </w:p>
        </w:tc>
        <w:tc>
          <w:tcPr>
            <w:tcW w:w="1532" w:type="dxa"/>
            <w:shd w:val="clear" w:color="auto" w:fill="auto"/>
            <w:vAlign w:val="center"/>
          </w:tcPr>
          <w:p w:rsidR="006D2348" w:rsidRDefault="006D2348" w:rsidP="00397E10">
            <w:pPr>
              <w:tabs>
                <w:tab w:val="left" w:pos="1853"/>
              </w:tabs>
              <w:ind w:left="13" w:right="105"/>
              <w:jc w:val="center"/>
            </w:pPr>
            <w:r w:rsidRPr="0091795D">
              <w:rPr>
                <w:rFonts w:hint="eastAsia"/>
              </w:rPr>
              <w:t>メール</w:t>
            </w:r>
          </w:p>
          <w:p w:rsidR="006D2348" w:rsidRPr="0091795D" w:rsidRDefault="006D2348" w:rsidP="00397E10">
            <w:pPr>
              <w:tabs>
                <w:tab w:val="left" w:pos="1853"/>
              </w:tabs>
              <w:ind w:left="13" w:right="105"/>
              <w:jc w:val="center"/>
            </w:pPr>
            <w:r w:rsidRPr="0091795D">
              <w:rPr>
                <w:rFonts w:hint="eastAsia"/>
              </w:rPr>
              <w:t>アドレス</w:t>
            </w:r>
          </w:p>
        </w:tc>
        <w:tc>
          <w:tcPr>
            <w:tcW w:w="6540" w:type="dxa"/>
            <w:shd w:val="clear" w:color="auto" w:fill="auto"/>
            <w:vAlign w:val="center"/>
          </w:tcPr>
          <w:p w:rsidR="006D2348" w:rsidRPr="0091795D" w:rsidRDefault="006D2348" w:rsidP="00397E10">
            <w:pPr>
              <w:ind w:leftChars="100" w:left="210" w:right="108"/>
            </w:pPr>
          </w:p>
        </w:tc>
      </w:tr>
      <w:tr w:rsidR="006D2348" w:rsidRPr="0091795D" w:rsidTr="00397E10">
        <w:trPr>
          <w:trHeight w:val="874"/>
          <w:jc w:val="center"/>
        </w:trPr>
        <w:tc>
          <w:tcPr>
            <w:tcW w:w="2180" w:type="dxa"/>
            <w:gridSpan w:val="2"/>
            <w:shd w:val="clear" w:color="auto" w:fill="auto"/>
            <w:vAlign w:val="center"/>
          </w:tcPr>
          <w:p w:rsidR="006D2348" w:rsidRPr="0091795D" w:rsidRDefault="006D2348" w:rsidP="00397E10">
            <w:pPr>
              <w:tabs>
                <w:tab w:val="left" w:pos="1853"/>
              </w:tabs>
              <w:ind w:left="13" w:right="105"/>
              <w:jc w:val="center"/>
            </w:pPr>
            <w:r w:rsidRPr="0091795D">
              <w:rPr>
                <w:rFonts w:hint="eastAsia"/>
              </w:rPr>
              <w:t>参加人数</w:t>
            </w:r>
          </w:p>
        </w:tc>
        <w:tc>
          <w:tcPr>
            <w:tcW w:w="6540" w:type="dxa"/>
            <w:shd w:val="clear" w:color="auto" w:fill="auto"/>
            <w:vAlign w:val="center"/>
          </w:tcPr>
          <w:p w:rsidR="006D2348" w:rsidRPr="0091795D" w:rsidRDefault="006D2348" w:rsidP="00397E10">
            <w:pPr>
              <w:ind w:leftChars="100" w:left="210" w:right="108"/>
            </w:pPr>
          </w:p>
        </w:tc>
      </w:tr>
    </w:tbl>
    <w:p w:rsidR="006D2348" w:rsidRPr="0091795D" w:rsidRDefault="006D2348" w:rsidP="006D2348">
      <w:pPr>
        <w:rPr>
          <w:rFonts w:hAnsi="ＭＳ 明朝"/>
          <w:bCs/>
          <w:color w:val="000000"/>
          <w:kern w:val="0"/>
        </w:rPr>
      </w:pPr>
    </w:p>
    <w:p w:rsidR="006D2348" w:rsidRDefault="006D2348" w:rsidP="006D2348">
      <w:pPr>
        <w:widowControl/>
        <w:jc w:val="left"/>
        <w:rPr>
          <w:rFonts w:hAnsi="ＭＳ 明朝"/>
          <w:kern w:val="0"/>
        </w:rPr>
      </w:pPr>
    </w:p>
    <w:p w:rsidR="006D2348" w:rsidRDefault="006D2348" w:rsidP="006D2348">
      <w:pPr>
        <w:widowControl/>
        <w:jc w:val="left"/>
        <w:rPr>
          <w:rFonts w:hAnsi="ＭＳ 明朝"/>
          <w:kern w:val="0"/>
        </w:rPr>
      </w:pPr>
    </w:p>
    <w:p w:rsidR="006D2348" w:rsidRDefault="006D2348" w:rsidP="006D2348">
      <w:pPr>
        <w:widowControl/>
        <w:jc w:val="left"/>
        <w:rPr>
          <w:rFonts w:hAnsi="ＭＳ 明朝"/>
          <w:kern w:val="0"/>
        </w:rPr>
      </w:pPr>
    </w:p>
    <w:p w:rsidR="006D2348" w:rsidRPr="007E0272" w:rsidRDefault="006D2348" w:rsidP="006D2348">
      <w:pPr>
        <w:rPr>
          <w:rFonts w:hAnsi="ＭＳ 明朝"/>
          <w:color w:val="000000"/>
          <w:kern w:val="0"/>
          <w:szCs w:val="21"/>
        </w:rPr>
      </w:pPr>
      <w:r>
        <w:rPr>
          <w:rFonts w:hAnsi="ＭＳ 明朝"/>
          <w:kern w:val="0"/>
        </w:rPr>
        <w:br w:type="page"/>
      </w:r>
      <w:r w:rsidRPr="007E0272">
        <w:rPr>
          <w:rFonts w:hAnsi="ＭＳ 明朝" w:hint="eastAsia"/>
          <w:color w:val="000000"/>
          <w:kern w:val="0"/>
          <w:lang w:val="en-AU"/>
        </w:rPr>
        <w:lastRenderedPageBreak/>
        <w:t>（様式</w:t>
      </w:r>
      <w:r w:rsidRPr="007E0272">
        <w:rPr>
          <w:rFonts w:hAnsi="ＭＳ 明朝"/>
          <w:color w:val="000000"/>
          <w:kern w:val="0"/>
          <w:lang w:val="en-AU"/>
        </w:rPr>
        <w:fldChar w:fldCharType="begin"/>
      </w:r>
      <w:r w:rsidRPr="007E0272">
        <w:rPr>
          <w:rFonts w:hAnsi="ＭＳ 明朝"/>
          <w:color w:val="000000"/>
          <w:kern w:val="0"/>
          <w:lang w:val="en-AU"/>
        </w:rPr>
        <w:instrText xml:space="preserve"> AUTONUM </w:instrText>
      </w:r>
      <w:r w:rsidRPr="007E0272">
        <w:rPr>
          <w:rFonts w:hAnsi="ＭＳ 明朝"/>
          <w:color w:val="000000"/>
          <w:kern w:val="0"/>
          <w:lang w:val="en-AU"/>
        </w:rPr>
        <w:fldChar w:fldCharType="end"/>
      </w:r>
      <w:r w:rsidRPr="007E0272">
        <w:rPr>
          <w:rFonts w:hAnsi="ＭＳ 明朝" w:hint="eastAsia"/>
          <w:color w:val="000000"/>
          <w:kern w:val="0"/>
          <w:lang w:val="en-AU"/>
        </w:rPr>
        <w:t>）</w:t>
      </w:r>
    </w:p>
    <w:p w:rsidR="006D2348" w:rsidRPr="0091795D" w:rsidRDefault="006D2348" w:rsidP="006D2348">
      <w:pPr>
        <w:jc w:val="left"/>
        <w:rPr>
          <w:rFonts w:hAnsi="ＭＳ 明朝"/>
          <w:kern w:val="0"/>
        </w:rPr>
      </w:pPr>
    </w:p>
    <w:p w:rsidR="006D2348" w:rsidRDefault="006D2348" w:rsidP="006D2348">
      <w:pPr>
        <w:jc w:val="center"/>
        <w:rPr>
          <w:rFonts w:hAnsi="ＭＳ 明朝"/>
          <w:kern w:val="0"/>
          <w:sz w:val="32"/>
          <w:szCs w:val="32"/>
        </w:rPr>
      </w:pPr>
      <w:r w:rsidRPr="0091795D">
        <w:rPr>
          <w:rFonts w:hAnsi="ＭＳ 明朝" w:hint="eastAsia"/>
          <w:kern w:val="0"/>
          <w:sz w:val="32"/>
          <w:szCs w:val="32"/>
        </w:rPr>
        <w:t>入札説明書等に関する質問書</w:t>
      </w:r>
    </w:p>
    <w:p w:rsidR="006D2348" w:rsidRDefault="006D2348" w:rsidP="006D2348">
      <w:pPr>
        <w:jc w:val="center"/>
        <w:rPr>
          <w:rFonts w:hAnsi="ＭＳ 明朝"/>
          <w:kern w:val="0"/>
          <w:sz w:val="24"/>
        </w:rPr>
      </w:pPr>
    </w:p>
    <w:p w:rsidR="006D2348" w:rsidRDefault="006D2348" w:rsidP="006D2348">
      <w:pPr>
        <w:jc w:val="center"/>
        <w:rPr>
          <w:rFonts w:hAnsi="ＭＳ 明朝"/>
          <w:kern w:val="0"/>
          <w:sz w:val="24"/>
        </w:rPr>
      </w:pPr>
    </w:p>
    <w:p w:rsidR="006D2348" w:rsidRDefault="006D2348" w:rsidP="006D2348">
      <w:pPr>
        <w:jc w:val="center"/>
        <w:rPr>
          <w:rFonts w:hAnsi="ＭＳ 明朝"/>
          <w:kern w:val="0"/>
          <w:sz w:val="24"/>
        </w:rPr>
      </w:pPr>
    </w:p>
    <w:p w:rsidR="006D2348" w:rsidRDefault="006D2348" w:rsidP="006D2348">
      <w:pPr>
        <w:jc w:val="center"/>
        <w:rPr>
          <w:rFonts w:hAnsi="ＭＳ 明朝"/>
          <w:kern w:val="0"/>
          <w:sz w:val="24"/>
        </w:rPr>
      </w:pPr>
    </w:p>
    <w:p w:rsidR="006D2348" w:rsidRDefault="006D2348" w:rsidP="006D2348">
      <w:pPr>
        <w:jc w:val="center"/>
        <w:rPr>
          <w:rFonts w:hAnsi="ＭＳ 明朝"/>
          <w:kern w:val="0"/>
          <w:sz w:val="24"/>
        </w:rPr>
      </w:pPr>
    </w:p>
    <w:p w:rsidR="006D2348" w:rsidRDefault="006D2348" w:rsidP="006D2348">
      <w:pPr>
        <w:jc w:val="center"/>
        <w:rPr>
          <w:rFonts w:hAnsi="ＭＳ 明朝"/>
          <w:kern w:val="0"/>
          <w:sz w:val="24"/>
        </w:rPr>
      </w:pPr>
    </w:p>
    <w:p w:rsidR="006D2348" w:rsidRPr="0091795D" w:rsidRDefault="006D2348" w:rsidP="006D2348">
      <w:pPr>
        <w:jc w:val="center"/>
        <w:rPr>
          <w:rFonts w:hAnsi="ＭＳ 明朝"/>
          <w:kern w:val="0"/>
        </w:rPr>
      </w:pPr>
      <w:r w:rsidRPr="00BA3963">
        <w:rPr>
          <w:rFonts w:hAnsi="ＭＳ 明朝" w:hint="eastAsia"/>
          <w:kern w:val="0"/>
          <w:sz w:val="24"/>
        </w:rPr>
        <w:t>（※</w:t>
      </w:r>
      <w:r>
        <w:rPr>
          <w:rFonts w:hAnsi="ＭＳ 明朝" w:hint="eastAsia"/>
          <w:kern w:val="0"/>
          <w:sz w:val="24"/>
        </w:rPr>
        <w:t xml:space="preserve">様式集（Excel）　</w:t>
      </w:r>
      <w:r w:rsidRPr="00BA3963">
        <w:rPr>
          <w:rFonts w:hAnsi="ＭＳ 明朝" w:hint="eastAsia"/>
          <w:kern w:val="0"/>
          <w:sz w:val="24"/>
        </w:rPr>
        <w:t>様式</w:t>
      </w:r>
      <w:r>
        <w:rPr>
          <w:rFonts w:hAnsi="ＭＳ 明朝" w:hint="eastAsia"/>
          <w:kern w:val="0"/>
          <w:sz w:val="24"/>
        </w:rPr>
        <w:t>3で</w:t>
      </w:r>
      <w:r w:rsidRPr="00BA3963">
        <w:rPr>
          <w:rFonts w:hAnsi="ＭＳ 明朝" w:hint="eastAsia"/>
          <w:kern w:val="0"/>
          <w:sz w:val="24"/>
        </w:rPr>
        <w:t>作成してください）</w:t>
      </w:r>
      <w:bookmarkStart w:id="9" w:name="OLE_LINK9"/>
      <w:bookmarkStart w:id="10" w:name="OLE_LINK10"/>
    </w:p>
    <w:bookmarkEnd w:id="9"/>
    <w:bookmarkEnd w:id="10"/>
    <w:p w:rsidR="006D2348" w:rsidRDefault="006D2348" w:rsidP="006D2348"/>
    <w:p w:rsidR="006D2348" w:rsidRPr="0068317A" w:rsidRDefault="006D2348" w:rsidP="006D2348">
      <w:pPr>
        <w:sectPr w:rsidR="006D2348" w:rsidRPr="0068317A">
          <w:headerReference w:type="even" r:id="rId12"/>
          <w:headerReference w:type="default" r:id="rId13"/>
          <w:footerReference w:type="default" r:id="rId14"/>
          <w:pgSz w:w="11906" w:h="16838" w:code="9"/>
          <w:pgMar w:top="1200" w:right="800" w:bottom="800" w:left="1200" w:header="700" w:footer="200" w:gutter="0"/>
          <w:pgNumType w:start="1"/>
          <w:cols w:space="425"/>
          <w:docGrid w:type="linesAndChars" w:linePitch="362"/>
        </w:sectPr>
      </w:pPr>
    </w:p>
    <w:p w:rsidR="006D2348" w:rsidRPr="007E0272" w:rsidRDefault="006D2348" w:rsidP="006D2348">
      <w:pPr>
        <w:rPr>
          <w:rFonts w:hAnsi="ＭＳ 明朝"/>
          <w:color w:val="000000"/>
          <w:kern w:val="0"/>
          <w:szCs w:val="21"/>
        </w:rPr>
      </w:pPr>
      <w:r w:rsidRPr="007E0272">
        <w:rPr>
          <w:rFonts w:hAnsi="ＭＳ 明朝" w:hint="eastAsia"/>
          <w:color w:val="000000"/>
          <w:kern w:val="0"/>
          <w:lang w:val="en-AU"/>
        </w:rPr>
        <w:lastRenderedPageBreak/>
        <w:t>（様式</w:t>
      </w:r>
      <w:r w:rsidRPr="007E0272">
        <w:rPr>
          <w:rFonts w:hAnsi="ＭＳ 明朝"/>
          <w:color w:val="000000"/>
          <w:kern w:val="0"/>
          <w:lang w:val="en-AU"/>
        </w:rPr>
        <w:fldChar w:fldCharType="begin"/>
      </w:r>
      <w:r w:rsidRPr="007E0272">
        <w:rPr>
          <w:rFonts w:hAnsi="ＭＳ 明朝"/>
          <w:color w:val="000000"/>
          <w:kern w:val="0"/>
          <w:lang w:val="en-AU"/>
        </w:rPr>
        <w:instrText xml:space="preserve"> AUTONUM </w:instrText>
      </w:r>
      <w:r w:rsidRPr="007E0272">
        <w:rPr>
          <w:rFonts w:hAnsi="ＭＳ 明朝"/>
          <w:color w:val="000000"/>
          <w:kern w:val="0"/>
          <w:lang w:val="en-AU"/>
        </w:rPr>
        <w:fldChar w:fldCharType="end"/>
      </w:r>
      <w:r w:rsidRPr="007E0272">
        <w:rPr>
          <w:rFonts w:hAnsi="ＭＳ 明朝" w:hint="eastAsia"/>
          <w:color w:val="000000"/>
          <w:kern w:val="0"/>
          <w:lang w:val="en-AU"/>
        </w:rPr>
        <w:t>）</w:t>
      </w:r>
    </w:p>
    <w:p w:rsidR="006D2348" w:rsidRPr="0028759F" w:rsidRDefault="006D2348" w:rsidP="006D2348">
      <w:pPr>
        <w:widowControl/>
        <w:overflowPunct w:val="0"/>
        <w:topLinePunct/>
        <w:adjustRightInd w:val="0"/>
        <w:spacing w:line="280" w:lineRule="atLeast"/>
        <w:textAlignment w:val="baseline"/>
        <w:rPr>
          <w:rFonts w:hAnsi="ＭＳ 明朝"/>
          <w:color w:val="000000"/>
        </w:rPr>
      </w:pPr>
    </w:p>
    <w:p w:rsidR="006D2348" w:rsidRPr="0028759F" w:rsidRDefault="006D2348" w:rsidP="006D2348">
      <w:pPr>
        <w:wordWrap w:val="0"/>
        <w:jc w:val="right"/>
        <w:rPr>
          <w:rFonts w:hAnsi="ＭＳ 明朝"/>
          <w:color w:val="000000"/>
          <w:kern w:val="0"/>
        </w:rPr>
      </w:pPr>
      <w:r w:rsidRPr="0028759F">
        <w:rPr>
          <w:rFonts w:hAnsi="ＭＳ 明朝" w:hint="eastAsia"/>
          <w:color w:val="000000"/>
          <w:kern w:val="0"/>
        </w:rPr>
        <w:t>平成　　年　　月　　日</w:t>
      </w:r>
    </w:p>
    <w:p w:rsidR="006D2348" w:rsidRPr="0028759F" w:rsidRDefault="006D2348" w:rsidP="006D2348">
      <w:pPr>
        <w:rPr>
          <w:rFonts w:hAnsi="ＭＳ 明朝"/>
          <w:color w:val="000000"/>
          <w:kern w:val="0"/>
        </w:rPr>
      </w:pPr>
    </w:p>
    <w:p w:rsidR="006D2348" w:rsidRPr="0028759F" w:rsidRDefault="006D2348" w:rsidP="006D2348">
      <w:pPr>
        <w:jc w:val="center"/>
        <w:rPr>
          <w:rFonts w:hAnsi="ＭＳ 明朝"/>
          <w:color w:val="000000"/>
          <w:kern w:val="0"/>
          <w:sz w:val="28"/>
        </w:rPr>
      </w:pPr>
      <w:r w:rsidRPr="0028759F">
        <w:rPr>
          <w:rFonts w:hAnsi="ＭＳ 明朝" w:hint="eastAsia"/>
          <w:color w:val="000000"/>
          <w:kern w:val="0"/>
          <w:sz w:val="28"/>
        </w:rPr>
        <w:t>入札参加表明書</w:t>
      </w: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r>
        <w:rPr>
          <w:rFonts w:hAnsi="ＭＳ 明朝" w:hint="eastAsia"/>
          <w:color w:val="000000"/>
          <w:kern w:val="0"/>
        </w:rPr>
        <w:t>（あて先）　川西</w:t>
      </w:r>
      <w:r w:rsidRPr="0028759F">
        <w:rPr>
          <w:rFonts w:hAnsi="ＭＳ 明朝" w:hint="eastAsia"/>
          <w:color w:val="000000"/>
          <w:kern w:val="0"/>
        </w:rPr>
        <w:t>市長</w:t>
      </w: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8C53F4" w:rsidRDefault="006D2348" w:rsidP="006D2348">
      <w:pPr>
        <w:rPr>
          <w:rFonts w:hAnsi="ＭＳ 明朝"/>
          <w:color w:val="000000"/>
          <w:kern w:val="0"/>
        </w:rPr>
      </w:pPr>
    </w:p>
    <w:p w:rsidR="006D2348" w:rsidRPr="008C53F4" w:rsidRDefault="006D2348" w:rsidP="006D2348">
      <w:pPr>
        <w:rPr>
          <w:rFonts w:hAnsi="ＭＳ 明朝"/>
          <w:color w:val="000000"/>
          <w:kern w:val="0"/>
        </w:rPr>
      </w:pPr>
    </w:p>
    <w:p w:rsidR="006D2348" w:rsidRPr="0028759F" w:rsidRDefault="006D2348" w:rsidP="006D2348">
      <w:pPr>
        <w:tabs>
          <w:tab w:val="left" w:pos="9240"/>
        </w:tabs>
        <w:spacing w:beforeLines="20" w:before="48" w:afterLines="20" w:after="48" w:line="400" w:lineRule="exact"/>
        <w:ind w:leftChars="337" w:left="708" w:firstLine="1"/>
        <w:jc w:val="center"/>
        <w:rPr>
          <w:rFonts w:hAnsi="ＭＳ 明朝"/>
          <w:color w:val="000000"/>
        </w:rPr>
      </w:pPr>
      <w:r>
        <w:rPr>
          <w:rFonts w:hAnsi="ＭＳ 明朝" w:hint="eastAsia"/>
          <w:color w:val="000000"/>
        </w:rPr>
        <w:t>（【グループ名】グループ代表企業）</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spacing w:val="210"/>
          <w:kern w:val="0"/>
          <w:fitText w:val="1470" w:id="833979136"/>
        </w:rPr>
        <w:t>所在</w:t>
      </w:r>
      <w:r w:rsidRPr="006D2348">
        <w:rPr>
          <w:rFonts w:hAnsi="ＭＳ 明朝" w:hint="eastAsia"/>
          <w:color w:val="000000"/>
          <w:kern w:val="0"/>
          <w:fitText w:val="1470" w:id="833979136"/>
        </w:rPr>
        <w:t>地</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kern w:val="0"/>
          <w:fitText w:val="1470" w:id="833979137"/>
        </w:rPr>
        <w:t>商号または名称</w:t>
      </w:r>
    </w:p>
    <w:p w:rsidR="006D2348" w:rsidRPr="0028759F" w:rsidRDefault="006D2348" w:rsidP="006D2348">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6D2348">
        <w:rPr>
          <w:rFonts w:hAnsi="ＭＳ 明朝" w:hint="eastAsia"/>
          <w:color w:val="000000"/>
          <w:spacing w:val="21"/>
          <w:kern w:val="0"/>
          <w:fitText w:val="1470" w:id="833979138"/>
        </w:rPr>
        <w:t>代表者職氏</w:t>
      </w:r>
      <w:r w:rsidRPr="006D2348">
        <w:rPr>
          <w:rFonts w:hAnsi="ＭＳ 明朝" w:hint="eastAsia"/>
          <w:color w:val="000000"/>
          <w:kern w:val="0"/>
          <w:fitText w:val="1470" w:id="833979138"/>
        </w:rPr>
        <w:t>名</w:t>
      </w:r>
      <w:r w:rsidRPr="0028759F">
        <w:rPr>
          <w:rFonts w:hAnsi="ＭＳ 明朝" w:hint="eastAsia"/>
          <w:color w:val="000000"/>
        </w:rPr>
        <w:tab/>
        <w:t>印</w:t>
      </w:r>
    </w:p>
    <w:p w:rsidR="006D2348" w:rsidRPr="0028759F" w:rsidRDefault="006D2348" w:rsidP="006D2348">
      <w:pPr>
        <w:rPr>
          <w:rFonts w:hAnsi="ＭＳ 明朝"/>
          <w:color w:val="000000"/>
        </w:rPr>
      </w:pPr>
    </w:p>
    <w:p w:rsidR="006D2348" w:rsidRPr="0028759F" w:rsidRDefault="006D2348" w:rsidP="006D2348">
      <w:pPr>
        <w:rPr>
          <w:rFonts w:hAnsi="ＭＳ 明朝"/>
          <w:color w:val="000000"/>
        </w:rPr>
      </w:pPr>
    </w:p>
    <w:p w:rsidR="006D2348" w:rsidRPr="0028759F" w:rsidRDefault="006D2348" w:rsidP="006D2348">
      <w:pPr>
        <w:ind w:firstLineChars="100" w:firstLine="210"/>
      </w:pPr>
      <w:r w:rsidRPr="0028759F">
        <w:rPr>
          <w:rFonts w:hint="eastAsia"/>
        </w:rPr>
        <w:t>平成</w:t>
      </w:r>
      <w:r>
        <w:rPr>
          <w:rFonts w:hint="eastAsia"/>
        </w:rPr>
        <w:t>27</w:t>
      </w:r>
      <w:r w:rsidRPr="0028759F">
        <w:rPr>
          <w:rFonts w:hint="eastAsia"/>
        </w:rPr>
        <w:t>年</w:t>
      </w:r>
      <w:r>
        <w:rPr>
          <w:rFonts w:hint="eastAsia"/>
        </w:rPr>
        <w:t>1</w:t>
      </w:r>
      <w:r w:rsidRPr="0028759F">
        <w:rPr>
          <w:rFonts w:hint="eastAsia"/>
        </w:rPr>
        <w:t>月</w:t>
      </w:r>
      <w:r>
        <w:rPr>
          <w:rFonts w:hint="eastAsia"/>
        </w:rPr>
        <w:t>23</w:t>
      </w:r>
      <w:r w:rsidRPr="0028759F">
        <w:rPr>
          <w:rFonts w:hint="eastAsia"/>
        </w:rPr>
        <w:t>日付けで入札公告のあった「</w:t>
      </w:r>
      <w:r w:rsidRPr="007636E6">
        <w:rPr>
          <w:rFonts w:hint="eastAsia"/>
        </w:rPr>
        <w:t>川西市低炭素型複合施設整備に伴うPFI事業</w:t>
      </w:r>
      <w:r w:rsidRPr="0028759F">
        <w:rPr>
          <w:rFonts w:hint="eastAsia"/>
        </w:rPr>
        <w:t>」に係る</w:t>
      </w:r>
      <w:r>
        <w:rPr>
          <w:rFonts w:hint="eastAsia"/>
        </w:rPr>
        <w:t>総合評価</w:t>
      </w:r>
      <w:r w:rsidRPr="0028759F">
        <w:rPr>
          <w:rFonts w:hint="eastAsia"/>
        </w:rPr>
        <w:t>一般競争入札に</w:t>
      </w:r>
      <w:r>
        <w:rPr>
          <w:rFonts w:hint="eastAsia"/>
        </w:rPr>
        <w:t>、様式</w:t>
      </w:r>
      <w:r>
        <w:t>8</w:t>
      </w:r>
      <w:r>
        <w:rPr>
          <w:rFonts w:hint="eastAsia"/>
        </w:rPr>
        <w:t>に記載の企業</w:t>
      </w:r>
      <w:r w:rsidRPr="0028759F">
        <w:rPr>
          <w:rFonts w:hint="eastAsia"/>
        </w:rPr>
        <w:t>からなる[　　　　　]グループとして参加することを</w:t>
      </w:r>
      <w:r>
        <w:rPr>
          <w:rFonts w:hint="eastAsia"/>
        </w:rPr>
        <w:t>、</w:t>
      </w:r>
      <w:r w:rsidRPr="0028759F">
        <w:rPr>
          <w:rFonts w:hint="eastAsia"/>
        </w:rPr>
        <w:t>委任状を添えて表明します。</w:t>
      </w:r>
    </w:p>
    <w:p w:rsidR="006D2348" w:rsidRPr="0028759F" w:rsidRDefault="006D2348" w:rsidP="006D2348">
      <w:pPr>
        <w:ind w:firstLineChars="100" w:firstLine="210"/>
      </w:pPr>
      <w:r w:rsidRPr="0028759F">
        <w:rPr>
          <w:rFonts w:hint="eastAsia"/>
        </w:rPr>
        <w:t>なお</w:t>
      </w:r>
      <w:r>
        <w:rPr>
          <w:rFonts w:hint="eastAsia"/>
        </w:rPr>
        <w:t>、</w:t>
      </w:r>
      <w:r w:rsidRPr="0028759F">
        <w:rPr>
          <w:rFonts w:hint="eastAsia"/>
        </w:rPr>
        <w:t>どの構成員</w:t>
      </w:r>
      <w:r>
        <w:rPr>
          <w:rFonts w:hint="eastAsia"/>
        </w:rPr>
        <w:t>（代表企業を含む。）</w:t>
      </w:r>
      <w:r w:rsidRPr="0028759F">
        <w:rPr>
          <w:rFonts w:hint="eastAsia"/>
        </w:rPr>
        <w:t>も他のグループの構成員</w:t>
      </w:r>
      <w:r>
        <w:rPr>
          <w:rFonts w:hint="eastAsia"/>
        </w:rPr>
        <w:t>または協力会社</w:t>
      </w:r>
      <w:r w:rsidRPr="0028759F">
        <w:rPr>
          <w:rFonts w:hint="eastAsia"/>
        </w:rPr>
        <w:t>として「</w:t>
      </w:r>
      <w:r w:rsidRPr="007636E6">
        <w:rPr>
          <w:rFonts w:hint="eastAsia"/>
        </w:rPr>
        <w:t>川西市低炭素型複合施設整備に伴うPFI事業</w:t>
      </w:r>
      <w:r w:rsidRPr="0028759F">
        <w:rPr>
          <w:rFonts w:hint="eastAsia"/>
        </w:rPr>
        <w:t>」の入札に参加しないことを誓約します。</w:t>
      </w:r>
    </w:p>
    <w:p w:rsidR="006D2348" w:rsidRDefault="006D2348" w:rsidP="006D2348">
      <w:pPr>
        <w:rPr>
          <w:color w:val="000000"/>
        </w:rPr>
      </w:pPr>
    </w:p>
    <w:p w:rsidR="006D2348" w:rsidRDefault="006D2348" w:rsidP="006D2348">
      <w:pPr>
        <w:rPr>
          <w:color w:val="000000"/>
        </w:rPr>
      </w:pPr>
    </w:p>
    <w:p w:rsidR="006D2348" w:rsidRDefault="006D2348" w:rsidP="006D2348">
      <w:pPr>
        <w:rPr>
          <w:color w:val="000000"/>
        </w:rPr>
        <w:sectPr w:rsidR="006D2348" w:rsidSect="00397E10">
          <w:footerReference w:type="default" r:id="rId15"/>
          <w:pgSz w:w="11906" w:h="16838" w:code="9"/>
          <w:pgMar w:top="1200" w:right="800" w:bottom="800" w:left="1400" w:header="700" w:footer="200" w:gutter="0"/>
          <w:pgNumType w:fmt="numberInDash"/>
          <w:cols w:space="425"/>
          <w:docGrid w:linePitch="360"/>
        </w:sectPr>
      </w:pPr>
    </w:p>
    <w:p w:rsidR="006D2348" w:rsidRPr="0028759F" w:rsidRDefault="006D2348" w:rsidP="006D2348">
      <w:r w:rsidRPr="0028759F">
        <w:rPr>
          <w:rFonts w:hint="eastAsia"/>
        </w:rPr>
        <w:lastRenderedPageBreak/>
        <w:t>（様式</w:t>
      </w:r>
      <w:r w:rsidRPr="0028759F">
        <w:fldChar w:fldCharType="begin"/>
      </w:r>
      <w:r w:rsidRPr="0028759F">
        <w:instrText xml:space="preserve"> AUTONUM </w:instrText>
      </w:r>
      <w:r w:rsidRPr="0028759F">
        <w:fldChar w:fldCharType="end"/>
      </w:r>
      <w:r w:rsidRPr="0028759F">
        <w:rPr>
          <w:rFonts w:hint="eastAsia"/>
        </w:rPr>
        <w:t>）</w:t>
      </w:r>
    </w:p>
    <w:p w:rsidR="006D2348" w:rsidRPr="0028759F" w:rsidRDefault="006D2348" w:rsidP="006D2348"/>
    <w:p w:rsidR="006D2348" w:rsidRPr="0028759F" w:rsidRDefault="006D2348" w:rsidP="006D2348"/>
    <w:p w:rsidR="006D2348" w:rsidRDefault="006D2348" w:rsidP="006D2348"/>
    <w:p w:rsidR="006D2348" w:rsidRPr="0028759F" w:rsidRDefault="006D2348" w:rsidP="006D2348"/>
    <w:p w:rsidR="006D2348" w:rsidRPr="00CE1AAC" w:rsidRDefault="006D2348" w:rsidP="006D2348">
      <w:pPr>
        <w:jc w:val="center"/>
        <w:rPr>
          <w:rFonts w:ascii="ＭＳ ゴシック" w:eastAsia="ＭＳ ゴシック" w:hAnsi="ＭＳ ゴシック"/>
          <w:color w:val="000000"/>
          <w:sz w:val="44"/>
        </w:rPr>
      </w:pPr>
      <w:r w:rsidRPr="00CE1AAC">
        <w:rPr>
          <w:rFonts w:ascii="ＭＳ ゴシック" w:eastAsia="ＭＳ ゴシック" w:hAnsi="ＭＳ ゴシック" w:hint="eastAsia"/>
          <w:color w:val="000000"/>
          <w:sz w:val="44"/>
        </w:rPr>
        <w:t>川西市低炭素型複合施設整備に伴うPFI事業</w:t>
      </w: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pStyle w:val="afd"/>
        <w:outlineLvl w:val="9"/>
        <w:rPr>
          <w:rFonts w:ascii="Times New Roman" w:hAnsi="Times New Roman" w:cs="Times New Roman"/>
          <w:color w:val="000000"/>
          <w:szCs w:val="20"/>
        </w:rPr>
      </w:pPr>
      <w:r>
        <w:rPr>
          <w:rFonts w:ascii="Times New Roman" w:hAnsi="Times New Roman" w:cs="Times New Roman" w:hint="eastAsia"/>
          <w:color w:val="000000"/>
          <w:szCs w:val="20"/>
        </w:rPr>
        <w:t>資格審査書類</w:t>
      </w:r>
    </w:p>
    <w:p w:rsidR="006D2348" w:rsidRPr="0028759F" w:rsidRDefault="006D2348" w:rsidP="006D2348">
      <w:pPr>
        <w:jc w:val="center"/>
      </w:pPr>
    </w:p>
    <w:p w:rsidR="006D2348" w:rsidRPr="0028759F" w:rsidRDefault="006D2348" w:rsidP="006D2348">
      <w:pPr>
        <w:jc w:val="center"/>
      </w:pPr>
    </w:p>
    <w:p w:rsidR="006D2348" w:rsidRPr="0028759F" w:rsidRDefault="006D2348" w:rsidP="006D2348">
      <w:pPr>
        <w:jc w:val="center"/>
      </w:pPr>
    </w:p>
    <w:p w:rsidR="006D2348" w:rsidRPr="0028759F" w:rsidRDefault="006D2348" w:rsidP="006D2348">
      <w:pPr>
        <w:jc w:val="center"/>
      </w:pPr>
    </w:p>
    <w:p w:rsidR="006D2348" w:rsidRPr="0028759F" w:rsidRDefault="006D2348" w:rsidP="006D2348">
      <w:pPr>
        <w:jc w:val="center"/>
      </w:pPr>
    </w:p>
    <w:p w:rsidR="006D2348" w:rsidRDefault="006D2348" w:rsidP="006D2348">
      <w:pPr>
        <w:jc w:val="center"/>
      </w:pPr>
    </w:p>
    <w:p w:rsidR="006D2348" w:rsidRDefault="006D2348" w:rsidP="006D2348">
      <w:pPr>
        <w:jc w:val="center"/>
      </w:pPr>
    </w:p>
    <w:p w:rsidR="006D2348" w:rsidRDefault="006D2348" w:rsidP="006D2348">
      <w:pPr>
        <w:jc w:val="center"/>
      </w:pPr>
    </w:p>
    <w:p w:rsidR="006D2348" w:rsidRDefault="006D2348" w:rsidP="006D2348">
      <w:pPr>
        <w:jc w:val="center"/>
      </w:pPr>
    </w:p>
    <w:p w:rsidR="006D2348" w:rsidRDefault="006D2348" w:rsidP="006D2348">
      <w:pPr>
        <w:jc w:val="center"/>
      </w:pPr>
    </w:p>
    <w:p w:rsidR="006D2348" w:rsidRDefault="006D2348" w:rsidP="006D2348">
      <w:pPr>
        <w:jc w:val="center"/>
      </w:pPr>
    </w:p>
    <w:p w:rsidR="006D2348" w:rsidRDefault="006D2348" w:rsidP="006D2348">
      <w:pPr>
        <w:jc w:val="center"/>
      </w:pPr>
    </w:p>
    <w:p w:rsidR="006D2348" w:rsidRDefault="006D2348" w:rsidP="006D2348">
      <w:pPr>
        <w:jc w:val="center"/>
      </w:pPr>
    </w:p>
    <w:p w:rsidR="006D2348" w:rsidRPr="0028759F" w:rsidRDefault="006D2348" w:rsidP="006D2348">
      <w:pPr>
        <w:jc w:val="center"/>
      </w:pPr>
    </w:p>
    <w:p w:rsidR="006D2348" w:rsidRPr="0028759F" w:rsidRDefault="006D2348" w:rsidP="006D2348">
      <w:pPr>
        <w:jc w:val="center"/>
      </w:pPr>
    </w:p>
    <w:p w:rsidR="006D2348" w:rsidRPr="0028759F" w:rsidRDefault="006D2348" w:rsidP="006D2348">
      <w:pPr>
        <w:jc w:val="center"/>
      </w:pPr>
    </w:p>
    <w:p w:rsidR="006D2348" w:rsidRPr="0028759F" w:rsidRDefault="006D2348" w:rsidP="006D2348">
      <w:pPr>
        <w:jc w:val="center"/>
      </w:pPr>
    </w:p>
    <w:p w:rsidR="006D2348" w:rsidRPr="00CE1AAC" w:rsidRDefault="006D2348" w:rsidP="006D2348">
      <w:pPr>
        <w:pStyle w:val="afd"/>
        <w:outlineLvl w:val="9"/>
        <w:rPr>
          <w:rFonts w:ascii="ＭＳ ゴシック" w:hAnsi="ＭＳ ゴシック" w:cs="Times New Roman"/>
          <w:color w:val="000000"/>
          <w:szCs w:val="20"/>
        </w:rPr>
      </w:pPr>
      <w:r w:rsidRPr="00CE1AAC">
        <w:rPr>
          <w:rFonts w:ascii="ＭＳ ゴシック" w:hAnsi="ＭＳ ゴシック" w:cs="Times New Roman" w:hint="eastAsia"/>
          <w:color w:val="000000"/>
          <w:szCs w:val="20"/>
        </w:rPr>
        <w:t>平成</w:t>
      </w:r>
      <w:r>
        <w:rPr>
          <w:rFonts w:ascii="ＭＳ ゴシック" w:hAnsi="ＭＳ ゴシック" w:cs="Times New Roman" w:hint="eastAsia"/>
          <w:color w:val="000000"/>
          <w:szCs w:val="20"/>
        </w:rPr>
        <w:t>２７</w:t>
      </w:r>
      <w:r w:rsidRPr="00CE1AAC">
        <w:rPr>
          <w:rFonts w:ascii="ＭＳ ゴシック" w:hAnsi="ＭＳ ゴシック" w:cs="Times New Roman" w:hint="eastAsia"/>
          <w:color w:val="000000"/>
          <w:szCs w:val="20"/>
        </w:rPr>
        <w:t>年　月　日</w:t>
      </w:r>
    </w:p>
    <w:p w:rsidR="006D2348" w:rsidRPr="0028759F" w:rsidRDefault="006D2348" w:rsidP="006D2348">
      <w:pPr>
        <w:jc w:val="center"/>
        <w:rPr>
          <w:rFonts w:eastAsia="ＭＳ ゴシック"/>
          <w:color w:val="000000"/>
          <w:szCs w:val="21"/>
        </w:rPr>
      </w:pPr>
    </w:p>
    <w:p w:rsidR="006D2348" w:rsidRDefault="006D2348" w:rsidP="006D2348"/>
    <w:p w:rsidR="006D2348" w:rsidRDefault="006D2348" w:rsidP="006D2348">
      <w:pPr>
        <w:sectPr w:rsidR="006D2348" w:rsidSect="00397E10">
          <w:pgSz w:w="11906" w:h="16838" w:code="9"/>
          <w:pgMar w:top="1200" w:right="800" w:bottom="800" w:left="1400" w:header="697" w:footer="199" w:gutter="0"/>
          <w:pgNumType w:fmt="numberInDash"/>
          <w:cols w:space="425"/>
          <w:docGrid w:type="linesAndChars" w:linePitch="370" w:charSpace="-715"/>
        </w:sectPr>
      </w:pPr>
    </w:p>
    <w:p w:rsidR="006D2348" w:rsidRPr="0028759F" w:rsidRDefault="006D2348" w:rsidP="006D2348">
      <w:pPr>
        <w:rPr>
          <w:rFonts w:hAnsi="ＭＳ 明朝"/>
          <w:color w:val="000000"/>
          <w:kern w:val="0"/>
        </w:rPr>
      </w:pP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6D2348" w:rsidRPr="0028759F" w:rsidRDefault="006D2348" w:rsidP="006D2348">
      <w:pPr>
        <w:wordWrap w:val="0"/>
        <w:jc w:val="right"/>
        <w:rPr>
          <w:rFonts w:hAnsi="ＭＳ 明朝"/>
          <w:color w:val="000000"/>
          <w:kern w:val="0"/>
        </w:rPr>
      </w:pPr>
      <w:r>
        <w:rPr>
          <w:rFonts w:hAnsi="ＭＳ 明朝" w:hint="eastAsia"/>
          <w:color w:val="000000"/>
          <w:kern w:val="0"/>
        </w:rPr>
        <w:t>平成27</w:t>
      </w:r>
      <w:r w:rsidRPr="0028759F">
        <w:rPr>
          <w:rFonts w:hAnsi="ＭＳ 明朝" w:hint="eastAsia"/>
          <w:color w:val="000000"/>
          <w:kern w:val="0"/>
        </w:rPr>
        <w:t>年　　月　　日</w:t>
      </w: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jc w:val="center"/>
        <w:rPr>
          <w:rFonts w:hAnsi="ＭＳ 明朝"/>
          <w:color w:val="000000"/>
          <w:kern w:val="0"/>
        </w:rPr>
      </w:pPr>
      <w:r w:rsidRPr="0028759F">
        <w:rPr>
          <w:rFonts w:hAnsi="ＭＳ 明朝" w:hint="eastAsia"/>
          <w:color w:val="000000"/>
          <w:kern w:val="0"/>
          <w:sz w:val="28"/>
        </w:rPr>
        <w:t>構成</w:t>
      </w:r>
      <w:r>
        <w:rPr>
          <w:rFonts w:hAnsi="ＭＳ 明朝" w:hint="eastAsia"/>
          <w:color w:val="000000"/>
          <w:kern w:val="0"/>
          <w:sz w:val="28"/>
        </w:rPr>
        <w:t>企業</w:t>
      </w:r>
      <w:r w:rsidRPr="0028759F">
        <w:rPr>
          <w:rFonts w:hAnsi="ＭＳ 明朝" w:hint="eastAsia"/>
          <w:color w:val="000000"/>
          <w:kern w:val="0"/>
          <w:sz w:val="28"/>
        </w:rPr>
        <w:t>一覧</w:t>
      </w: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rPr>
      </w:pPr>
      <w:r w:rsidRPr="0028759F">
        <w:rPr>
          <w:rFonts w:hAnsi="ＭＳ 明朝" w:hint="eastAsia"/>
          <w:color w:val="000000"/>
        </w:rPr>
        <w:t>[　　　　　]グループ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gridCol w:w="1848"/>
        <w:gridCol w:w="5800"/>
      </w:tblGrid>
      <w:tr w:rsidR="006D2348" w:rsidRPr="0028759F" w:rsidTr="00397E10">
        <w:trPr>
          <w:cantSplit/>
          <w:trHeight w:val="624"/>
          <w:jc w:val="center"/>
        </w:trPr>
        <w:tc>
          <w:tcPr>
            <w:tcW w:w="1600" w:type="dxa"/>
            <w:vMerge w:val="restart"/>
            <w:vAlign w:val="center"/>
          </w:tcPr>
          <w:p w:rsidR="006D2348" w:rsidRPr="0028759F" w:rsidRDefault="006D2348" w:rsidP="00397E10">
            <w:pPr>
              <w:jc w:val="center"/>
            </w:pPr>
            <w:r w:rsidRPr="0028759F">
              <w:rPr>
                <w:rFonts w:hint="eastAsia"/>
              </w:rPr>
              <w:t>代表企業</w:t>
            </w:r>
          </w:p>
        </w:tc>
        <w:tc>
          <w:tcPr>
            <w:tcW w:w="1848" w:type="dxa"/>
            <w:tcBorders>
              <w:bottom w:val="dotted" w:sz="4" w:space="0" w:color="auto"/>
            </w:tcBorders>
            <w:vAlign w:val="center"/>
          </w:tcPr>
          <w:p w:rsidR="006D2348" w:rsidRPr="0028759F" w:rsidRDefault="006D2348" w:rsidP="00397E10">
            <w:pPr>
              <w:jc w:val="distribute"/>
            </w:pPr>
            <w:r w:rsidRPr="0028759F">
              <w:rPr>
                <w:rFonts w:hint="eastAsia"/>
              </w:rPr>
              <w:t>所在地</w:t>
            </w:r>
          </w:p>
        </w:tc>
        <w:tc>
          <w:tcPr>
            <w:tcW w:w="5800" w:type="dxa"/>
            <w:tcBorders>
              <w:bottom w:val="dotted" w:sz="4" w:space="0" w:color="auto"/>
            </w:tcBorders>
            <w:vAlign w:val="center"/>
          </w:tcPr>
          <w:p w:rsidR="006D2348" w:rsidRPr="0028759F" w:rsidRDefault="006D2348" w:rsidP="00397E10"/>
        </w:tc>
      </w:tr>
      <w:tr w:rsidR="006D2348" w:rsidRPr="0028759F" w:rsidTr="00397E10">
        <w:trPr>
          <w:cantSplit/>
          <w:trHeight w:val="624"/>
          <w:jc w:val="center"/>
        </w:trPr>
        <w:tc>
          <w:tcPr>
            <w:tcW w:w="1600" w:type="dxa"/>
            <w:vMerge/>
            <w:vAlign w:val="center"/>
          </w:tcPr>
          <w:p w:rsidR="006D2348" w:rsidRPr="0028759F" w:rsidRDefault="006D2348" w:rsidP="00397E10">
            <w:pPr>
              <w:jc w:val="center"/>
            </w:pPr>
          </w:p>
        </w:tc>
        <w:tc>
          <w:tcPr>
            <w:tcW w:w="1848" w:type="dxa"/>
            <w:tcBorders>
              <w:top w:val="dotted" w:sz="4" w:space="0" w:color="auto"/>
              <w:bottom w:val="dotted" w:sz="4" w:space="0" w:color="auto"/>
            </w:tcBorders>
            <w:vAlign w:val="center"/>
          </w:tcPr>
          <w:p w:rsidR="006D2348" w:rsidRPr="0028759F" w:rsidRDefault="006D2348" w:rsidP="00397E10">
            <w:pPr>
              <w:jc w:val="distribute"/>
            </w:pPr>
            <w:r w:rsidRPr="0028759F">
              <w:rPr>
                <w:rFonts w:hint="eastAsia"/>
              </w:rPr>
              <w:t>商号または名称</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trHeight w:val="624"/>
          <w:jc w:val="center"/>
        </w:trPr>
        <w:tc>
          <w:tcPr>
            <w:tcW w:w="1600" w:type="dxa"/>
            <w:vMerge/>
            <w:vAlign w:val="center"/>
          </w:tcPr>
          <w:p w:rsidR="006D2348" w:rsidRPr="0028759F" w:rsidRDefault="006D2348" w:rsidP="00397E10">
            <w:pPr>
              <w:jc w:val="center"/>
            </w:pPr>
          </w:p>
        </w:tc>
        <w:tc>
          <w:tcPr>
            <w:tcW w:w="1848" w:type="dxa"/>
            <w:tcBorders>
              <w:top w:val="dotted" w:sz="4" w:space="0" w:color="auto"/>
            </w:tcBorders>
            <w:vAlign w:val="center"/>
          </w:tcPr>
          <w:p w:rsidR="006D2348" w:rsidRPr="0028759F" w:rsidRDefault="006D2348" w:rsidP="00397E10">
            <w:pPr>
              <w:jc w:val="distribute"/>
            </w:pPr>
            <w:r w:rsidRPr="0028759F">
              <w:rPr>
                <w:rFonts w:hint="eastAsia"/>
              </w:rPr>
              <w:t>代表者</w:t>
            </w:r>
            <w:r>
              <w:rPr>
                <w:rFonts w:hint="eastAsia"/>
              </w:rPr>
              <w:t>職</w:t>
            </w:r>
            <w:r w:rsidRPr="0028759F">
              <w:rPr>
                <w:rFonts w:hint="eastAsia"/>
              </w:rPr>
              <w:t>氏名</w:t>
            </w:r>
          </w:p>
        </w:tc>
        <w:tc>
          <w:tcPr>
            <w:tcW w:w="5800" w:type="dxa"/>
            <w:tcBorders>
              <w:top w:val="dotted" w:sz="4" w:space="0" w:color="auto"/>
            </w:tcBorders>
            <w:vAlign w:val="center"/>
          </w:tcPr>
          <w:p w:rsidR="006D2348" w:rsidRPr="0028759F" w:rsidRDefault="006D2348" w:rsidP="00397E10"/>
        </w:tc>
      </w:tr>
      <w:tr w:rsidR="006D2348" w:rsidRPr="0028759F" w:rsidTr="00397E10">
        <w:trPr>
          <w:cantSplit/>
          <w:trHeight w:val="624"/>
          <w:jc w:val="center"/>
        </w:trPr>
        <w:tc>
          <w:tcPr>
            <w:tcW w:w="1600" w:type="dxa"/>
            <w:vMerge w:val="restart"/>
            <w:vAlign w:val="center"/>
          </w:tcPr>
          <w:p w:rsidR="006D2348" w:rsidRPr="0028759F" w:rsidRDefault="006D2348" w:rsidP="00397E10">
            <w:pPr>
              <w:jc w:val="center"/>
            </w:pPr>
            <w:r w:rsidRPr="0028759F">
              <w:rPr>
                <w:rFonts w:hint="eastAsia"/>
              </w:rPr>
              <w:t>構成</w:t>
            </w:r>
            <w:r>
              <w:rPr>
                <w:rFonts w:hint="eastAsia"/>
              </w:rPr>
              <w:t>員</w:t>
            </w:r>
          </w:p>
        </w:tc>
        <w:tc>
          <w:tcPr>
            <w:tcW w:w="1848" w:type="dxa"/>
            <w:tcBorders>
              <w:bottom w:val="dotted" w:sz="4" w:space="0" w:color="auto"/>
            </w:tcBorders>
            <w:vAlign w:val="center"/>
          </w:tcPr>
          <w:p w:rsidR="006D2348" w:rsidRPr="0028759F" w:rsidRDefault="006D2348" w:rsidP="00397E10">
            <w:pPr>
              <w:jc w:val="distribute"/>
            </w:pPr>
            <w:r w:rsidRPr="0028759F">
              <w:rPr>
                <w:rFonts w:hint="eastAsia"/>
              </w:rPr>
              <w:t>所在地</w:t>
            </w:r>
          </w:p>
        </w:tc>
        <w:tc>
          <w:tcPr>
            <w:tcW w:w="5800" w:type="dxa"/>
            <w:tcBorders>
              <w:bottom w:val="dotted" w:sz="4" w:space="0" w:color="auto"/>
            </w:tcBorders>
            <w:vAlign w:val="center"/>
          </w:tcPr>
          <w:p w:rsidR="006D2348" w:rsidRPr="0028759F" w:rsidRDefault="006D2348" w:rsidP="00397E10"/>
        </w:tc>
      </w:tr>
      <w:tr w:rsidR="006D2348" w:rsidRPr="0028759F" w:rsidTr="00397E10">
        <w:trPr>
          <w:cantSplit/>
          <w:trHeight w:val="624"/>
          <w:jc w:val="center"/>
        </w:trPr>
        <w:tc>
          <w:tcPr>
            <w:tcW w:w="1600" w:type="dxa"/>
            <w:vMerge/>
            <w:vAlign w:val="center"/>
          </w:tcPr>
          <w:p w:rsidR="006D2348" w:rsidRPr="0028759F" w:rsidRDefault="006D2348" w:rsidP="00397E10">
            <w:pPr>
              <w:jc w:val="center"/>
            </w:pPr>
          </w:p>
        </w:tc>
        <w:tc>
          <w:tcPr>
            <w:tcW w:w="1848" w:type="dxa"/>
            <w:tcBorders>
              <w:top w:val="dotted" w:sz="4" w:space="0" w:color="auto"/>
              <w:bottom w:val="dotted" w:sz="4" w:space="0" w:color="auto"/>
            </w:tcBorders>
            <w:vAlign w:val="center"/>
          </w:tcPr>
          <w:p w:rsidR="006D2348" w:rsidRPr="0028759F" w:rsidRDefault="006D2348" w:rsidP="00397E10">
            <w:pPr>
              <w:jc w:val="distribute"/>
            </w:pPr>
            <w:r w:rsidRPr="0028759F">
              <w:rPr>
                <w:rFonts w:hint="eastAsia"/>
              </w:rPr>
              <w:t>商号または名称</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trHeight w:val="624"/>
          <w:jc w:val="center"/>
        </w:trPr>
        <w:tc>
          <w:tcPr>
            <w:tcW w:w="1600" w:type="dxa"/>
            <w:vMerge/>
            <w:vAlign w:val="center"/>
          </w:tcPr>
          <w:p w:rsidR="006D2348" w:rsidRPr="0028759F" w:rsidRDefault="006D2348" w:rsidP="00397E10">
            <w:pPr>
              <w:jc w:val="center"/>
            </w:pPr>
          </w:p>
        </w:tc>
        <w:tc>
          <w:tcPr>
            <w:tcW w:w="1848" w:type="dxa"/>
            <w:tcBorders>
              <w:top w:val="dotted" w:sz="4" w:space="0" w:color="auto"/>
              <w:bottom w:val="dotted" w:sz="4" w:space="0" w:color="auto"/>
            </w:tcBorders>
            <w:vAlign w:val="center"/>
          </w:tcPr>
          <w:p w:rsidR="006D2348" w:rsidRPr="0028759F" w:rsidRDefault="006D2348" w:rsidP="00397E10">
            <w:pPr>
              <w:jc w:val="distribute"/>
            </w:pPr>
            <w:r w:rsidRPr="0028759F">
              <w:rPr>
                <w:rFonts w:hint="eastAsia"/>
              </w:rPr>
              <w:t>代表者</w:t>
            </w:r>
            <w:r>
              <w:rPr>
                <w:rFonts w:hint="eastAsia"/>
              </w:rPr>
              <w:t>職</w:t>
            </w:r>
            <w:r w:rsidRPr="0028759F">
              <w:rPr>
                <w:rFonts w:hint="eastAsia"/>
              </w:rPr>
              <w:t>氏名</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trHeight w:val="624"/>
          <w:jc w:val="center"/>
        </w:trPr>
        <w:tc>
          <w:tcPr>
            <w:tcW w:w="1600" w:type="dxa"/>
            <w:vMerge w:val="restart"/>
            <w:vAlign w:val="center"/>
          </w:tcPr>
          <w:p w:rsidR="006D2348" w:rsidRPr="0028759F" w:rsidRDefault="006D2348" w:rsidP="00397E10">
            <w:pPr>
              <w:jc w:val="center"/>
            </w:pPr>
            <w:r w:rsidRPr="0028759F">
              <w:rPr>
                <w:rFonts w:hint="eastAsia"/>
              </w:rPr>
              <w:t>構成</w:t>
            </w:r>
            <w:r>
              <w:rPr>
                <w:rFonts w:hint="eastAsia"/>
              </w:rPr>
              <w:t>員</w:t>
            </w:r>
          </w:p>
        </w:tc>
        <w:tc>
          <w:tcPr>
            <w:tcW w:w="1848" w:type="dxa"/>
            <w:tcBorders>
              <w:bottom w:val="dotted" w:sz="4" w:space="0" w:color="auto"/>
            </w:tcBorders>
            <w:vAlign w:val="center"/>
          </w:tcPr>
          <w:p w:rsidR="006D2348" w:rsidRPr="0028759F" w:rsidRDefault="006D2348" w:rsidP="00397E10">
            <w:pPr>
              <w:jc w:val="distribute"/>
            </w:pPr>
            <w:r w:rsidRPr="0028759F">
              <w:rPr>
                <w:rFonts w:hint="eastAsia"/>
              </w:rPr>
              <w:t>所在地</w:t>
            </w:r>
          </w:p>
        </w:tc>
        <w:tc>
          <w:tcPr>
            <w:tcW w:w="5800" w:type="dxa"/>
            <w:tcBorders>
              <w:bottom w:val="dotted" w:sz="4" w:space="0" w:color="auto"/>
            </w:tcBorders>
            <w:vAlign w:val="center"/>
          </w:tcPr>
          <w:p w:rsidR="006D2348" w:rsidRPr="0028759F" w:rsidRDefault="006D2348" w:rsidP="00397E10"/>
        </w:tc>
      </w:tr>
      <w:tr w:rsidR="006D2348" w:rsidRPr="0028759F" w:rsidTr="00397E10">
        <w:trPr>
          <w:cantSplit/>
          <w:trHeight w:val="624"/>
          <w:jc w:val="center"/>
        </w:trPr>
        <w:tc>
          <w:tcPr>
            <w:tcW w:w="1600" w:type="dxa"/>
            <w:vMerge/>
            <w:vAlign w:val="center"/>
          </w:tcPr>
          <w:p w:rsidR="006D2348" w:rsidRPr="0028759F" w:rsidRDefault="006D2348" w:rsidP="00397E10">
            <w:pPr>
              <w:jc w:val="center"/>
            </w:pPr>
          </w:p>
        </w:tc>
        <w:tc>
          <w:tcPr>
            <w:tcW w:w="1848" w:type="dxa"/>
            <w:tcBorders>
              <w:top w:val="dotted" w:sz="4" w:space="0" w:color="auto"/>
              <w:bottom w:val="dotted" w:sz="4" w:space="0" w:color="auto"/>
            </w:tcBorders>
            <w:vAlign w:val="center"/>
          </w:tcPr>
          <w:p w:rsidR="006D2348" w:rsidRPr="0028759F" w:rsidRDefault="006D2348" w:rsidP="00397E10">
            <w:pPr>
              <w:jc w:val="distribute"/>
            </w:pPr>
            <w:r w:rsidRPr="0028759F">
              <w:rPr>
                <w:rFonts w:hint="eastAsia"/>
              </w:rPr>
              <w:t>商号または名称</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trHeight w:val="624"/>
          <w:jc w:val="center"/>
        </w:trPr>
        <w:tc>
          <w:tcPr>
            <w:tcW w:w="1600" w:type="dxa"/>
            <w:vMerge/>
            <w:vAlign w:val="center"/>
          </w:tcPr>
          <w:p w:rsidR="006D2348" w:rsidRPr="0028759F" w:rsidRDefault="006D2348" w:rsidP="00397E10">
            <w:pPr>
              <w:jc w:val="center"/>
            </w:pPr>
          </w:p>
        </w:tc>
        <w:tc>
          <w:tcPr>
            <w:tcW w:w="1848" w:type="dxa"/>
            <w:tcBorders>
              <w:top w:val="dotted" w:sz="4" w:space="0" w:color="auto"/>
            </w:tcBorders>
            <w:vAlign w:val="center"/>
          </w:tcPr>
          <w:p w:rsidR="006D2348" w:rsidRPr="0028759F" w:rsidRDefault="006D2348" w:rsidP="00397E10">
            <w:pPr>
              <w:jc w:val="distribute"/>
            </w:pPr>
            <w:r w:rsidRPr="0028759F">
              <w:rPr>
                <w:rFonts w:hint="eastAsia"/>
              </w:rPr>
              <w:t>代表者</w:t>
            </w:r>
            <w:r>
              <w:rPr>
                <w:rFonts w:hint="eastAsia"/>
              </w:rPr>
              <w:t>職</w:t>
            </w:r>
            <w:r w:rsidRPr="0028759F">
              <w:rPr>
                <w:rFonts w:hint="eastAsia"/>
              </w:rPr>
              <w:t>氏名</w:t>
            </w:r>
          </w:p>
        </w:tc>
        <w:tc>
          <w:tcPr>
            <w:tcW w:w="5800" w:type="dxa"/>
            <w:tcBorders>
              <w:top w:val="dotted" w:sz="4" w:space="0" w:color="auto"/>
            </w:tcBorders>
            <w:vAlign w:val="center"/>
          </w:tcPr>
          <w:p w:rsidR="006D2348" w:rsidRPr="0028759F" w:rsidRDefault="006D2348" w:rsidP="00397E10"/>
        </w:tc>
      </w:tr>
      <w:tr w:rsidR="006D2348" w:rsidRPr="0028759F" w:rsidTr="00397E10">
        <w:trPr>
          <w:cantSplit/>
          <w:trHeight w:val="624"/>
          <w:jc w:val="center"/>
        </w:trPr>
        <w:tc>
          <w:tcPr>
            <w:tcW w:w="1600" w:type="dxa"/>
            <w:vMerge w:val="restart"/>
            <w:vAlign w:val="center"/>
          </w:tcPr>
          <w:p w:rsidR="006D2348" w:rsidRPr="0028759F" w:rsidRDefault="006D2348" w:rsidP="00397E10">
            <w:pPr>
              <w:jc w:val="center"/>
            </w:pPr>
            <w:r w:rsidRPr="0028759F">
              <w:rPr>
                <w:rFonts w:hint="eastAsia"/>
              </w:rPr>
              <w:t>協力</w:t>
            </w:r>
            <w:r>
              <w:rPr>
                <w:rFonts w:hint="eastAsia"/>
              </w:rPr>
              <w:t>会社</w:t>
            </w:r>
          </w:p>
        </w:tc>
        <w:tc>
          <w:tcPr>
            <w:tcW w:w="1848" w:type="dxa"/>
            <w:tcBorders>
              <w:bottom w:val="dotted" w:sz="4" w:space="0" w:color="auto"/>
            </w:tcBorders>
            <w:vAlign w:val="center"/>
          </w:tcPr>
          <w:p w:rsidR="006D2348" w:rsidRPr="0028759F" w:rsidRDefault="006D2348" w:rsidP="00397E10">
            <w:pPr>
              <w:jc w:val="distribute"/>
            </w:pPr>
            <w:r w:rsidRPr="0028759F">
              <w:rPr>
                <w:rFonts w:hint="eastAsia"/>
              </w:rPr>
              <w:t>所在地</w:t>
            </w:r>
          </w:p>
        </w:tc>
        <w:tc>
          <w:tcPr>
            <w:tcW w:w="5800" w:type="dxa"/>
            <w:tcBorders>
              <w:bottom w:val="dotted" w:sz="4" w:space="0" w:color="auto"/>
            </w:tcBorders>
            <w:vAlign w:val="center"/>
          </w:tcPr>
          <w:p w:rsidR="006D2348" w:rsidRPr="0028759F" w:rsidRDefault="006D2348" w:rsidP="00397E10"/>
        </w:tc>
      </w:tr>
      <w:tr w:rsidR="006D2348" w:rsidRPr="0028759F" w:rsidTr="00397E10">
        <w:trPr>
          <w:cantSplit/>
          <w:trHeight w:val="624"/>
          <w:jc w:val="center"/>
        </w:trPr>
        <w:tc>
          <w:tcPr>
            <w:tcW w:w="1600" w:type="dxa"/>
            <w:vMerge/>
            <w:vAlign w:val="center"/>
          </w:tcPr>
          <w:p w:rsidR="006D2348" w:rsidRPr="0028759F" w:rsidRDefault="006D2348" w:rsidP="00397E10">
            <w:pPr>
              <w:jc w:val="center"/>
            </w:pPr>
          </w:p>
        </w:tc>
        <w:tc>
          <w:tcPr>
            <w:tcW w:w="1848" w:type="dxa"/>
            <w:tcBorders>
              <w:top w:val="dotted" w:sz="4" w:space="0" w:color="auto"/>
              <w:bottom w:val="dotted" w:sz="4" w:space="0" w:color="auto"/>
            </w:tcBorders>
            <w:vAlign w:val="center"/>
          </w:tcPr>
          <w:p w:rsidR="006D2348" w:rsidRPr="0028759F" w:rsidRDefault="006D2348" w:rsidP="00397E10">
            <w:pPr>
              <w:jc w:val="distribute"/>
            </w:pPr>
            <w:r w:rsidRPr="0028759F">
              <w:rPr>
                <w:rFonts w:hint="eastAsia"/>
              </w:rPr>
              <w:t>商号または名称</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trHeight w:val="624"/>
          <w:jc w:val="center"/>
        </w:trPr>
        <w:tc>
          <w:tcPr>
            <w:tcW w:w="1600" w:type="dxa"/>
            <w:vMerge/>
            <w:vAlign w:val="center"/>
          </w:tcPr>
          <w:p w:rsidR="006D2348" w:rsidRPr="0028759F" w:rsidRDefault="006D2348" w:rsidP="00397E10">
            <w:pPr>
              <w:jc w:val="center"/>
            </w:pPr>
          </w:p>
        </w:tc>
        <w:tc>
          <w:tcPr>
            <w:tcW w:w="1848" w:type="dxa"/>
            <w:tcBorders>
              <w:top w:val="dotted" w:sz="4" w:space="0" w:color="auto"/>
            </w:tcBorders>
            <w:vAlign w:val="center"/>
          </w:tcPr>
          <w:p w:rsidR="006D2348" w:rsidRPr="0028759F" w:rsidRDefault="006D2348" w:rsidP="00397E10">
            <w:pPr>
              <w:jc w:val="distribute"/>
            </w:pPr>
            <w:r w:rsidRPr="0028759F">
              <w:rPr>
                <w:rFonts w:hint="eastAsia"/>
              </w:rPr>
              <w:t>代表者</w:t>
            </w:r>
            <w:r>
              <w:rPr>
                <w:rFonts w:hint="eastAsia"/>
              </w:rPr>
              <w:t>職</w:t>
            </w:r>
            <w:r w:rsidRPr="0028759F">
              <w:rPr>
                <w:rFonts w:hint="eastAsia"/>
              </w:rPr>
              <w:t>氏名</w:t>
            </w:r>
          </w:p>
        </w:tc>
        <w:tc>
          <w:tcPr>
            <w:tcW w:w="5800" w:type="dxa"/>
            <w:tcBorders>
              <w:top w:val="dotted" w:sz="4" w:space="0" w:color="auto"/>
            </w:tcBorders>
            <w:vAlign w:val="center"/>
          </w:tcPr>
          <w:p w:rsidR="006D2348" w:rsidRPr="0028759F" w:rsidRDefault="006D2348" w:rsidP="00397E10"/>
        </w:tc>
      </w:tr>
      <w:tr w:rsidR="006D2348" w:rsidRPr="0028759F" w:rsidTr="00397E10">
        <w:trPr>
          <w:cantSplit/>
          <w:trHeight w:val="624"/>
          <w:jc w:val="center"/>
        </w:trPr>
        <w:tc>
          <w:tcPr>
            <w:tcW w:w="1600" w:type="dxa"/>
            <w:vMerge w:val="restart"/>
            <w:vAlign w:val="center"/>
          </w:tcPr>
          <w:p w:rsidR="006D2348" w:rsidRPr="0028759F" w:rsidRDefault="006D2348" w:rsidP="00397E10">
            <w:pPr>
              <w:jc w:val="center"/>
            </w:pPr>
            <w:r w:rsidRPr="0028759F">
              <w:rPr>
                <w:rFonts w:hint="eastAsia"/>
              </w:rPr>
              <w:t>協力</w:t>
            </w:r>
            <w:r>
              <w:rPr>
                <w:rFonts w:hint="eastAsia"/>
              </w:rPr>
              <w:t>会社</w:t>
            </w:r>
          </w:p>
        </w:tc>
        <w:tc>
          <w:tcPr>
            <w:tcW w:w="1848" w:type="dxa"/>
            <w:tcBorders>
              <w:bottom w:val="dotted" w:sz="4" w:space="0" w:color="auto"/>
            </w:tcBorders>
            <w:vAlign w:val="center"/>
          </w:tcPr>
          <w:p w:rsidR="006D2348" w:rsidRPr="0028759F" w:rsidRDefault="006D2348" w:rsidP="00397E10">
            <w:pPr>
              <w:jc w:val="distribute"/>
            </w:pPr>
            <w:r w:rsidRPr="0028759F">
              <w:rPr>
                <w:rFonts w:hint="eastAsia"/>
              </w:rPr>
              <w:t>所在地</w:t>
            </w:r>
          </w:p>
        </w:tc>
        <w:tc>
          <w:tcPr>
            <w:tcW w:w="5800" w:type="dxa"/>
            <w:tcBorders>
              <w:bottom w:val="dotted" w:sz="4" w:space="0" w:color="auto"/>
            </w:tcBorders>
            <w:vAlign w:val="center"/>
          </w:tcPr>
          <w:p w:rsidR="006D2348" w:rsidRPr="0028759F" w:rsidRDefault="006D2348" w:rsidP="00397E10"/>
        </w:tc>
      </w:tr>
      <w:tr w:rsidR="006D2348" w:rsidRPr="0028759F" w:rsidTr="00397E10">
        <w:trPr>
          <w:cantSplit/>
          <w:trHeight w:val="624"/>
          <w:jc w:val="center"/>
        </w:trPr>
        <w:tc>
          <w:tcPr>
            <w:tcW w:w="1600" w:type="dxa"/>
            <w:vMerge/>
            <w:vAlign w:val="center"/>
          </w:tcPr>
          <w:p w:rsidR="006D2348" w:rsidRPr="0028759F" w:rsidRDefault="006D2348" w:rsidP="00397E10">
            <w:pPr>
              <w:jc w:val="center"/>
            </w:pPr>
          </w:p>
        </w:tc>
        <w:tc>
          <w:tcPr>
            <w:tcW w:w="1848" w:type="dxa"/>
            <w:tcBorders>
              <w:top w:val="dotted" w:sz="4" w:space="0" w:color="auto"/>
              <w:bottom w:val="dotted" w:sz="4" w:space="0" w:color="auto"/>
            </w:tcBorders>
            <w:vAlign w:val="center"/>
          </w:tcPr>
          <w:p w:rsidR="006D2348" w:rsidRPr="0028759F" w:rsidRDefault="006D2348" w:rsidP="00397E10">
            <w:pPr>
              <w:jc w:val="distribute"/>
            </w:pPr>
            <w:r w:rsidRPr="0028759F">
              <w:rPr>
                <w:rFonts w:hint="eastAsia"/>
              </w:rPr>
              <w:t>商号または名称</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trHeight w:val="624"/>
          <w:jc w:val="center"/>
        </w:trPr>
        <w:tc>
          <w:tcPr>
            <w:tcW w:w="1600" w:type="dxa"/>
            <w:vMerge/>
            <w:vAlign w:val="center"/>
          </w:tcPr>
          <w:p w:rsidR="006D2348" w:rsidRPr="0028759F" w:rsidRDefault="006D2348" w:rsidP="00397E10">
            <w:pPr>
              <w:jc w:val="center"/>
            </w:pPr>
          </w:p>
        </w:tc>
        <w:tc>
          <w:tcPr>
            <w:tcW w:w="1848" w:type="dxa"/>
            <w:tcBorders>
              <w:top w:val="dotted" w:sz="4" w:space="0" w:color="auto"/>
            </w:tcBorders>
            <w:vAlign w:val="center"/>
          </w:tcPr>
          <w:p w:rsidR="006D2348" w:rsidRPr="0028759F" w:rsidRDefault="006D2348" w:rsidP="00397E10">
            <w:pPr>
              <w:jc w:val="distribute"/>
            </w:pPr>
            <w:r w:rsidRPr="0028759F">
              <w:rPr>
                <w:rFonts w:hint="eastAsia"/>
              </w:rPr>
              <w:t>代表者</w:t>
            </w:r>
            <w:r>
              <w:rPr>
                <w:rFonts w:hint="eastAsia"/>
              </w:rPr>
              <w:t>職</w:t>
            </w:r>
            <w:r w:rsidRPr="0028759F">
              <w:rPr>
                <w:rFonts w:hint="eastAsia"/>
              </w:rPr>
              <w:t>氏名</w:t>
            </w:r>
          </w:p>
        </w:tc>
        <w:tc>
          <w:tcPr>
            <w:tcW w:w="5800" w:type="dxa"/>
            <w:tcBorders>
              <w:top w:val="dotted" w:sz="4" w:space="0" w:color="auto"/>
            </w:tcBorders>
            <w:vAlign w:val="center"/>
          </w:tcPr>
          <w:p w:rsidR="006D2348" w:rsidRPr="0028759F" w:rsidRDefault="006D2348" w:rsidP="00397E10"/>
        </w:tc>
      </w:tr>
    </w:tbl>
    <w:p w:rsidR="006D2348" w:rsidRPr="0028759F" w:rsidRDefault="006D2348" w:rsidP="006D2348">
      <w:pPr>
        <w:ind w:leftChars="57" w:left="120"/>
        <w:rPr>
          <w:rFonts w:hAnsi="ＭＳ 明朝"/>
          <w:color w:val="000000"/>
          <w:sz w:val="20"/>
        </w:rPr>
      </w:pPr>
      <w:r w:rsidRPr="0028759F">
        <w:rPr>
          <w:rFonts w:hAnsi="ＭＳ 明朝" w:hint="eastAsia"/>
          <w:color w:val="000000"/>
          <w:sz w:val="20"/>
        </w:rPr>
        <w:t>※　行が不足する場合は</w:t>
      </w:r>
      <w:r>
        <w:rPr>
          <w:rFonts w:hAnsi="ＭＳ 明朝" w:hint="eastAsia"/>
          <w:color w:val="000000"/>
          <w:sz w:val="20"/>
        </w:rPr>
        <w:t>、</w:t>
      </w:r>
      <w:r w:rsidRPr="0028759F">
        <w:rPr>
          <w:rFonts w:hAnsi="ＭＳ 明朝" w:hint="eastAsia"/>
          <w:color w:val="000000"/>
          <w:sz w:val="20"/>
        </w:rPr>
        <w:t>適宜追加して</w:t>
      </w:r>
      <w:r>
        <w:rPr>
          <w:rFonts w:hAnsi="ＭＳ 明朝" w:hint="eastAsia"/>
          <w:color w:val="000000"/>
          <w:sz w:val="20"/>
        </w:rPr>
        <w:t>ください</w:t>
      </w:r>
      <w:r w:rsidRPr="0028759F">
        <w:rPr>
          <w:rFonts w:hAnsi="ＭＳ 明朝" w:hint="eastAsia"/>
          <w:color w:val="000000"/>
          <w:sz w:val="20"/>
        </w:rPr>
        <w:t>。複数ページにわたっても</w:t>
      </w:r>
      <w:r>
        <w:rPr>
          <w:rFonts w:hAnsi="ＭＳ 明朝" w:hint="eastAsia"/>
          <w:color w:val="000000"/>
          <w:sz w:val="20"/>
        </w:rPr>
        <w:t>構いません</w:t>
      </w:r>
      <w:r w:rsidRPr="0028759F">
        <w:rPr>
          <w:rFonts w:hAnsi="ＭＳ 明朝" w:hint="eastAsia"/>
          <w:color w:val="000000"/>
          <w:sz w:val="20"/>
        </w:rPr>
        <w:t>。</w:t>
      </w: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r w:rsidRPr="0028759F">
        <w:rPr>
          <w:rFonts w:hAnsi="ＭＳ 明朝"/>
          <w:color w:val="000000"/>
          <w:sz w:val="2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6D2348" w:rsidRPr="0028759F" w:rsidRDefault="006D2348" w:rsidP="006D2348">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27</w:t>
      </w:r>
      <w:r w:rsidRPr="0028759F">
        <w:rPr>
          <w:rFonts w:hAnsi="ＭＳ 明朝" w:hint="eastAsia"/>
          <w:color w:val="000000"/>
          <w:kern w:val="0"/>
        </w:rPr>
        <w:t>年　　月　　日</w:t>
      </w:r>
    </w:p>
    <w:p w:rsidR="006D2348" w:rsidRPr="0028759F" w:rsidRDefault="006D2348" w:rsidP="006D2348">
      <w:pPr>
        <w:pStyle w:val="a9"/>
        <w:tabs>
          <w:tab w:val="clear" w:pos="4252"/>
          <w:tab w:val="clear" w:pos="8504"/>
        </w:tabs>
        <w:snapToGrid/>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jc w:val="center"/>
        <w:rPr>
          <w:rFonts w:hAnsi="ＭＳ 明朝"/>
          <w:color w:val="000000"/>
          <w:kern w:val="0"/>
        </w:rPr>
      </w:pPr>
      <w:r w:rsidRPr="0028759F">
        <w:rPr>
          <w:rFonts w:hAnsi="ＭＳ 明朝" w:hint="eastAsia"/>
          <w:color w:val="000000"/>
          <w:kern w:val="0"/>
          <w:sz w:val="28"/>
        </w:rPr>
        <w:t>構成</w:t>
      </w:r>
      <w:r>
        <w:rPr>
          <w:rFonts w:hAnsi="ＭＳ 明朝" w:hint="eastAsia"/>
          <w:color w:val="000000"/>
          <w:kern w:val="0"/>
          <w:sz w:val="28"/>
        </w:rPr>
        <w:t>企業</w:t>
      </w:r>
      <w:r w:rsidRPr="0028759F">
        <w:rPr>
          <w:rFonts w:hAnsi="ＭＳ 明朝" w:hint="eastAsia"/>
          <w:color w:val="000000"/>
          <w:kern w:val="0"/>
          <w:sz w:val="28"/>
        </w:rPr>
        <w:t>連絡先一覧</w:t>
      </w: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rPr>
      </w:pPr>
      <w:r w:rsidRPr="0028759F">
        <w:rPr>
          <w:rFonts w:hAnsi="ＭＳ 明朝" w:hint="eastAsia"/>
          <w:color w:val="000000"/>
        </w:rPr>
        <w:t>[　　　　　]グループ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gridCol w:w="2000"/>
        <w:gridCol w:w="5800"/>
      </w:tblGrid>
      <w:tr w:rsidR="006D2348" w:rsidRPr="0028759F" w:rsidTr="00397E10">
        <w:trPr>
          <w:cantSplit/>
          <w:jc w:val="center"/>
        </w:trPr>
        <w:tc>
          <w:tcPr>
            <w:tcW w:w="1600" w:type="dxa"/>
            <w:vMerge w:val="restart"/>
            <w:vAlign w:val="center"/>
          </w:tcPr>
          <w:p w:rsidR="006D2348" w:rsidRPr="0028759F" w:rsidRDefault="006D2348" w:rsidP="00397E10">
            <w:pPr>
              <w:jc w:val="center"/>
            </w:pPr>
            <w:r w:rsidRPr="0028759F">
              <w:rPr>
                <w:rFonts w:hint="eastAsia"/>
              </w:rPr>
              <w:t>代表企業</w:t>
            </w:r>
          </w:p>
        </w:tc>
        <w:tc>
          <w:tcPr>
            <w:tcW w:w="2000" w:type="dxa"/>
            <w:tcBorders>
              <w:bottom w:val="dotted" w:sz="4" w:space="0" w:color="auto"/>
            </w:tcBorders>
            <w:vAlign w:val="center"/>
          </w:tcPr>
          <w:p w:rsidR="006D2348" w:rsidRPr="0028759F" w:rsidRDefault="006D2348" w:rsidP="00397E10">
            <w:pPr>
              <w:jc w:val="center"/>
            </w:pPr>
            <w:r w:rsidRPr="006D2348">
              <w:rPr>
                <w:rFonts w:hint="eastAsia"/>
                <w:kern w:val="0"/>
                <w:fitText w:val="1470" w:id="833979139"/>
              </w:rPr>
              <w:t>商号または名称</w:t>
            </w:r>
          </w:p>
        </w:tc>
        <w:tc>
          <w:tcPr>
            <w:tcW w:w="5800" w:type="dxa"/>
            <w:tcBorders>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105"/>
                <w:kern w:val="0"/>
                <w:fitText w:val="1470" w:id="833979140"/>
              </w:rPr>
              <w:t>担当者</w:t>
            </w:r>
            <w:r w:rsidRPr="006D2348">
              <w:rPr>
                <w:rFonts w:hint="eastAsia"/>
                <w:kern w:val="0"/>
                <w:fitText w:val="1470" w:id="833979140"/>
              </w:rPr>
              <w:t>名</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525"/>
                <w:kern w:val="0"/>
                <w:fitText w:val="1470" w:id="833979141"/>
              </w:rPr>
              <w:t>所</w:t>
            </w:r>
            <w:r w:rsidRPr="006D2348">
              <w:rPr>
                <w:rFonts w:hint="eastAsia"/>
                <w:kern w:val="0"/>
                <w:fitText w:val="1470" w:id="833979141"/>
              </w:rPr>
              <w:t>属</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210"/>
                <w:kern w:val="0"/>
                <w:fitText w:val="1470" w:id="833979142"/>
              </w:rPr>
              <w:t>所在</w:t>
            </w:r>
            <w:r w:rsidRPr="006D2348">
              <w:rPr>
                <w:rFonts w:hint="eastAsia"/>
                <w:kern w:val="0"/>
                <w:fitText w:val="1470" w:id="833979142"/>
              </w:rPr>
              <w:t>地</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105"/>
                <w:kern w:val="0"/>
                <w:fitText w:val="1470" w:id="833979143"/>
              </w:rPr>
              <w:t>電話番</w:t>
            </w:r>
            <w:r w:rsidRPr="006D2348">
              <w:rPr>
                <w:rFonts w:hint="eastAsia"/>
                <w:kern w:val="0"/>
                <w:fitText w:val="1470" w:id="833979143"/>
              </w:rPr>
              <w:t>号</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120"/>
                <w:kern w:val="0"/>
                <w:fitText w:val="1470" w:id="833979144"/>
              </w:rPr>
              <w:t>FAX番</w:t>
            </w:r>
            <w:r w:rsidRPr="006D2348">
              <w:rPr>
                <w:rFonts w:hint="eastAsia"/>
                <w:spacing w:val="15"/>
                <w:kern w:val="0"/>
                <w:fitText w:val="1470" w:id="833979144"/>
              </w:rPr>
              <w:t>号</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tcBorders>
            <w:vAlign w:val="center"/>
          </w:tcPr>
          <w:p w:rsidR="006D2348" w:rsidRPr="0028759F" w:rsidRDefault="006D2348" w:rsidP="00397E10">
            <w:pPr>
              <w:jc w:val="center"/>
            </w:pPr>
            <w:r w:rsidRPr="006D2348">
              <w:rPr>
                <w:rFonts w:hint="eastAsia"/>
                <w:spacing w:val="15"/>
                <w:kern w:val="0"/>
                <w:fitText w:val="1470" w:id="833979145"/>
              </w:rPr>
              <w:t>電子ﾒｰﾙｱﾄﾞﾚ</w:t>
            </w:r>
            <w:r w:rsidRPr="006D2348">
              <w:rPr>
                <w:rFonts w:hint="eastAsia"/>
                <w:spacing w:val="45"/>
                <w:kern w:val="0"/>
                <w:fitText w:val="1470" w:id="833979145"/>
              </w:rPr>
              <w:t>ｽ</w:t>
            </w:r>
          </w:p>
        </w:tc>
        <w:tc>
          <w:tcPr>
            <w:tcW w:w="5800" w:type="dxa"/>
            <w:tcBorders>
              <w:top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restart"/>
            <w:vAlign w:val="center"/>
          </w:tcPr>
          <w:p w:rsidR="006D2348" w:rsidRPr="0028759F" w:rsidRDefault="006D2348" w:rsidP="00397E10">
            <w:pPr>
              <w:jc w:val="center"/>
            </w:pPr>
            <w:r w:rsidRPr="0028759F">
              <w:rPr>
                <w:rFonts w:hint="eastAsia"/>
              </w:rPr>
              <w:t>構成</w:t>
            </w:r>
            <w:r>
              <w:rPr>
                <w:rFonts w:hint="eastAsia"/>
              </w:rPr>
              <w:t>員</w:t>
            </w:r>
          </w:p>
        </w:tc>
        <w:tc>
          <w:tcPr>
            <w:tcW w:w="2000" w:type="dxa"/>
            <w:tcBorders>
              <w:bottom w:val="dotted" w:sz="4" w:space="0" w:color="auto"/>
            </w:tcBorders>
            <w:vAlign w:val="center"/>
          </w:tcPr>
          <w:p w:rsidR="006D2348" w:rsidRPr="0028759F" w:rsidRDefault="006D2348" w:rsidP="00397E10">
            <w:pPr>
              <w:jc w:val="center"/>
            </w:pPr>
            <w:r w:rsidRPr="006D2348">
              <w:rPr>
                <w:rFonts w:hint="eastAsia"/>
                <w:kern w:val="0"/>
                <w:fitText w:val="1470" w:id="833979146"/>
              </w:rPr>
              <w:t>商号または名称</w:t>
            </w:r>
          </w:p>
        </w:tc>
        <w:tc>
          <w:tcPr>
            <w:tcW w:w="5800" w:type="dxa"/>
            <w:tcBorders>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105"/>
                <w:kern w:val="0"/>
                <w:fitText w:val="1470" w:id="833979147"/>
              </w:rPr>
              <w:t>担当者</w:t>
            </w:r>
            <w:r w:rsidRPr="006D2348">
              <w:rPr>
                <w:rFonts w:hint="eastAsia"/>
                <w:kern w:val="0"/>
                <w:fitText w:val="1470" w:id="833979147"/>
              </w:rPr>
              <w:t>名</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525"/>
                <w:kern w:val="0"/>
                <w:fitText w:val="1470" w:id="833979148"/>
              </w:rPr>
              <w:t>所</w:t>
            </w:r>
            <w:r w:rsidRPr="006D2348">
              <w:rPr>
                <w:rFonts w:hint="eastAsia"/>
                <w:kern w:val="0"/>
                <w:fitText w:val="1470" w:id="833979148"/>
              </w:rPr>
              <w:t>属</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210"/>
                <w:kern w:val="0"/>
                <w:fitText w:val="1470" w:id="833979149"/>
              </w:rPr>
              <w:t>所在</w:t>
            </w:r>
            <w:r w:rsidRPr="006D2348">
              <w:rPr>
                <w:rFonts w:hint="eastAsia"/>
                <w:kern w:val="0"/>
                <w:fitText w:val="1470" w:id="833979149"/>
              </w:rPr>
              <w:t>地</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105"/>
                <w:kern w:val="0"/>
                <w:fitText w:val="1470" w:id="833979150"/>
              </w:rPr>
              <w:t>電話番</w:t>
            </w:r>
            <w:r w:rsidRPr="006D2348">
              <w:rPr>
                <w:rFonts w:hint="eastAsia"/>
                <w:kern w:val="0"/>
                <w:fitText w:val="1470" w:id="833979150"/>
              </w:rPr>
              <w:t>号</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120"/>
                <w:kern w:val="0"/>
                <w:fitText w:val="1470" w:id="833979151"/>
              </w:rPr>
              <w:t>FAX番</w:t>
            </w:r>
            <w:r w:rsidRPr="006D2348">
              <w:rPr>
                <w:rFonts w:hint="eastAsia"/>
                <w:spacing w:val="15"/>
                <w:kern w:val="0"/>
                <w:fitText w:val="1470" w:id="833979151"/>
              </w:rPr>
              <w:t>号</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tcBorders>
            <w:vAlign w:val="center"/>
          </w:tcPr>
          <w:p w:rsidR="006D2348" w:rsidRPr="0028759F" w:rsidRDefault="006D2348" w:rsidP="00397E10">
            <w:pPr>
              <w:jc w:val="center"/>
            </w:pPr>
            <w:r w:rsidRPr="006D2348">
              <w:rPr>
                <w:rFonts w:hint="eastAsia"/>
                <w:spacing w:val="15"/>
                <w:kern w:val="0"/>
                <w:fitText w:val="1470" w:id="833979152"/>
              </w:rPr>
              <w:t>電子ﾒｰﾙｱﾄﾞﾚ</w:t>
            </w:r>
            <w:r w:rsidRPr="006D2348">
              <w:rPr>
                <w:rFonts w:hint="eastAsia"/>
                <w:spacing w:val="45"/>
                <w:kern w:val="0"/>
                <w:fitText w:val="1470" w:id="833979152"/>
              </w:rPr>
              <w:t>ｽ</w:t>
            </w:r>
          </w:p>
        </w:tc>
        <w:tc>
          <w:tcPr>
            <w:tcW w:w="5800" w:type="dxa"/>
            <w:tcBorders>
              <w:top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restart"/>
            <w:vAlign w:val="center"/>
          </w:tcPr>
          <w:p w:rsidR="006D2348" w:rsidRPr="0028759F" w:rsidRDefault="006D2348" w:rsidP="00397E10">
            <w:pPr>
              <w:jc w:val="center"/>
            </w:pPr>
            <w:r w:rsidRPr="0028759F">
              <w:rPr>
                <w:rFonts w:hint="eastAsia"/>
              </w:rPr>
              <w:t>構成</w:t>
            </w:r>
            <w:r>
              <w:rPr>
                <w:rFonts w:hint="eastAsia"/>
              </w:rPr>
              <w:t>員</w:t>
            </w:r>
          </w:p>
        </w:tc>
        <w:tc>
          <w:tcPr>
            <w:tcW w:w="2000" w:type="dxa"/>
            <w:tcBorders>
              <w:bottom w:val="dotted" w:sz="4" w:space="0" w:color="auto"/>
            </w:tcBorders>
            <w:vAlign w:val="center"/>
          </w:tcPr>
          <w:p w:rsidR="006D2348" w:rsidRPr="0028759F" w:rsidRDefault="006D2348" w:rsidP="00397E10">
            <w:pPr>
              <w:jc w:val="center"/>
            </w:pPr>
            <w:r w:rsidRPr="006D2348">
              <w:rPr>
                <w:rFonts w:hint="eastAsia"/>
                <w:kern w:val="0"/>
                <w:fitText w:val="1470" w:id="833979136"/>
              </w:rPr>
              <w:t>商号または名称</w:t>
            </w:r>
          </w:p>
        </w:tc>
        <w:tc>
          <w:tcPr>
            <w:tcW w:w="5800" w:type="dxa"/>
            <w:tcBorders>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105"/>
                <w:kern w:val="0"/>
                <w:fitText w:val="1470" w:id="833979137"/>
              </w:rPr>
              <w:t>担当者</w:t>
            </w:r>
            <w:r w:rsidRPr="006D2348">
              <w:rPr>
                <w:rFonts w:hint="eastAsia"/>
                <w:kern w:val="0"/>
                <w:fitText w:val="1470" w:id="833979137"/>
              </w:rPr>
              <w:t>名</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525"/>
                <w:kern w:val="0"/>
                <w:fitText w:val="1470" w:id="833979138"/>
              </w:rPr>
              <w:t>所</w:t>
            </w:r>
            <w:r w:rsidRPr="006D2348">
              <w:rPr>
                <w:rFonts w:hint="eastAsia"/>
                <w:kern w:val="0"/>
                <w:fitText w:val="1470" w:id="833979138"/>
              </w:rPr>
              <w:t>属</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210"/>
                <w:kern w:val="0"/>
                <w:fitText w:val="1470" w:id="833979139"/>
              </w:rPr>
              <w:t>所在</w:t>
            </w:r>
            <w:r w:rsidRPr="006D2348">
              <w:rPr>
                <w:rFonts w:hint="eastAsia"/>
                <w:kern w:val="0"/>
                <w:fitText w:val="1470" w:id="833979139"/>
              </w:rPr>
              <w:t>地</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105"/>
                <w:kern w:val="0"/>
                <w:fitText w:val="1470" w:id="833979140"/>
              </w:rPr>
              <w:t>電話番</w:t>
            </w:r>
            <w:r w:rsidRPr="006D2348">
              <w:rPr>
                <w:rFonts w:hint="eastAsia"/>
                <w:kern w:val="0"/>
                <w:fitText w:val="1470" w:id="833979140"/>
              </w:rPr>
              <w:t>号</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120"/>
                <w:kern w:val="0"/>
                <w:fitText w:val="1470" w:id="833979141"/>
              </w:rPr>
              <w:t>FAX番</w:t>
            </w:r>
            <w:r w:rsidRPr="006D2348">
              <w:rPr>
                <w:rFonts w:hint="eastAsia"/>
                <w:spacing w:val="15"/>
                <w:kern w:val="0"/>
                <w:fitText w:val="1470" w:id="833979141"/>
              </w:rPr>
              <w:t>号</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15"/>
                <w:kern w:val="0"/>
                <w:fitText w:val="1470" w:id="833979142"/>
              </w:rPr>
              <w:t>電子ﾒｰﾙｱﾄﾞﾚ</w:t>
            </w:r>
            <w:r w:rsidRPr="006D2348">
              <w:rPr>
                <w:rFonts w:hint="eastAsia"/>
                <w:spacing w:val="45"/>
                <w:kern w:val="0"/>
                <w:fitText w:val="1470" w:id="833979142"/>
              </w:rPr>
              <w:t>ｽ</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restart"/>
            <w:vAlign w:val="center"/>
          </w:tcPr>
          <w:p w:rsidR="006D2348" w:rsidRPr="0028759F" w:rsidRDefault="006D2348" w:rsidP="00397E10">
            <w:pPr>
              <w:jc w:val="center"/>
            </w:pPr>
            <w:r w:rsidRPr="0028759F">
              <w:rPr>
                <w:rFonts w:hint="eastAsia"/>
              </w:rPr>
              <w:t>協力</w:t>
            </w:r>
            <w:r>
              <w:rPr>
                <w:rFonts w:hint="eastAsia"/>
              </w:rPr>
              <w:t>会社</w:t>
            </w:r>
          </w:p>
        </w:tc>
        <w:tc>
          <w:tcPr>
            <w:tcW w:w="2000" w:type="dxa"/>
            <w:tcBorders>
              <w:bottom w:val="dotted" w:sz="4" w:space="0" w:color="auto"/>
            </w:tcBorders>
            <w:vAlign w:val="center"/>
          </w:tcPr>
          <w:p w:rsidR="006D2348" w:rsidRPr="0028759F" w:rsidRDefault="006D2348" w:rsidP="00397E10">
            <w:pPr>
              <w:jc w:val="center"/>
            </w:pPr>
            <w:r w:rsidRPr="006D2348">
              <w:rPr>
                <w:rFonts w:hint="eastAsia"/>
                <w:kern w:val="0"/>
                <w:fitText w:val="1470" w:id="833979143"/>
              </w:rPr>
              <w:t>商号または名称</w:t>
            </w:r>
          </w:p>
        </w:tc>
        <w:tc>
          <w:tcPr>
            <w:tcW w:w="5800" w:type="dxa"/>
            <w:tcBorders>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105"/>
                <w:kern w:val="0"/>
                <w:fitText w:val="1470" w:id="833979144"/>
              </w:rPr>
              <w:t>担当者</w:t>
            </w:r>
            <w:r w:rsidRPr="006D2348">
              <w:rPr>
                <w:rFonts w:hint="eastAsia"/>
                <w:kern w:val="0"/>
                <w:fitText w:val="1470" w:id="833979144"/>
              </w:rPr>
              <w:t>名</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525"/>
                <w:kern w:val="0"/>
                <w:fitText w:val="1470" w:id="833979145"/>
              </w:rPr>
              <w:t>所</w:t>
            </w:r>
            <w:r w:rsidRPr="006D2348">
              <w:rPr>
                <w:rFonts w:hint="eastAsia"/>
                <w:kern w:val="0"/>
                <w:fitText w:val="1470" w:id="833979145"/>
              </w:rPr>
              <w:t>属</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210"/>
                <w:kern w:val="0"/>
                <w:fitText w:val="1470" w:id="833979146"/>
              </w:rPr>
              <w:t>所在</w:t>
            </w:r>
            <w:r w:rsidRPr="006D2348">
              <w:rPr>
                <w:rFonts w:hint="eastAsia"/>
                <w:kern w:val="0"/>
                <w:fitText w:val="1470" w:id="833979146"/>
              </w:rPr>
              <w:t>地</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105"/>
                <w:kern w:val="0"/>
                <w:fitText w:val="1470" w:id="833979147"/>
              </w:rPr>
              <w:t>電話番</w:t>
            </w:r>
            <w:r w:rsidRPr="006D2348">
              <w:rPr>
                <w:rFonts w:hint="eastAsia"/>
                <w:kern w:val="0"/>
                <w:fitText w:val="1470" w:id="833979147"/>
              </w:rPr>
              <w:t>号</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120"/>
                <w:kern w:val="0"/>
                <w:fitText w:val="1470" w:id="833979148"/>
              </w:rPr>
              <w:t>FAX番</w:t>
            </w:r>
            <w:r w:rsidRPr="006D2348">
              <w:rPr>
                <w:rFonts w:hint="eastAsia"/>
                <w:spacing w:val="15"/>
                <w:kern w:val="0"/>
                <w:fitText w:val="1470" w:id="833979148"/>
              </w:rPr>
              <w:t>号</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tcBorders>
              <w:bottom w:val="single" w:sz="4" w:space="0" w:color="auto"/>
            </w:tcBorders>
            <w:vAlign w:val="center"/>
          </w:tcPr>
          <w:p w:rsidR="006D2348" w:rsidRPr="0028759F" w:rsidRDefault="006D2348" w:rsidP="00397E10">
            <w:pPr>
              <w:jc w:val="center"/>
            </w:pPr>
          </w:p>
        </w:tc>
        <w:tc>
          <w:tcPr>
            <w:tcW w:w="2000" w:type="dxa"/>
            <w:tcBorders>
              <w:top w:val="dotted" w:sz="4" w:space="0" w:color="auto"/>
              <w:bottom w:val="single" w:sz="4" w:space="0" w:color="auto"/>
            </w:tcBorders>
            <w:vAlign w:val="center"/>
          </w:tcPr>
          <w:p w:rsidR="006D2348" w:rsidRPr="0028759F" w:rsidRDefault="006D2348" w:rsidP="00397E10">
            <w:pPr>
              <w:jc w:val="center"/>
            </w:pPr>
            <w:r w:rsidRPr="006D2348">
              <w:rPr>
                <w:rFonts w:hint="eastAsia"/>
                <w:spacing w:val="15"/>
                <w:kern w:val="0"/>
                <w:fitText w:val="1470" w:id="833979149"/>
              </w:rPr>
              <w:t>電子ﾒｰﾙｱﾄﾞﾚ</w:t>
            </w:r>
            <w:r w:rsidRPr="006D2348">
              <w:rPr>
                <w:rFonts w:hint="eastAsia"/>
                <w:spacing w:val="45"/>
                <w:kern w:val="0"/>
                <w:fitText w:val="1470" w:id="833979149"/>
              </w:rPr>
              <w:t>ｽ</w:t>
            </w:r>
          </w:p>
        </w:tc>
        <w:tc>
          <w:tcPr>
            <w:tcW w:w="5800" w:type="dxa"/>
            <w:tcBorders>
              <w:top w:val="dotted" w:sz="4" w:space="0" w:color="auto"/>
              <w:bottom w:val="single" w:sz="4" w:space="0" w:color="auto"/>
            </w:tcBorders>
            <w:vAlign w:val="center"/>
          </w:tcPr>
          <w:p w:rsidR="006D2348" w:rsidRPr="0028759F" w:rsidRDefault="006D2348" w:rsidP="00397E10"/>
        </w:tc>
      </w:tr>
      <w:tr w:rsidR="006D2348" w:rsidRPr="0028759F" w:rsidTr="00397E10">
        <w:trPr>
          <w:cantSplit/>
          <w:jc w:val="center"/>
        </w:trPr>
        <w:tc>
          <w:tcPr>
            <w:tcW w:w="1600" w:type="dxa"/>
            <w:vMerge w:val="restart"/>
            <w:vAlign w:val="center"/>
          </w:tcPr>
          <w:p w:rsidR="006D2348" w:rsidRPr="0028759F" w:rsidRDefault="006D2348" w:rsidP="00397E10">
            <w:pPr>
              <w:jc w:val="center"/>
            </w:pPr>
            <w:r w:rsidRPr="0028759F">
              <w:rPr>
                <w:rFonts w:hint="eastAsia"/>
              </w:rPr>
              <w:t>協力</w:t>
            </w:r>
            <w:r>
              <w:rPr>
                <w:rFonts w:hint="eastAsia"/>
              </w:rPr>
              <w:t>会社</w:t>
            </w:r>
          </w:p>
        </w:tc>
        <w:tc>
          <w:tcPr>
            <w:tcW w:w="2000" w:type="dxa"/>
            <w:tcBorders>
              <w:bottom w:val="dotted" w:sz="4" w:space="0" w:color="auto"/>
            </w:tcBorders>
            <w:vAlign w:val="center"/>
          </w:tcPr>
          <w:p w:rsidR="006D2348" w:rsidRPr="0028759F" w:rsidRDefault="006D2348" w:rsidP="00397E10">
            <w:pPr>
              <w:jc w:val="center"/>
            </w:pPr>
            <w:r w:rsidRPr="006D2348">
              <w:rPr>
                <w:rFonts w:hint="eastAsia"/>
                <w:kern w:val="0"/>
                <w:fitText w:val="1470" w:id="833979150"/>
              </w:rPr>
              <w:t>商号または名称</w:t>
            </w:r>
          </w:p>
        </w:tc>
        <w:tc>
          <w:tcPr>
            <w:tcW w:w="5800" w:type="dxa"/>
            <w:tcBorders>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105"/>
                <w:kern w:val="0"/>
                <w:fitText w:val="1470" w:id="833979151"/>
              </w:rPr>
              <w:t>担当者</w:t>
            </w:r>
            <w:r w:rsidRPr="006D2348">
              <w:rPr>
                <w:rFonts w:hint="eastAsia"/>
                <w:kern w:val="0"/>
                <w:fitText w:val="1470" w:id="833979151"/>
              </w:rPr>
              <w:t>名</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525"/>
                <w:kern w:val="0"/>
                <w:fitText w:val="1470" w:id="833979152"/>
              </w:rPr>
              <w:t>所</w:t>
            </w:r>
            <w:r w:rsidRPr="006D2348">
              <w:rPr>
                <w:rFonts w:hint="eastAsia"/>
                <w:kern w:val="0"/>
                <w:fitText w:val="1470" w:id="833979152"/>
              </w:rPr>
              <w:t>属</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210"/>
                <w:kern w:val="0"/>
                <w:fitText w:val="1470" w:id="833979136"/>
              </w:rPr>
              <w:t>所在</w:t>
            </w:r>
            <w:r w:rsidRPr="006D2348">
              <w:rPr>
                <w:rFonts w:hint="eastAsia"/>
                <w:kern w:val="0"/>
                <w:fitText w:val="1470" w:id="833979136"/>
              </w:rPr>
              <w:t>地</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105"/>
                <w:kern w:val="0"/>
                <w:fitText w:val="1470" w:id="833979137"/>
              </w:rPr>
              <w:t>電話番</w:t>
            </w:r>
            <w:r w:rsidRPr="006D2348">
              <w:rPr>
                <w:rFonts w:hint="eastAsia"/>
                <w:kern w:val="0"/>
                <w:fitText w:val="1470" w:id="833979137"/>
              </w:rPr>
              <w:t>号</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vAlign w:val="center"/>
          </w:tcPr>
          <w:p w:rsidR="006D2348" w:rsidRPr="0028759F" w:rsidRDefault="006D2348" w:rsidP="00397E10">
            <w:pPr>
              <w:jc w:val="center"/>
            </w:pPr>
          </w:p>
        </w:tc>
        <w:tc>
          <w:tcPr>
            <w:tcW w:w="2000" w:type="dxa"/>
            <w:tcBorders>
              <w:top w:val="dotted" w:sz="4" w:space="0" w:color="auto"/>
              <w:bottom w:val="dotted" w:sz="4" w:space="0" w:color="auto"/>
            </w:tcBorders>
            <w:vAlign w:val="center"/>
          </w:tcPr>
          <w:p w:rsidR="006D2348" w:rsidRPr="0028759F" w:rsidRDefault="006D2348" w:rsidP="00397E10">
            <w:pPr>
              <w:jc w:val="center"/>
            </w:pPr>
            <w:r w:rsidRPr="006D2348">
              <w:rPr>
                <w:rFonts w:hint="eastAsia"/>
                <w:spacing w:val="120"/>
                <w:kern w:val="0"/>
                <w:fitText w:val="1470" w:id="833979138"/>
              </w:rPr>
              <w:t>FAX番</w:t>
            </w:r>
            <w:r w:rsidRPr="006D2348">
              <w:rPr>
                <w:rFonts w:hint="eastAsia"/>
                <w:spacing w:val="15"/>
                <w:kern w:val="0"/>
                <w:fitText w:val="1470" w:id="833979138"/>
              </w:rPr>
              <w:t>号</w:t>
            </w:r>
          </w:p>
        </w:tc>
        <w:tc>
          <w:tcPr>
            <w:tcW w:w="5800" w:type="dxa"/>
            <w:tcBorders>
              <w:top w:val="dotted" w:sz="4" w:space="0" w:color="auto"/>
              <w:bottom w:val="dotted" w:sz="4" w:space="0" w:color="auto"/>
            </w:tcBorders>
            <w:vAlign w:val="center"/>
          </w:tcPr>
          <w:p w:rsidR="006D2348" w:rsidRPr="0028759F" w:rsidRDefault="006D2348" w:rsidP="00397E10"/>
        </w:tc>
      </w:tr>
      <w:tr w:rsidR="006D2348" w:rsidRPr="0028759F" w:rsidTr="00397E10">
        <w:trPr>
          <w:cantSplit/>
          <w:jc w:val="center"/>
        </w:trPr>
        <w:tc>
          <w:tcPr>
            <w:tcW w:w="1600" w:type="dxa"/>
            <w:vMerge/>
            <w:tcBorders>
              <w:bottom w:val="single" w:sz="4" w:space="0" w:color="auto"/>
            </w:tcBorders>
            <w:vAlign w:val="center"/>
          </w:tcPr>
          <w:p w:rsidR="006D2348" w:rsidRPr="0028759F" w:rsidRDefault="006D2348" w:rsidP="00397E10">
            <w:pPr>
              <w:jc w:val="center"/>
            </w:pPr>
          </w:p>
        </w:tc>
        <w:tc>
          <w:tcPr>
            <w:tcW w:w="2000" w:type="dxa"/>
            <w:tcBorders>
              <w:top w:val="dotted" w:sz="4" w:space="0" w:color="auto"/>
              <w:bottom w:val="single" w:sz="4" w:space="0" w:color="auto"/>
            </w:tcBorders>
            <w:vAlign w:val="center"/>
          </w:tcPr>
          <w:p w:rsidR="006D2348" w:rsidRPr="0028759F" w:rsidRDefault="006D2348" w:rsidP="00397E10">
            <w:pPr>
              <w:jc w:val="center"/>
            </w:pPr>
            <w:r w:rsidRPr="006D2348">
              <w:rPr>
                <w:rFonts w:hint="eastAsia"/>
                <w:spacing w:val="15"/>
                <w:kern w:val="0"/>
                <w:fitText w:val="1470" w:id="833979139"/>
              </w:rPr>
              <w:t>電子ﾒｰﾙｱﾄﾞﾚ</w:t>
            </w:r>
            <w:r w:rsidRPr="006D2348">
              <w:rPr>
                <w:rFonts w:hint="eastAsia"/>
                <w:spacing w:val="45"/>
                <w:kern w:val="0"/>
                <w:fitText w:val="1470" w:id="833979139"/>
              </w:rPr>
              <w:t>ｽ</w:t>
            </w:r>
          </w:p>
        </w:tc>
        <w:tc>
          <w:tcPr>
            <w:tcW w:w="5800" w:type="dxa"/>
            <w:tcBorders>
              <w:top w:val="dotted" w:sz="4" w:space="0" w:color="auto"/>
              <w:bottom w:val="single" w:sz="4" w:space="0" w:color="auto"/>
            </w:tcBorders>
            <w:vAlign w:val="center"/>
          </w:tcPr>
          <w:p w:rsidR="006D2348" w:rsidRPr="0028759F" w:rsidRDefault="006D2348" w:rsidP="00397E10"/>
        </w:tc>
      </w:tr>
    </w:tbl>
    <w:p w:rsidR="006D2348" w:rsidRPr="0028759F" w:rsidRDefault="006D2348" w:rsidP="006D2348">
      <w:pPr>
        <w:ind w:leftChars="57" w:left="120"/>
        <w:rPr>
          <w:rFonts w:hAnsi="ＭＳ 明朝"/>
          <w:color w:val="000000"/>
          <w:sz w:val="20"/>
        </w:rPr>
      </w:pPr>
      <w:r w:rsidRPr="0028759F">
        <w:rPr>
          <w:rFonts w:hAnsi="ＭＳ 明朝" w:hint="eastAsia"/>
          <w:color w:val="000000"/>
          <w:sz w:val="20"/>
        </w:rPr>
        <w:t>※　行が不足する場合は</w:t>
      </w:r>
      <w:r>
        <w:rPr>
          <w:rFonts w:hAnsi="ＭＳ 明朝" w:hint="eastAsia"/>
          <w:color w:val="000000"/>
          <w:sz w:val="20"/>
        </w:rPr>
        <w:t>、</w:t>
      </w:r>
      <w:r w:rsidRPr="0028759F">
        <w:rPr>
          <w:rFonts w:hAnsi="ＭＳ 明朝" w:hint="eastAsia"/>
          <w:color w:val="000000"/>
          <w:sz w:val="20"/>
        </w:rPr>
        <w:t>適宜追加して</w:t>
      </w:r>
      <w:r>
        <w:rPr>
          <w:rFonts w:hAnsi="ＭＳ 明朝" w:hint="eastAsia"/>
          <w:color w:val="000000"/>
          <w:sz w:val="20"/>
        </w:rPr>
        <w:t>ください</w:t>
      </w:r>
      <w:r w:rsidRPr="0028759F">
        <w:rPr>
          <w:rFonts w:hAnsi="ＭＳ 明朝" w:hint="eastAsia"/>
          <w:color w:val="000000"/>
          <w:sz w:val="20"/>
        </w:rPr>
        <w:t>。複数ページにわたっても</w:t>
      </w:r>
      <w:r>
        <w:rPr>
          <w:rFonts w:hAnsi="ＭＳ 明朝" w:hint="eastAsia"/>
          <w:color w:val="000000"/>
          <w:sz w:val="20"/>
        </w:rPr>
        <w:t>構いません</w:t>
      </w:r>
      <w:r w:rsidRPr="0028759F">
        <w:rPr>
          <w:rFonts w:hAnsi="ＭＳ 明朝" w:hint="eastAsia"/>
          <w:color w:val="000000"/>
          <w:sz w:val="20"/>
        </w:rPr>
        <w:t>。</w:t>
      </w:r>
    </w:p>
    <w:p w:rsidR="006D2348" w:rsidRPr="008C53F4" w:rsidRDefault="006D2348" w:rsidP="006D2348">
      <w:pPr>
        <w:rPr>
          <w:rFonts w:hAnsi="ＭＳ 明朝"/>
          <w:color w:val="000000"/>
        </w:rPr>
      </w:pPr>
    </w:p>
    <w:p w:rsidR="006D2348" w:rsidRPr="0028759F" w:rsidRDefault="006D2348" w:rsidP="006D2348">
      <w:pPr>
        <w:rPr>
          <w:rFonts w:hAnsi="ＭＳ 明朝"/>
          <w:color w:val="000000"/>
          <w:kern w:val="0"/>
        </w:rPr>
      </w:pPr>
      <w:r w:rsidRPr="0028759F">
        <w:rPr>
          <w:rFonts w:hAnsi="ＭＳ 明朝"/>
          <w:color w:val="00000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Pr>
          <w:rFonts w:hAnsi="ＭＳ 明朝" w:hint="eastAsia"/>
          <w:color w:val="000000"/>
          <w:kern w:val="0"/>
        </w:rPr>
        <w:t>-1</w:t>
      </w:r>
      <w:r w:rsidRPr="0028759F">
        <w:rPr>
          <w:rFonts w:hAnsi="ＭＳ 明朝" w:hint="eastAsia"/>
          <w:color w:val="000000"/>
          <w:kern w:val="0"/>
        </w:rPr>
        <w:t>）</w:t>
      </w:r>
    </w:p>
    <w:p w:rsidR="006D2348" w:rsidRPr="0028759F" w:rsidRDefault="006D2348" w:rsidP="006D2348">
      <w:pPr>
        <w:widowControl/>
        <w:overflowPunct w:val="0"/>
        <w:topLinePunct/>
        <w:adjustRightInd w:val="0"/>
        <w:spacing w:line="280" w:lineRule="atLeast"/>
        <w:textAlignment w:val="baseline"/>
        <w:rPr>
          <w:rFonts w:hAnsi="ＭＳ 明朝"/>
          <w:color w:val="000000"/>
        </w:rPr>
      </w:pPr>
    </w:p>
    <w:p w:rsidR="006D2348" w:rsidRPr="0028759F" w:rsidRDefault="006D2348" w:rsidP="006D2348">
      <w:pPr>
        <w:rPr>
          <w:color w:val="000000"/>
        </w:rPr>
      </w:pPr>
    </w:p>
    <w:p w:rsidR="006D2348" w:rsidRPr="0028759F" w:rsidRDefault="006D2348" w:rsidP="006D2348">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27</w:t>
      </w:r>
      <w:r w:rsidRPr="0028759F">
        <w:rPr>
          <w:rFonts w:hAnsi="ＭＳ 明朝" w:hint="eastAsia"/>
          <w:color w:val="000000"/>
          <w:kern w:val="0"/>
        </w:rPr>
        <w:t>年　　月　　日</w:t>
      </w: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jc w:val="center"/>
        <w:rPr>
          <w:rFonts w:hAnsi="ＭＳ 明朝"/>
          <w:color w:val="000000"/>
          <w:kern w:val="0"/>
          <w:sz w:val="28"/>
        </w:rPr>
      </w:pPr>
      <w:r w:rsidRPr="0028759F">
        <w:rPr>
          <w:rFonts w:hAnsi="ＭＳ 明朝" w:hint="eastAsia"/>
          <w:color w:val="000000"/>
          <w:kern w:val="0"/>
          <w:sz w:val="28"/>
        </w:rPr>
        <w:t>委　任　状</w:t>
      </w:r>
      <w:r>
        <w:rPr>
          <w:rFonts w:hAnsi="ＭＳ 明朝" w:hint="eastAsia"/>
          <w:color w:val="000000"/>
          <w:kern w:val="0"/>
          <w:sz w:val="28"/>
        </w:rPr>
        <w:t>（代　表　企　業）</w:t>
      </w: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r>
        <w:rPr>
          <w:rFonts w:hAnsi="ＭＳ 明朝" w:hint="eastAsia"/>
          <w:color w:val="000000"/>
          <w:kern w:val="0"/>
        </w:rPr>
        <w:t>（あて先）　川西</w:t>
      </w:r>
      <w:r w:rsidRPr="0028759F">
        <w:rPr>
          <w:rFonts w:hAnsi="ＭＳ 明朝" w:hint="eastAsia"/>
          <w:color w:val="000000"/>
          <w:kern w:val="0"/>
        </w:rPr>
        <w:t>市長</w:t>
      </w:r>
    </w:p>
    <w:p w:rsidR="006D2348" w:rsidRPr="0028759F" w:rsidRDefault="006D2348" w:rsidP="006D2348">
      <w:pPr>
        <w:rPr>
          <w:rFonts w:hAnsi="ＭＳ 明朝"/>
          <w:color w:val="000000"/>
          <w:kern w:val="0"/>
        </w:rPr>
      </w:pPr>
    </w:p>
    <w:p w:rsidR="006D2348" w:rsidRPr="0028759F" w:rsidRDefault="006D2348" w:rsidP="006D2348"/>
    <w:p w:rsidR="006D2348" w:rsidRPr="0028759F" w:rsidRDefault="006D2348" w:rsidP="006D2348">
      <w:pPr>
        <w:ind w:leftChars="1600" w:left="3360"/>
      </w:pPr>
      <w:r>
        <w:rPr>
          <w:rFonts w:hint="eastAsia"/>
        </w:rPr>
        <w:t>（</w:t>
      </w:r>
      <w:r w:rsidRPr="0028759F">
        <w:rPr>
          <w:rFonts w:hint="eastAsia"/>
        </w:rPr>
        <w:t>入札参加グループの</w:t>
      </w:r>
      <w:r>
        <w:rPr>
          <w:rFonts w:hint="eastAsia"/>
        </w:rPr>
        <w:t>【</w:t>
      </w:r>
      <w:r w:rsidRPr="0028759F">
        <w:rPr>
          <w:rFonts w:hint="eastAsia"/>
        </w:rPr>
        <w:t>構成員</w:t>
      </w:r>
      <w:r>
        <w:rPr>
          <w:rFonts w:hint="eastAsia"/>
        </w:rPr>
        <w:t>または協力会社】）</w:t>
      </w:r>
    </w:p>
    <w:p w:rsidR="006D2348" w:rsidRPr="0028759F" w:rsidRDefault="006D2348" w:rsidP="006D2348">
      <w:pPr>
        <w:tabs>
          <w:tab w:val="left" w:pos="455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spacing w:val="210"/>
          <w:kern w:val="0"/>
          <w:fitText w:val="1470" w:id="833979140"/>
        </w:rPr>
        <w:t>所在</w:t>
      </w:r>
      <w:r w:rsidRPr="006D2348">
        <w:rPr>
          <w:rFonts w:hAnsi="ＭＳ 明朝" w:hint="eastAsia"/>
          <w:color w:val="000000"/>
          <w:kern w:val="0"/>
          <w:fitText w:val="1470" w:id="833979140"/>
        </w:rPr>
        <w:t>地</w:t>
      </w:r>
    </w:p>
    <w:p w:rsidR="006D2348" w:rsidRPr="0028759F" w:rsidRDefault="006D2348" w:rsidP="006D2348">
      <w:pPr>
        <w:tabs>
          <w:tab w:val="left" w:pos="4564"/>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kern w:val="0"/>
          <w:fitText w:val="1470" w:id="833979141"/>
        </w:rPr>
        <w:t>商号または名称</w:t>
      </w:r>
    </w:p>
    <w:p w:rsidR="006D2348" w:rsidRPr="0028759F" w:rsidRDefault="006D2348" w:rsidP="006D2348">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6D2348">
        <w:rPr>
          <w:rFonts w:hAnsi="ＭＳ 明朝" w:hint="eastAsia"/>
          <w:color w:val="000000"/>
          <w:spacing w:val="21"/>
          <w:kern w:val="0"/>
          <w:fitText w:val="1470" w:id="833979142"/>
        </w:rPr>
        <w:t>代表者職氏</w:t>
      </w:r>
      <w:r w:rsidRPr="006D2348">
        <w:rPr>
          <w:rFonts w:hAnsi="ＭＳ 明朝" w:hint="eastAsia"/>
          <w:color w:val="000000"/>
          <w:kern w:val="0"/>
          <w:fitText w:val="1470" w:id="833979142"/>
        </w:rPr>
        <w:t>名</w:t>
      </w:r>
      <w:r w:rsidRPr="0028759F">
        <w:rPr>
          <w:rFonts w:hAnsi="ＭＳ 明朝" w:hint="eastAsia"/>
          <w:color w:val="000000"/>
        </w:rPr>
        <w:tab/>
        <w:t>印</w:t>
      </w: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ind w:firstLineChars="100" w:firstLine="210"/>
      </w:pPr>
      <w:r>
        <w:rPr>
          <w:rFonts w:hint="eastAsia"/>
        </w:rPr>
        <w:t>【入札参加グループ名】</w:t>
      </w:r>
      <w:r w:rsidRPr="0028759F">
        <w:rPr>
          <w:rFonts w:hint="eastAsia"/>
        </w:rPr>
        <w:t>の</w:t>
      </w:r>
      <w:r>
        <w:rPr>
          <w:rFonts w:hint="eastAsia"/>
        </w:rPr>
        <w:t>【</w:t>
      </w:r>
      <w:r w:rsidRPr="0028759F">
        <w:rPr>
          <w:rFonts w:hint="eastAsia"/>
        </w:rPr>
        <w:t>構成員</w:t>
      </w:r>
      <w:r>
        <w:rPr>
          <w:rFonts w:hint="eastAsia"/>
        </w:rPr>
        <w:t>または協力会社】</w:t>
      </w:r>
      <w:r w:rsidRPr="0028759F">
        <w:rPr>
          <w:rFonts w:hint="eastAsia"/>
        </w:rPr>
        <w:t>である私は</w:t>
      </w:r>
      <w:r>
        <w:rPr>
          <w:rFonts w:hint="eastAsia"/>
        </w:rPr>
        <w:t>【代表企業名】</w:t>
      </w:r>
      <w:r w:rsidRPr="0028759F">
        <w:rPr>
          <w:rFonts w:hint="eastAsia"/>
        </w:rPr>
        <w:t>を代表人と定め</w:t>
      </w:r>
      <w:r>
        <w:rPr>
          <w:rFonts w:hint="eastAsia"/>
        </w:rPr>
        <w:t>、</w:t>
      </w:r>
      <w:r w:rsidRPr="0028759F">
        <w:rPr>
          <w:rFonts w:hint="eastAsia"/>
        </w:rPr>
        <w:t>「</w:t>
      </w:r>
      <w:r w:rsidRPr="007636E6">
        <w:rPr>
          <w:rFonts w:hint="eastAsia"/>
        </w:rPr>
        <w:t>川西市低炭素型複合施設整備に伴うPFI事業</w:t>
      </w:r>
      <w:r w:rsidRPr="0028759F">
        <w:rPr>
          <w:rFonts w:hAnsi="ＭＳ 明朝" w:hint="eastAsia"/>
        </w:rPr>
        <w:t>」に係る入札に関する下記の権限を委任いたします。</w:t>
      </w:r>
    </w:p>
    <w:p w:rsidR="006D2348" w:rsidRPr="0028759F" w:rsidRDefault="006D2348" w:rsidP="006D2348"/>
    <w:p w:rsidR="006D2348" w:rsidRPr="002730E3" w:rsidRDefault="006D2348" w:rsidP="006D2348"/>
    <w:p w:rsidR="006D2348" w:rsidRPr="0028759F" w:rsidRDefault="006D2348" w:rsidP="006D2348">
      <w:pPr>
        <w:jc w:val="center"/>
      </w:pPr>
      <w:r w:rsidRPr="0028759F">
        <w:rPr>
          <w:rFonts w:hint="eastAsia"/>
        </w:rPr>
        <w:t>記</w:t>
      </w:r>
    </w:p>
    <w:p w:rsidR="006D2348" w:rsidRPr="0028759F" w:rsidRDefault="006D2348" w:rsidP="006D2348"/>
    <w:p w:rsidR="006D2348" w:rsidRPr="0028759F" w:rsidRDefault="006D2348" w:rsidP="006D2348"/>
    <w:p w:rsidR="006D2348" w:rsidRDefault="006D2348" w:rsidP="006D2348">
      <w:r w:rsidRPr="006D2348">
        <w:rPr>
          <w:rFonts w:hint="eastAsia"/>
          <w:kern w:val="0"/>
          <w:fitText w:val="840" w:id="833979143"/>
        </w:rPr>
        <w:t>委任事項</w:t>
      </w:r>
    </w:p>
    <w:p w:rsidR="006D2348" w:rsidRPr="0028759F" w:rsidRDefault="006D2348" w:rsidP="006D2348">
      <w:pPr>
        <w:ind w:firstLineChars="100" w:firstLine="210"/>
      </w:pPr>
      <w:r>
        <w:rPr>
          <w:rFonts w:hint="eastAsia"/>
        </w:rPr>
        <w:t>１</w:t>
      </w:r>
      <w:r w:rsidRPr="0028759F">
        <w:rPr>
          <w:rFonts w:hint="eastAsia"/>
        </w:rPr>
        <w:t xml:space="preserve">　下記事業に関する入札参加表明について</w:t>
      </w:r>
    </w:p>
    <w:p w:rsidR="006D2348" w:rsidRPr="0028759F" w:rsidRDefault="006D2348" w:rsidP="006D2348">
      <w:pPr>
        <w:ind w:firstLineChars="100" w:firstLine="210"/>
      </w:pPr>
      <w:r>
        <w:rPr>
          <w:rFonts w:hint="eastAsia"/>
        </w:rPr>
        <w:t>２</w:t>
      </w:r>
      <w:r w:rsidRPr="0028759F">
        <w:rPr>
          <w:rFonts w:hint="eastAsia"/>
        </w:rPr>
        <w:t xml:space="preserve">　下記事業に関する入札参加資格申請について</w:t>
      </w:r>
    </w:p>
    <w:p w:rsidR="006D2348" w:rsidRPr="0028759F" w:rsidRDefault="006D2348" w:rsidP="006D2348">
      <w:pPr>
        <w:ind w:firstLineChars="100" w:firstLine="210"/>
      </w:pPr>
      <w:r>
        <w:rPr>
          <w:rFonts w:hint="eastAsia"/>
        </w:rPr>
        <w:t>３</w:t>
      </w:r>
      <w:r w:rsidRPr="0028759F">
        <w:rPr>
          <w:rFonts w:hint="eastAsia"/>
        </w:rPr>
        <w:t xml:space="preserve">　下記事業に関する入札辞退について</w:t>
      </w:r>
    </w:p>
    <w:p w:rsidR="006D2348" w:rsidRPr="0028759F" w:rsidRDefault="006D2348" w:rsidP="006D2348">
      <w:pPr>
        <w:ind w:firstLineChars="100" w:firstLine="210"/>
      </w:pPr>
      <w:r>
        <w:rPr>
          <w:rFonts w:hint="eastAsia"/>
        </w:rPr>
        <w:t>４</w:t>
      </w:r>
      <w:r w:rsidRPr="0028759F">
        <w:rPr>
          <w:rFonts w:hint="eastAsia"/>
        </w:rPr>
        <w:t xml:space="preserve">　下記事業に関する入札について</w:t>
      </w:r>
    </w:p>
    <w:p w:rsidR="006D2348" w:rsidRPr="0028759F" w:rsidRDefault="006D2348" w:rsidP="006D2348">
      <w:pPr>
        <w:ind w:firstLineChars="100" w:firstLine="210"/>
      </w:pPr>
      <w:r>
        <w:rPr>
          <w:rFonts w:hint="eastAsia"/>
        </w:rPr>
        <w:t>５</w:t>
      </w:r>
      <w:r w:rsidRPr="0028759F">
        <w:rPr>
          <w:rFonts w:hint="eastAsia"/>
        </w:rPr>
        <w:t xml:space="preserve">　下記事業に関する特別目的会社設立以前の契約手続きについて</w:t>
      </w:r>
    </w:p>
    <w:p w:rsidR="006D2348" w:rsidRPr="0028759F" w:rsidRDefault="006D2348" w:rsidP="006D2348">
      <w:pPr>
        <w:ind w:firstLineChars="100" w:firstLine="210"/>
      </w:pPr>
      <w:r>
        <w:rPr>
          <w:rFonts w:hint="eastAsia"/>
        </w:rPr>
        <w:t>６</w:t>
      </w:r>
      <w:r w:rsidRPr="0028759F">
        <w:rPr>
          <w:rFonts w:hint="eastAsia"/>
        </w:rPr>
        <w:t xml:space="preserve">　代理人及び復代理人の選任について</w:t>
      </w:r>
    </w:p>
    <w:p w:rsidR="006D2348" w:rsidRDefault="006D2348" w:rsidP="006D2348"/>
    <w:p w:rsidR="006D2348" w:rsidRPr="0028759F" w:rsidRDefault="006D2348" w:rsidP="006D2348"/>
    <w:p w:rsidR="006D2348" w:rsidRDefault="006D2348" w:rsidP="006D2348">
      <w:r w:rsidRPr="006D2348">
        <w:rPr>
          <w:rFonts w:hint="eastAsia"/>
          <w:spacing w:val="210"/>
          <w:kern w:val="0"/>
          <w:fitText w:val="840" w:id="833979144"/>
        </w:rPr>
        <w:t>件</w:t>
      </w:r>
      <w:r w:rsidRPr="006D2348">
        <w:rPr>
          <w:rFonts w:hint="eastAsia"/>
          <w:kern w:val="0"/>
          <w:fitText w:val="840" w:id="833979144"/>
        </w:rPr>
        <w:t>名</w:t>
      </w:r>
    </w:p>
    <w:p w:rsidR="006D2348" w:rsidRPr="0028759F" w:rsidRDefault="006D2348" w:rsidP="006D2348">
      <w:pPr>
        <w:ind w:firstLineChars="100" w:firstLine="210"/>
      </w:pPr>
      <w:r w:rsidRPr="007636E6">
        <w:rPr>
          <w:rFonts w:hint="eastAsia"/>
        </w:rPr>
        <w:t>川西市低炭素型複合施設整備に伴うPFI事業</w:t>
      </w:r>
    </w:p>
    <w:p w:rsidR="006D2348" w:rsidRPr="0028759F" w:rsidRDefault="006D2348" w:rsidP="006D2348"/>
    <w:p w:rsidR="006D2348" w:rsidRPr="0028759F" w:rsidRDefault="006D2348" w:rsidP="006D2348"/>
    <w:p w:rsidR="006D2348" w:rsidRPr="0028759F" w:rsidRDefault="006D2348" w:rsidP="006D2348">
      <w:pPr>
        <w:jc w:val="right"/>
      </w:pPr>
      <w:r>
        <w:rPr>
          <w:rFonts w:hint="eastAsia"/>
        </w:rPr>
        <w:t>以上</w:t>
      </w:r>
    </w:p>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 w:rsidR="006D2348" w:rsidRPr="00D33C38" w:rsidRDefault="006D2348" w:rsidP="006D2348">
      <w:r w:rsidRPr="0028759F">
        <w:rPr>
          <w:rFonts w:hint="eastAsia"/>
        </w:rPr>
        <w:t xml:space="preserve">※　</w:t>
      </w:r>
      <w:r>
        <w:rPr>
          <w:rFonts w:hint="eastAsia"/>
        </w:rPr>
        <w:t>全</w:t>
      </w:r>
      <w:r w:rsidRPr="0028759F">
        <w:rPr>
          <w:rFonts w:hint="eastAsia"/>
        </w:rPr>
        <w:t>構成員</w:t>
      </w:r>
      <w:r>
        <w:rPr>
          <w:rFonts w:hint="eastAsia"/>
        </w:rPr>
        <w:t>・協力会社分</w:t>
      </w:r>
      <w:r w:rsidRPr="0028759F">
        <w:rPr>
          <w:rFonts w:hint="eastAsia"/>
        </w:rPr>
        <w:t>提出して</w:t>
      </w:r>
      <w:r>
        <w:rPr>
          <w:rFonts w:hint="eastAsia"/>
        </w:rPr>
        <w:t>ください</w:t>
      </w:r>
      <w:r w:rsidRPr="0028759F">
        <w:rPr>
          <w:rFonts w:hint="eastAsia"/>
        </w:rPr>
        <w:t>。</w:t>
      </w:r>
    </w:p>
    <w:p w:rsidR="006D2348" w:rsidRPr="0028759F" w:rsidRDefault="006D2348" w:rsidP="006D2348">
      <w:pPr>
        <w:rPr>
          <w:rFonts w:hAnsi="ＭＳ 明朝"/>
          <w:color w:val="000000"/>
          <w:kern w:val="0"/>
        </w:rPr>
      </w:pPr>
      <w:r w:rsidRPr="0028759F">
        <w:rPr>
          <w:rFonts w:hAnsi="ＭＳ 明朝"/>
          <w:color w:val="000000"/>
          <w:sz w:val="20"/>
        </w:rPr>
        <w:br w:type="page"/>
      </w:r>
      <w:r w:rsidRPr="0028759F">
        <w:rPr>
          <w:rFonts w:hAnsi="ＭＳ 明朝" w:hint="eastAsia"/>
          <w:color w:val="000000"/>
          <w:kern w:val="0"/>
        </w:rPr>
        <w:lastRenderedPageBreak/>
        <w:t>（様式</w:t>
      </w:r>
      <w:r>
        <w:rPr>
          <w:rFonts w:hAnsi="ＭＳ 明朝" w:hint="eastAsia"/>
          <w:color w:val="000000"/>
          <w:kern w:val="0"/>
        </w:rPr>
        <w:t>8-2</w:t>
      </w:r>
      <w:r w:rsidRPr="0028759F">
        <w:rPr>
          <w:rFonts w:hAnsi="ＭＳ 明朝" w:hint="eastAsia"/>
          <w:color w:val="000000"/>
          <w:kern w:val="0"/>
        </w:rPr>
        <w:t>）</w:t>
      </w:r>
    </w:p>
    <w:p w:rsidR="006D2348" w:rsidRPr="0028759F" w:rsidRDefault="006D2348" w:rsidP="006D2348">
      <w:pPr>
        <w:widowControl/>
        <w:overflowPunct w:val="0"/>
        <w:topLinePunct/>
        <w:adjustRightInd w:val="0"/>
        <w:spacing w:line="280" w:lineRule="atLeast"/>
        <w:textAlignment w:val="baseline"/>
        <w:rPr>
          <w:rFonts w:hAnsi="ＭＳ 明朝"/>
          <w:color w:val="000000"/>
        </w:rPr>
      </w:pPr>
    </w:p>
    <w:p w:rsidR="006D2348" w:rsidRPr="0028759F" w:rsidRDefault="006D2348" w:rsidP="006D2348">
      <w:pPr>
        <w:rPr>
          <w:color w:val="000000"/>
        </w:rPr>
      </w:pPr>
    </w:p>
    <w:p w:rsidR="006D2348" w:rsidRPr="0028759F" w:rsidRDefault="006D2348" w:rsidP="006D2348">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jc w:val="center"/>
        <w:rPr>
          <w:rFonts w:hAnsi="ＭＳ 明朝"/>
          <w:color w:val="000000"/>
          <w:kern w:val="0"/>
          <w:sz w:val="28"/>
        </w:rPr>
      </w:pPr>
      <w:r w:rsidRPr="0028759F">
        <w:rPr>
          <w:rFonts w:hAnsi="ＭＳ 明朝" w:hint="eastAsia"/>
          <w:color w:val="000000"/>
          <w:kern w:val="0"/>
          <w:sz w:val="28"/>
        </w:rPr>
        <w:t>委　任　状</w:t>
      </w:r>
      <w:r>
        <w:rPr>
          <w:rFonts w:hAnsi="ＭＳ 明朝" w:hint="eastAsia"/>
          <w:color w:val="000000"/>
          <w:kern w:val="0"/>
          <w:sz w:val="28"/>
        </w:rPr>
        <w:t xml:space="preserve">　（復　代　理　人）</w:t>
      </w: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r>
        <w:rPr>
          <w:rFonts w:hAnsi="ＭＳ 明朝" w:hint="eastAsia"/>
          <w:color w:val="000000"/>
          <w:kern w:val="0"/>
        </w:rPr>
        <w:t>（あて先）　川西</w:t>
      </w:r>
      <w:r w:rsidRPr="0028759F">
        <w:rPr>
          <w:rFonts w:hAnsi="ＭＳ 明朝" w:hint="eastAsia"/>
          <w:color w:val="000000"/>
          <w:kern w:val="0"/>
        </w:rPr>
        <w:t>市長</w:t>
      </w:r>
    </w:p>
    <w:p w:rsidR="006D2348" w:rsidRPr="0028759F" w:rsidRDefault="006D2348" w:rsidP="006D2348">
      <w:pPr>
        <w:rPr>
          <w:rFonts w:hAnsi="ＭＳ 明朝"/>
          <w:color w:val="000000"/>
          <w:kern w:val="0"/>
        </w:rPr>
      </w:pPr>
    </w:p>
    <w:p w:rsidR="006D2348" w:rsidRPr="0028759F" w:rsidRDefault="006D2348" w:rsidP="006D2348"/>
    <w:p w:rsidR="006D2348" w:rsidRPr="0028759F" w:rsidRDefault="006D2348" w:rsidP="006D2348">
      <w:pPr>
        <w:tabs>
          <w:tab w:val="left" w:pos="9240"/>
        </w:tabs>
        <w:spacing w:beforeLines="20" w:before="48" w:afterLines="20" w:after="48" w:line="400" w:lineRule="exact"/>
        <w:ind w:leftChars="337" w:left="708" w:firstLine="1"/>
        <w:jc w:val="center"/>
        <w:rPr>
          <w:rFonts w:hAnsi="ＭＳ 明朝"/>
          <w:color w:val="000000"/>
        </w:rPr>
      </w:pPr>
      <w:r>
        <w:rPr>
          <w:rFonts w:hAnsi="ＭＳ 明朝" w:hint="eastAsia"/>
          <w:color w:val="000000"/>
        </w:rPr>
        <w:t>（【グループ名】グループ代表企業）</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spacing w:val="210"/>
          <w:kern w:val="0"/>
          <w:fitText w:val="1470" w:id="833979145"/>
        </w:rPr>
        <w:t>所在</w:t>
      </w:r>
      <w:r w:rsidRPr="006D2348">
        <w:rPr>
          <w:rFonts w:hAnsi="ＭＳ 明朝" w:hint="eastAsia"/>
          <w:color w:val="000000"/>
          <w:kern w:val="0"/>
          <w:fitText w:val="1470" w:id="833979145"/>
        </w:rPr>
        <w:t>地</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kern w:val="0"/>
          <w:fitText w:val="1470" w:id="833979146"/>
        </w:rPr>
        <w:t>商号または名称</w:t>
      </w:r>
    </w:p>
    <w:p w:rsidR="006D2348" w:rsidRPr="0028759F" w:rsidRDefault="006D2348" w:rsidP="006D2348">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6D2348">
        <w:rPr>
          <w:rFonts w:hAnsi="ＭＳ 明朝" w:hint="eastAsia"/>
          <w:color w:val="000000"/>
          <w:spacing w:val="21"/>
          <w:kern w:val="0"/>
          <w:fitText w:val="1470" w:id="833979147"/>
        </w:rPr>
        <w:t>代表者職氏</w:t>
      </w:r>
      <w:r w:rsidRPr="006D2348">
        <w:rPr>
          <w:rFonts w:hAnsi="ＭＳ 明朝" w:hint="eastAsia"/>
          <w:color w:val="000000"/>
          <w:kern w:val="0"/>
          <w:fitText w:val="1470" w:id="833979147"/>
        </w:rPr>
        <w:t>名</w:t>
      </w:r>
      <w:r w:rsidRPr="0028759F">
        <w:rPr>
          <w:rFonts w:hAnsi="ＭＳ 明朝" w:hint="eastAsia"/>
          <w:color w:val="000000"/>
        </w:rPr>
        <w:tab/>
        <w:t>印</w:t>
      </w:r>
    </w:p>
    <w:p w:rsidR="006D2348" w:rsidRPr="0028759F" w:rsidRDefault="006D2348" w:rsidP="006D2348">
      <w:pPr>
        <w:rPr>
          <w:rFonts w:hAnsi="ＭＳ 明朝"/>
          <w:color w:val="000000"/>
        </w:rPr>
      </w:pPr>
    </w:p>
    <w:p w:rsidR="006D2348" w:rsidRPr="0028759F" w:rsidRDefault="006D2348" w:rsidP="006D2348">
      <w:pPr>
        <w:rPr>
          <w:rFonts w:hAnsi="ＭＳ 明朝"/>
          <w:color w:val="000000"/>
          <w:kern w:val="0"/>
        </w:rPr>
      </w:pPr>
    </w:p>
    <w:p w:rsidR="006D2348" w:rsidRPr="0028759F" w:rsidRDefault="006D2348" w:rsidP="006D2348"/>
    <w:p w:rsidR="006D2348" w:rsidRPr="0028759F" w:rsidRDefault="006D2348" w:rsidP="006D2348">
      <w:pPr>
        <w:ind w:firstLineChars="100" w:firstLine="210"/>
      </w:pPr>
      <w:r>
        <w:rPr>
          <w:rFonts w:hint="eastAsia"/>
        </w:rPr>
        <w:t>私は、下記の者を代理人と定め、入札参加表明書の提出日から事業終了まで「</w:t>
      </w:r>
      <w:r w:rsidRPr="007636E6">
        <w:rPr>
          <w:rFonts w:hint="eastAsia"/>
        </w:rPr>
        <w:t>川西市低炭素型複合施設整備に伴うPFI事業</w:t>
      </w:r>
      <w:r>
        <w:rPr>
          <w:rFonts w:hint="eastAsia"/>
        </w:rPr>
        <w:t>」に係る川西市との契約について下記の権限を委任いたします。</w:t>
      </w:r>
    </w:p>
    <w:p w:rsidR="006D2348" w:rsidRPr="0028759F" w:rsidRDefault="006D2348" w:rsidP="006D2348"/>
    <w:p w:rsidR="006D2348" w:rsidRPr="0028759F" w:rsidRDefault="006D2348" w:rsidP="006D2348"/>
    <w:p w:rsidR="006D2348" w:rsidRPr="0028759F" w:rsidRDefault="006D2348" w:rsidP="006D2348">
      <w:pPr>
        <w:tabs>
          <w:tab w:val="left" w:pos="9240"/>
        </w:tabs>
        <w:spacing w:beforeLines="20" w:before="48" w:afterLines="20" w:after="48" w:line="400" w:lineRule="exact"/>
        <w:ind w:leftChars="2227" w:left="4678" w:hanging="1"/>
        <w:rPr>
          <w:rFonts w:hAnsi="ＭＳ 明朝"/>
          <w:color w:val="000000"/>
        </w:rPr>
      </w:pPr>
      <w:r>
        <w:rPr>
          <w:rFonts w:hAnsi="ＭＳ 明朝" w:hint="eastAsia"/>
          <w:color w:val="000000"/>
        </w:rPr>
        <w:t>（受任者）</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spacing w:val="210"/>
          <w:kern w:val="0"/>
          <w:fitText w:val="1470" w:id="833979148"/>
        </w:rPr>
        <w:t>所在</w:t>
      </w:r>
      <w:r w:rsidRPr="006D2348">
        <w:rPr>
          <w:rFonts w:hAnsi="ＭＳ 明朝" w:hint="eastAsia"/>
          <w:color w:val="000000"/>
          <w:kern w:val="0"/>
          <w:fitText w:val="1470" w:id="833979148"/>
        </w:rPr>
        <w:t>地</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kern w:val="0"/>
          <w:fitText w:val="1470" w:id="833979149"/>
        </w:rPr>
        <w:t>商号または名称</w:t>
      </w:r>
    </w:p>
    <w:p w:rsidR="006D2348" w:rsidRPr="0028759F" w:rsidRDefault="006D2348" w:rsidP="006D2348">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6D2348">
        <w:rPr>
          <w:rFonts w:hAnsi="ＭＳ 明朝" w:hint="eastAsia"/>
          <w:color w:val="000000"/>
          <w:spacing w:val="210"/>
          <w:kern w:val="0"/>
          <w:fitText w:val="1470" w:id="833979150"/>
        </w:rPr>
        <w:t>職氏</w:t>
      </w:r>
      <w:r w:rsidRPr="006D2348">
        <w:rPr>
          <w:rFonts w:hAnsi="ＭＳ 明朝" w:hint="eastAsia"/>
          <w:color w:val="000000"/>
          <w:kern w:val="0"/>
          <w:fitText w:val="1470" w:id="833979150"/>
        </w:rPr>
        <w:t>名</w:t>
      </w:r>
      <w:r w:rsidRPr="0028759F">
        <w:rPr>
          <w:rFonts w:hAnsi="ＭＳ 明朝" w:hint="eastAsia"/>
          <w:color w:val="000000"/>
        </w:rPr>
        <w:tab/>
        <w:t>印</w:t>
      </w:r>
    </w:p>
    <w:p w:rsidR="006D2348" w:rsidRDefault="006D2348" w:rsidP="006D2348"/>
    <w:p w:rsidR="006D2348" w:rsidRPr="0028759F" w:rsidRDefault="006D2348" w:rsidP="006D2348"/>
    <w:p w:rsidR="006D2348" w:rsidRPr="0028759F" w:rsidRDefault="006D2348" w:rsidP="006D2348">
      <w:pPr>
        <w:jc w:val="center"/>
      </w:pPr>
      <w:r w:rsidRPr="0028759F">
        <w:rPr>
          <w:rFonts w:hint="eastAsia"/>
        </w:rPr>
        <w:t>記</w:t>
      </w:r>
    </w:p>
    <w:p w:rsidR="006D2348" w:rsidRPr="0028759F" w:rsidRDefault="006D2348" w:rsidP="006D2348"/>
    <w:p w:rsidR="006D2348" w:rsidRDefault="006D2348" w:rsidP="006D2348">
      <w:r w:rsidRPr="006D2348">
        <w:rPr>
          <w:rFonts w:hint="eastAsia"/>
          <w:kern w:val="0"/>
          <w:fitText w:val="840" w:id="833979151"/>
        </w:rPr>
        <w:t>委任事項</w:t>
      </w:r>
    </w:p>
    <w:p w:rsidR="006D2348" w:rsidRPr="0028759F" w:rsidRDefault="006D2348" w:rsidP="006D2348">
      <w:pPr>
        <w:ind w:firstLineChars="100" w:firstLine="210"/>
      </w:pPr>
      <w:r>
        <w:rPr>
          <w:rFonts w:hint="eastAsia"/>
        </w:rPr>
        <w:t>１</w:t>
      </w:r>
      <w:r w:rsidRPr="0028759F">
        <w:rPr>
          <w:rFonts w:hint="eastAsia"/>
        </w:rPr>
        <w:t xml:space="preserve">　下記事業に関する入札参加表明について</w:t>
      </w:r>
    </w:p>
    <w:p w:rsidR="006D2348" w:rsidRPr="0028759F" w:rsidRDefault="006D2348" w:rsidP="006D2348">
      <w:pPr>
        <w:ind w:firstLineChars="100" w:firstLine="210"/>
      </w:pPr>
      <w:r>
        <w:rPr>
          <w:rFonts w:hint="eastAsia"/>
        </w:rPr>
        <w:t>２</w:t>
      </w:r>
      <w:r w:rsidRPr="0028759F">
        <w:rPr>
          <w:rFonts w:hint="eastAsia"/>
        </w:rPr>
        <w:t xml:space="preserve">　下記事業に関する入札参加資格申請について</w:t>
      </w:r>
    </w:p>
    <w:p w:rsidR="006D2348" w:rsidRPr="0028759F" w:rsidRDefault="006D2348" w:rsidP="006D2348">
      <w:pPr>
        <w:ind w:firstLineChars="100" w:firstLine="210"/>
      </w:pPr>
      <w:r>
        <w:rPr>
          <w:rFonts w:hint="eastAsia"/>
        </w:rPr>
        <w:t>３</w:t>
      </w:r>
      <w:r w:rsidRPr="0028759F">
        <w:rPr>
          <w:rFonts w:hint="eastAsia"/>
        </w:rPr>
        <w:t xml:space="preserve">　下記事業に関する入札辞退について</w:t>
      </w:r>
    </w:p>
    <w:p w:rsidR="006D2348" w:rsidRPr="0028759F" w:rsidRDefault="006D2348" w:rsidP="006D2348">
      <w:pPr>
        <w:ind w:firstLineChars="100" w:firstLine="210"/>
      </w:pPr>
      <w:r>
        <w:rPr>
          <w:rFonts w:hint="eastAsia"/>
        </w:rPr>
        <w:t>４</w:t>
      </w:r>
      <w:r w:rsidRPr="0028759F">
        <w:rPr>
          <w:rFonts w:hint="eastAsia"/>
        </w:rPr>
        <w:t xml:space="preserve">　下記事業に関する入札について</w:t>
      </w:r>
    </w:p>
    <w:p w:rsidR="006D2348" w:rsidRDefault="006D2348" w:rsidP="006D2348">
      <w:pPr>
        <w:ind w:firstLineChars="100" w:firstLine="210"/>
      </w:pPr>
      <w:r>
        <w:rPr>
          <w:rFonts w:hint="eastAsia"/>
        </w:rPr>
        <w:t>５</w:t>
      </w:r>
      <w:r w:rsidRPr="0028759F">
        <w:rPr>
          <w:rFonts w:hint="eastAsia"/>
        </w:rPr>
        <w:t xml:space="preserve">　下記事業に関する特別目的会社設立以前の契約手続きについて</w:t>
      </w:r>
    </w:p>
    <w:p w:rsidR="006D2348" w:rsidRPr="0028759F" w:rsidRDefault="006D2348" w:rsidP="006D2348">
      <w:pPr>
        <w:ind w:firstLineChars="100" w:firstLine="210"/>
      </w:pPr>
    </w:p>
    <w:p w:rsidR="006D2348" w:rsidRDefault="006D2348" w:rsidP="006D2348">
      <w:r w:rsidRPr="006D2348">
        <w:rPr>
          <w:rFonts w:hint="eastAsia"/>
          <w:spacing w:val="210"/>
          <w:kern w:val="0"/>
          <w:fitText w:val="840" w:id="833979152"/>
        </w:rPr>
        <w:t>件</w:t>
      </w:r>
      <w:r w:rsidRPr="006D2348">
        <w:rPr>
          <w:rFonts w:hint="eastAsia"/>
          <w:kern w:val="0"/>
          <w:fitText w:val="840" w:id="833979152"/>
        </w:rPr>
        <w:t>名</w:t>
      </w:r>
    </w:p>
    <w:p w:rsidR="006D2348" w:rsidRPr="0028759F" w:rsidRDefault="006D2348" w:rsidP="006D2348">
      <w:pPr>
        <w:ind w:firstLineChars="100" w:firstLine="210"/>
      </w:pPr>
      <w:r w:rsidRPr="007636E6">
        <w:rPr>
          <w:rFonts w:hint="eastAsia"/>
        </w:rPr>
        <w:t>川西市低炭素型複合施設整備に伴うPFI事業</w:t>
      </w:r>
    </w:p>
    <w:p w:rsidR="006D2348" w:rsidRPr="00C909D9" w:rsidRDefault="006D2348" w:rsidP="006D2348"/>
    <w:p w:rsidR="006D2348" w:rsidRDefault="006D2348" w:rsidP="006D2348"/>
    <w:p w:rsidR="006D2348" w:rsidRPr="0028759F" w:rsidRDefault="006D2348" w:rsidP="006D2348">
      <w:pPr>
        <w:jc w:val="right"/>
      </w:pPr>
      <w:r>
        <w:rPr>
          <w:rFonts w:hint="eastAsia"/>
        </w:rPr>
        <w:t>以上</w:t>
      </w:r>
    </w:p>
    <w:p w:rsidR="006D2348" w:rsidRPr="0028759F" w:rsidRDefault="006D2348" w:rsidP="006D2348">
      <w:pPr>
        <w:rPr>
          <w:color w:val="000000"/>
        </w:rPr>
      </w:pPr>
      <w:r w:rsidRPr="0028759F">
        <w:rPr>
          <w:rFonts w:hAnsi="ＭＳ 明朝"/>
          <w:color w:val="000000"/>
          <w:sz w:val="2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6D2348" w:rsidRPr="0028759F" w:rsidRDefault="006D2348" w:rsidP="006D2348">
      <w:pPr>
        <w:spacing w:line="240" w:lineRule="exact"/>
        <w:rPr>
          <w:color w:val="000000"/>
        </w:rPr>
      </w:pPr>
    </w:p>
    <w:p w:rsidR="006D2348" w:rsidRPr="0028759F" w:rsidRDefault="006D2348" w:rsidP="006D2348">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6D2348" w:rsidRPr="0028759F" w:rsidRDefault="006D2348" w:rsidP="006D2348">
      <w:pPr>
        <w:spacing w:line="240" w:lineRule="exact"/>
        <w:rPr>
          <w:rFonts w:hAnsi="ＭＳ 明朝"/>
          <w:color w:val="000000"/>
          <w:kern w:val="0"/>
        </w:rPr>
      </w:pPr>
    </w:p>
    <w:p w:rsidR="006D2348" w:rsidRPr="0028759F" w:rsidRDefault="006D2348" w:rsidP="006D2348">
      <w:pPr>
        <w:jc w:val="center"/>
        <w:rPr>
          <w:rFonts w:hAnsi="ＭＳ 明朝"/>
          <w:color w:val="000000"/>
          <w:kern w:val="0"/>
          <w:sz w:val="28"/>
        </w:rPr>
      </w:pPr>
      <w:r w:rsidRPr="0028759F">
        <w:rPr>
          <w:rFonts w:hAnsi="ＭＳ 明朝" w:hint="eastAsia"/>
          <w:color w:val="000000"/>
          <w:kern w:val="0"/>
          <w:sz w:val="28"/>
        </w:rPr>
        <w:t>入札参加資格確認申請書</w:t>
      </w:r>
    </w:p>
    <w:p w:rsidR="006D2348" w:rsidRPr="0028759F" w:rsidRDefault="006D2348" w:rsidP="006D2348">
      <w:pPr>
        <w:spacing w:line="240" w:lineRule="exact"/>
        <w:rPr>
          <w:rFonts w:hAnsi="ＭＳ 明朝"/>
          <w:color w:val="000000"/>
          <w:kern w:val="0"/>
        </w:rPr>
      </w:pPr>
    </w:p>
    <w:p w:rsidR="006D2348" w:rsidRPr="0028759F" w:rsidRDefault="006D2348" w:rsidP="006D2348">
      <w:pPr>
        <w:spacing w:line="240" w:lineRule="exact"/>
        <w:rPr>
          <w:rFonts w:hAnsi="ＭＳ 明朝"/>
          <w:color w:val="000000"/>
          <w:kern w:val="0"/>
        </w:rPr>
      </w:pPr>
    </w:p>
    <w:p w:rsidR="006D2348" w:rsidRPr="0028759F" w:rsidRDefault="006D2348" w:rsidP="006D2348">
      <w:pPr>
        <w:rPr>
          <w:rFonts w:hAnsi="ＭＳ 明朝"/>
          <w:color w:val="000000"/>
          <w:kern w:val="0"/>
        </w:rPr>
      </w:pPr>
      <w:r>
        <w:rPr>
          <w:rFonts w:hAnsi="ＭＳ 明朝" w:hint="eastAsia"/>
          <w:color w:val="000000"/>
          <w:kern w:val="0"/>
        </w:rPr>
        <w:t>（あて先）　川西</w:t>
      </w:r>
      <w:r w:rsidRPr="0028759F">
        <w:rPr>
          <w:rFonts w:hAnsi="ＭＳ 明朝" w:hint="eastAsia"/>
          <w:color w:val="000000"/>
          <w:kern w:val="0"/>
        </w:rPr>
        <w:t>市長</w:t>
      </w:r>
    </w:p>
    <w:p w:rsidR="006D2348" w:rsidRPr="0028759F" w:rsidRDefault="006D2348" w:rsidP="006D2348">
      <w:pPr>
        <w:rPr>
          <w:rFonts w:hAnsi="ＭＳ 明朝"/>
          <w:color w:val="000000"/>
          <w:kern w:val="0"/>
        </w:rPr>
      </w:pPr>
    </w:p>
    <w:p w:rsidR="006D2348" w:rsidRPr="0028759F" w:rsidRDefault="006D2348" w:rsidP="006D2348">
      <w:pPr>
        <w:tabs>
          <w:tab w:val="left" w:pos="9240"/>
        </w:tabs>
        <w:spacing w:beforeLines="20" w:before="48" w:afterLines="20" w:after="48" w:line="400" w:lineRule="exact"/>
        <w:ind w:leftChars="337" w:left="708" w:firstLine="1"/>
        <w:jc w:val="center"/>
        <w:rPr>
          <w:rFonts w:hAnsi="ＭＳ 明朝"/>
          <w:color w:val="000000"/>
        </w:rPr>
      </w:pPr>
      <w:r>
        <w:rPr>
          <w:rFonts w:hAnsi="ＭＳ 明朝" w:hint="eastAsia"/>
          <w:color w:val="000000"/>
        </w:rPr>
        <w:t>（【グループ名】グループ代表企業）</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spacing w:val="210"/>
          <w:kern w:val="0"/>
          <w:fitText w:val="1470" w:id="833979136"/>
        </w:rPr>
        <w:t>所在</w:t>
      </w:r>
      <w:r w:rsidRPr="006D2348">
        <w:rPr>
          <w:rFonts w:hAnsi="ＭＳ 明朝" w:hint="eastAsia"/>
          <w:color w:val="000000"/>
          <w:kern w:val="0"/>
          <w:fitText w:val="1470" w:id="833979136"/>
        </w:rPr>
        <w:t>地</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06690D">
        <w:rPr>
          <w:rFonts w:hAnsi="ＭＳ 明朝" w:hint="eastAsia"/>
          <w:color w:val="000000"/>
          <w:kern w:val="0"/>
          <w:fitText w:val="1470" w:id="833979137"/>
        </w:rPr>
        <w:t>商号または名称</w:t>
      </w:r>
    </w:p>
    <w:p w:rsidR="006D2348" w:rsidRPr="0028759F" w:rsidRDefault="006D2348" w:rsidP="006D2348">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6D2348">
        <w:rPr>
          <w:rFonts w:hAnsi="ＭＳ 明朝" w:hint="eastAsia"/>
          <w:color w:val="000000"/>
          <w:spacing w:val="21"/>
          <w:kern w:val="0"/>
          <w:fitText w:val="1470" w:id="833979138"/>
        </w:rPr>
        <w:t>代表者職氏</w:t>
      </w:r>
      <w:r w:rsidRPr="006D2348">
        <w:rPr>
          <w:rFonts w:hAnsi="ＭＳ 明朝" w:hint="eastAsia"/>
          <w:color w:val="000000"/>
          <w:kern w:val="0"/>
          <w:fitText w:val="1470" w:id="833979138"/>
        </w:rPr>
        <w:t>名</w:t>
      </w:r>
      <w:r w:rsidRPr="0028759F">
        <w:rPr>
          <w:rFonts w:hAnsi="ＭＳ 明朝" w:hint="eastAsia"/>
          <w:color w:val="000000"/>
        </w:rPr>
        <w:tab/>
        <w:t>印</w:t>
      </w:r>
    </w:p>
    <w:p w:rsidR="006D2348" w:rsidRDefault="006D2348" w:rsidP="006D2348">
      <w:pPr>
        <w:spacing w:line="240" w:lineRule="exact"/>
        <w:rPr>
          <w:rFonts w:hAnsi="ＭＳ 明朝"/>
          <w:color w:val="000000"/>
          <w:kern w:val="0"/>
        </w:rPr>
      </w:pPr>
    </w:p>
    <w:p w:rsidR="006D2348" w:rsidRPr="0028759F" w:rsidRDefault="006D2348" w:rsidP="006D2348">
      <w:pPr>
        <w:spacing w:line="240" w:lineRule="exact"/>
        <w:rPr>
          <w:rFonts w:hAnsi="ＭＳ 明朝"/>
          <w:color w:val="000000"/>
          <w:kern w:val="0"/>
        </w:rPr>
      </w:pPr>
    </w:p>
    <w:p w:rsidR="006D2348" w:rsidRPr="0028759F" w:rsidRDefault="006D2348" w:rsidP="006D2348">
      <w:pPr>
        <w:ind w:firstLineChars="100" w:firstLine="210"/>
      </w:pPr>
      <w:r w:rsidRPr="0028759F">
        <w:rPr>
          <w:rFonts w:hint="eastAsia"/>
        </w:rPr>
        <w:t>平成</w:t>
      </w:r>
      <w:r>
        <w:rPr>
          <w:rFonts w:hint="eastAsia"/>
        </w:rPr>
        <w:t>27</w:t>
      </w:r>
      <w:r w:rsidRPr="0028759F">
        <w:rPr>
          <w:rFonts w:hint="eastAsia"/>
        </w:rPr>
        <w:t>年</w:t>
      </w:r>
      <w:r>
        <w:rPr>
          <w:rFonts w:hint="eastAsia"/>
        </w:rPr>
        <w:t>1</w:t>
      </w:r>
      <w:r w:rsidRPr="0028759F">
        <w:rPr>
          <w:rFonts w:hint="eastAsia"/>
        </w:rPr>
        <w:t>月</w:t>
      </w:r>
      <w:r>
        <w:rPr>
          <w:rFonts w:hint="eastAsia"/>
        </w:rPr>
        <w:t>23</w:t>
      </w:r>
      <w:r w:rsidRPr="0028759F">
        <w:rPr>
          <w:rFonts w:hint="eastAsia"/>
        </w:rPr>
        <w:t>日付けで公告のありました「</w:t>
      </w:r>
      <w:r w:rsidRPr="007636E6">
        <w:rPr>
          <w:rFonts w:hint="eastAsia"/>
        </w:rPr>
        <w:t>川西市低炭素型複合施設整備に伴うPFI事業</w:t>
      </w:r>
      <w:r w:rsidRPr="0028759F">
        <w:rPr>
          <w:rFonts w:hint="eastAsia"/>
        </w:rPr>
        <w:t>」に係る一般競争入札参加資格の確認を以下の書類を添えて申請します。</w:t>
      </w:r>
    </w:p>
    <w:p w:rsidR="006D2348" w:rsidRPr="0028759F" w:rsidRDefault="006D2348" w:rsidP="006D2348">
      <w:pPr>
        <w:ind w:firstLineChars="100" w:firstLine="210"/>
      </w:pPr>
      <w:r w:rsidRPr="0028759F">
        <w:rPr>
          <w:rFonts w:hint="eastAsia"/>
        </w:rPr>
        <w:t>なお</w:t>
      </w:r>
      <w:r>
        <w:rPr>
          <w:rFonts w:hint="eastAsia"/>
        </w:rPr>
        <w:t>、入札説明書</w:t>
      </w:r>
      <w:r w:rsidRPr="0028759F">
        <w:rPr>
          <w:rFonts w:hint="eastAsia"/>
        </w:rPr>
        <w:t>に掲げられている参加資格要件</w:t>
      </w:r>
      <w:r>
        <w:rPr>
          <w:rFonts w:hint="eastAsia"/>
        </w:rPr>
        <w:t>に係る</w:t>
      </w:r>
      <w:r w:rsidRPr="0028759F">
        <w:rPr>
          <w:rFonts w:hint="eastAsia"/>
        </w:rPr>
        <w:t>事項を満たしていること及び本申請書の添付書類の記述事項が事実と相違ないことを誓約します。</w:t>
      </w:r>
    </w:p>
    <w:p w:rsidR="006D2348" w:rsidRDefault="006D2348" w:rsidP="006D2348"/>
    <w:p w:rsidR="006D2348" w:rsidRPr="0028759F" w:rsidRDefault="006D2348" w:rsidP="006D234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09"/>
        <w:gridCol w:w="7186"/>
        <w:gridCol w:w="1072"/>
      </w:tblGrid>
      <w:tr w:rsidR="006D2348" w:rsidRPr="00C71CED" w:rsidTr="00397E10">
        <w:trPr>
          <w:trHeight w:val="229"/>
          <w:tblHeader/>
          <w:jc w:val="center"/>
        </w:trPr>
        <w:tc>
          <w:tcPr>
            <w:tcW w:w="1409" w:type="dxa"/>
            <w:shd w:val="clear" w:color="auto" w:fill="D9D9D9"/>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区分</w:t>
            </w:r>
          </w:p>
        </w:tc>
        <w:tc>
          <w:tcPr>
            <w:tcW w:w="7186" w:type="dxa"/>
            <w:shd w:val="clear" w:color="auto" w:fill="D9D9D9"/>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添付書類</w:t>
            </w:r>
          </w:p>
        </w:tc>
        <w:tc>
          <w:tcPr>
            <w:tcW w:w="1072" w:type="dxa"/>
            <w:shd w:val="clear" w:color="auto" w:fill="D9D9D9"/>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様式</w:t>
            </w:r>
          </w:p>
        </w:tc>
      </w:tr>
      <w:tr w:rsidR="006D2348" w:rsidRPr="00C71CED" w:rsidTr="00397E10">
        <w:trPr>
          <w:trHeight w:val="286"/>
          <w:jc w:val="center"/>
        </w:trPr>
        <w:tc>
          <w:tcPr>
            <w:tcW w:w="1409"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全体</w:t>
            </w:r>
          </w:p>
        </w:tc>
        <w:tc>
          <w:tcPr>
            <w:tcW w:w="7186" w:type="dxa"/>
            <w:vAlign w:val="center"/>
          </w:tcPr>
          <w:p w:rsidR="006D2348" w:rsidRPr="00C71CED" w:rsidRDefault="006D2348" w:rsidP="00397E10">
            <w:pPr>
              <w:pStyle w:val="a9"/>
              <w:tabs>
                <w:tab w:val="clear" w:pos="4252"/>
                <w:tab w:val="clear" w:pos="8504"/>
              </w:tabs>
              <w:snapToGrid/>
              <w:spacing w:line="300" w:lineRule="exact"/>
              <w:rPr>
                <w:rFonts w:hAnsi="ＭＳ 明朝"/>
                <w:color w:val="000000"/>
                <w:sz w:val="20"/>
                <w:szCs w:val="20"/>
              </w:rPr>
            </w:pPr>
            <w:r w:rsidRPr="00C71CED">
              <w:rPr>
                <w:rFonts w:hAnsi="ＭＳ 明朝" w:hint="eastAsia"/>
                <w:color w:val="000000"/>
                <w:sz w:val="20"/>
                <w:szCs w:val="20"/>
              </w:rPr>
              <w:t>事業実施体制</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様式</w:t>
            </w:r>
            <w:r>
              <w:rPr>
                <w:rFonts w:hAnsi="ＭＳ 明朝" w:hint="eastAsia"/>
                <w:color w:val="000000"/>
                <w:sz w:val="20"/>
                <w:szCs w:val="20"/>
              </w:rPr>
              <w:t>1</w:t>
            </w:r>
            <w:r w:rsidR="00454709">
              <w:rPr>
                <w:rFonts w:hAnsi="ＭＳ 明朝" w:hint="eastAsia"/>
                <w:color w:val="000000"/>
                <w:sz w:val="20"/>
                <w:szCs w:val="20"/>
              </w:rPr>
              <w:t>0</w:t>
            </w:r>
          </w:p>
        </w:tc>
      </w:tr>
      <w:tr w:rsidR="006D2348" w:rsidRPr="00C71CED" w:rsidTr="00397E10">
        <w:trPr>
          <w:cantSplit/>
          <w:trHeight w:val="536"/>
          <w:jc w:val="center"/>
        </w:trPr>
        <w:tc>
          <w:tcPr>
            <w:tcW w:w="1409" w:type="dxa"/>
            <w:vMerge w:val="restart"/>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設計</w:t>
            </w:r>
            <w:r>
              <w:rPr>
                <w:rFonts w:hAnsi="ＭＳ 明朝" w:hint="eastAsia"/>
                <w:color w:val="000000"/>
                <w:sz w:val="20"/>
                <w:szCs w:val="20"/>
              </w:rPr>
              <w:t>企業</w:t>
            </w:r>
          </w:p>
        </w:tc>
        <w:tc>
          <w:tcPr>
            <w:tcW w:w="7186" w:type="dxa"/>
            <w:vAlign w:val="center"/>
          </w:tcPr>
          <w:p w:rsidR="006D2348" w:rsidRPr="001634C0" w:rsidRDefault="006D2348" w:rsidP="00397E10">
            <w:pPr>
              <w:pStyle w:val="a9"/>
              <w:tabs>
                <w:tab w:val="clear" w:pos="4252"/>
                <w:tab w:val="clear" w:pos="8504"/>
              </w:tabs>
              <w:snapToGrid/>
              <w:spacing w:line="300" w:lineRule="exact"/>
              <w:rPr>
                <w:color w:val="000000"/>
                <w:sz w:val="20"/>
                <w:szCs w:val="20"/>
              </w:rPr>
            </w:pPr>
            <w:r w:rsidRPr="001634C0">
              <w:rPr>
                <w:rFonts w:hint="eastAsia"/>
                <w:color w:val="000000"/>
                <w:sz w:val="20"/>
                <w:szCs w:val="20"/>
              </w:rPr>
              <w:t>建築士法（昭和25年法律第202号）第2</w:t>
            </w:r>
            <w:r>
              <w:rPr>
                <w:rFonts w:hint="eastAsia"/>
                <w:color w:val="000000"/>
                <w:sz w:val="20"/>
                <w:szCs w:val="20"/>
              </w:rPr>
              <w:t>3</w:t>
            </w:r>
            <w:r w:rsidRPr="001634C0">
              <w:rPr>
                <w:rFonts w:hint="eastAsia"/>
                <w:color w:val="000000"/>
                <w:sz w:val="20"/>
                <w:szCs w:val="20"/>
              </w:rPr>
              <w:t>条第1項の規定に基づく一級建築士事務所の登録を受けていることを証する書類</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6D2348" w:rsidRPr="00C71CED" w:rsidTr="00397E10">
        <w:trPr>
          <w:cantSplit/>
          <w:trHeight w:val="251"/>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1634C0" w:rsidRDefault="006D2348" w:rsidP="00397E10">
            <w:pPr>
              <w:pStyle w:val="a9"/>
              <w:spacing w:line="300" w:lineRule="exact"/>
              <w:rPr>
                <w:color w:val="000000"/>
                <w:sz w:val="20"/>
                <w:szCs w:val="20"/>
              </w:rPr>
            </w:pPr>
            <w:r w:rsidRPr="001634C0">
              <w:rPr>
                <w:rFonts w:hint="eastAsia"/>
                <w:color w:val="000000"/>
                <w:sz w:val="20"/>
                <w:szCs w:val="20"/>
              </w:rPr>
              <w:t>設計企業の業務実績</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様式</w:t>
            </w:r>
            <w:r>
              <w:rPr>
                <w:rFonts w:hAnsi="ＭＳ 明朝" w:hint="eastAsia"/>
                <w:color w:val="000000"/>
                <w:sz w:val="20"/>
                <w:szCs w:val="20"/>
              </w:rPr>
              <w:t>1</w:t>
            </w:r>
            <w:r w:rsidR="00454709">
              <w:rPr>
                <w:rFonts w:hAnsi="ＭＳ 明朝" w:hint="eastAsia"/>
                <w:color w:val="000000"/>
                <w:sz w:val="20"/>
                <w:szCs w:val="20"/>
              </w:rPr>
              <w:t>1</w:t>
            </w:r>
          </w:p>
        </w:tc>
      </w:tr>
      <w:tr w:rsidR="006D2348" w:rsidRPr="00C71CED" w:rsidTr="00397E10">
        <w:trPr>
          <w:cantSplit/>
          <w:trHeight w:val="85"/>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1634C0" w:rsidRDefault="006D2348" w:rsidP="00397E10">
            <w:pPr>
              <w:spacing w:line="300" w:lineRule="exact"/>
              <w:rPr>
                <w:color w:val="000000"/>
                <w:sz w:val="20"/>
                <w:szCs w:val="20"/>
              </w:rPr>
            </w:pPr>
            <w:r w:rsidRPr="001634C0">
              <w:rPr>
                <w:rFonts w:hint="eastAsia"/>
                <w:color w:val="000000"/>
                <w:sz w:val="20"/>
                <w:szCs w:val="20"/>
              </w:rPr>
              <w:t>業務実績を証する書類（委託等契約書写し、施設概要が分かる資料）</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6D2348" w:rsidRPr="00C71CED" w:rsidTr="00397E10">
        <w:trPr>
          <w:cantSplit/>
          <w:trHeight w:val="85"/>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1634C0" w:rsidRDefault="006D2348" w:rsidP="00397E10">
            <w:pPr>
              <w:pStyle w:val="a9"/>
              <w:tabs>
                <w:tab w:val="clear" w:pos="4252"/>
                <w:tab w:val="clear" w:pos="8504"/>
              </w:tabs>
              <w:snapToGrid/>
              <w:spacing w:line="300" w:lineRule="exact"/>
              <w:rPr>
                <w:color w:val="000000"/>
                <w:sz w:val="20"/>
                <w:szCs w:val="20"/>
              </w:rPr>
            </w:pPr>
            <w:r w:rsidRPr="001634C0">
              <w:rPr>
                <w:rFonts w:hint="eastAsia"/>
                <w:color w:val="000000"/>
                <w:sz w:val="20"/>
                <w:szCs w:val="20"/>
              </w:rPr>
              <w:t>設計業務に配置する者の業務実績</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様式</w:t>
            </w:r>
            <w:r>
              <w:rPr>
                <w:rFonts w:hAnsi="ＭＳ 明朝" w:hint="eastAsia"/>
                <w:color w:val="000000"/>
                <w:sz w:val="20"/>
                <w:szCs w:val="20"/>
              </w:rPr>
              <w:t>1</w:t>
            </w:r>
            <w:r w:rsidR="00454709">
              <w:rPr>
                <w:rFonts w:hAnsi="ＭＳ 明朝" w:hint="eastAsia"/>
                <w:color w:val="000000"/>
                <w:sz w:val="20"/>
                <w:szCs w:val="20"/>
              </w:rPr>
              <w:t>2</w:t>
            </w:r>
          </w:p>
        </w:tc>
      </w:tr>
      <w:tr w:rsidR="006D2348" w:rsidRPr="00C71CED" w:rsidTr="00397E10">
        <w:trPr>
          <w:cantSplit/>
          <w:trHeight w:val="85"/>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1634C0" w:rsidRDefault="006D2348" w:rsidP="00397E10">
            <w:pPr>
              <w:pStyle w:val="a9"/>
              <w:tabs>
                <w:tab w:val="clear" w:pos="4252"/>
                <w:tab w:val="clear" w:pos="8504"/>
              </w:tabs>
              <w:snapToGrid/>
              <w:spacing w:line="300" w:lineRule="exact"/>
              <w:rPr>
                <w:color w:val="000000"/>
                <w:sz w:val="20"/>
                <w:szCs w:val="20"/>
              </w:rPr>
            </w:pPr>
            <w:r w:rsidRPr="001634C0">
              <w:rPr>
                <w:rFonts w:hint="eastAsia"/>
                <w:color w:val="000000"/>
                <w:sz w:val="20"/>
                <w:szCs w:val="20"/>
              </w:rPr>
              <w:t>業務実績を証する書類（委託等契約書写し、施設概要が分かる資料）</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6D2348" w:rsidRPr="00C71CED" w:rsidTr="00397E10">
        <w:trPr>
          <w:cantSplit/>
          <w:trHeight w:val="327"/>
          <w:jc w:val="center"/>
        </w:trPr>
        <w:tc>
          <w:tcPr>
            <w:tcW w:w="1409" w:type="dxa"/>
            <w:vMerge w:val="restart"/>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工事監理</w:t>
            </w:r>
            <w:r>
              <w:rPr>
                <w:rFonts w:hAnsi="ＭＳ 明朝" w:hint="eastAsia"/>
                <w:color w:val="000000"/>
                <w:sz w:val="20"/>
                <w:szCs w:val="20"/>
              </w:rPr>
              <w:t>企業</w:t>
            </w:r>
          </w:p>
        </w:tc>
        <w:tc>
          <w:tcPr>
            <w:tcW w:w="7186" w:type="dxa"/>
            <w:vAlign w:val="center"/>
          </w:tcPr>
          <w:p w:rsidR="006D2348" w:rsidRPr="001634C0" w:rsidRDefault="006D2348" w:rsidP="00397E10">
            <w:pPr>
              <w:pStyle w:val="a9"/>
              <w:tabs>
                <w:tab w:val="clear" w:pos="4252"/>
                <w:tab w:val="clear" w:pos="8504"/>
              </w:tabs>
              <w:snapToGrid/>
              <w:spacing w:line="300" w:lineRule="exact"/>
              <w:rPr>
                <w:color w:val="000000"/>
                <w:sz w:val="20"/>
                <w:szCs w:val="20"/>
              </w:rPr>
            </w:pPr>
            <w:r w:rsidRPr="001634C0">
              <w:rPr>
                <w:rFonts w:hint="eastAsia"/>
                <w:color w:val="000000"/>
                <w:sz w:val="20"/>
                <w:szCs w:val="20"/>
              </w:rPr>
              <w:t>建築士法（昭和25年法律第202号）第2</w:t>
            </w:r>
            <w:r>
              <w:rPr>
                <w:rFonts w:hint="eastAsia"/>
                <w:color w:val="000000"/>
                <w:sz w:val="20"/>
                <w:szCs w:val="20"/>
              </w:rPr>
              <w:t>3</w:t>
            </w:r>
            <w:r w:rsidRPr="001634C0">
              <w:rPr>
                <w:rFonts w:hint="eastAsia"/>
                <w:color w:val="000000"/>
                <w:sz w:val="20"/>
                <w:szCs w:val="20"/>
              </w:rPr>
              <w:t>条第1項の規定に基づく一級建築士事務所の登録を受けていることを証する書類</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6D2348" w:rsidRPr="00C71CED" w:rsidTr="00397E10">
        <w:trPr>
          <w:cantSplit/>
          <w:trHeight w:val="96"/>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1634C0" w:rsidRDefault="006D2348" w:rsidP="00397E10">
            <w:pPr>
              <w:pStyle w:val="a9"/>
              <w:tabs>
                <w:tab w:val="clear" w:pos="4252"/>
                <w:tab w:val="clear" w:pos="8504"/>
              </w:tabs>
              <w:snapToGrid/>
              <w:spacing w:line="300" w:lineRule="exact"/>
              <w:rPr>
                <w:color w:val="000000"/>
                <w:sz w:val="20"/>
                <w:szCs w:val="20"/>
              </w:rPr>
            </w:pPr>
            <w:r w:rsidRPr="001634C0">
              <w:rPr>
                <w:rFonts w:hint="eastAsia"/>
                <w:color w:val="000000"/>
                <w:sz w:val="20"/>
                <w:szCs w:val="20"/>
              </w:rPr>
              <w:t>工事監理業務に当たる企業の受付書の写し</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6D2348" w:rsidRPr="00C71CED" w:rsidTr="00397E10">
        <w:trPr>
          <w:cantSplit/>
          <w:trHeight w:val="302"/>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1634C0" w:rsidRDefault="006D2348" w:rsidP="00397E10">
            <w:pPr>
              <w:pStyle w:val="a9"/>
              <w:tabs>
                <w:tab w:val="clear" w:pos="4252"/>
                <w:tab w:val="clear" w:pos="8504"/>
              </w:tabs>
              <w:snapToGrid/>
              <w:spacing w:line="300" w:lineRule="exact"/>
              <w:rPr>
                <w:rFonts w:hAnsi="ＭＳ 明朝"/>
                <w:color w:val="000000"/>
                <w:sz w:val="20"/>
                <w:szCs w:val="20"/>
              </w:rPr>
            </w:pPr>
            <w:r w:rsidRPr="001634C0">
              <w:rPr>
                <w:rFonts w:hint="eastAsia"/>
                <w:color w:val="000000"/>
                <w:sz w:val="20"/>
                <w:szCs w:val="20"/>
              </w:rPr>
              <w:t>工事監理業務企業の業務実績</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様式</w:t>
            </w:r>
            <w:r>
              <w:rPr>
                <w:rFonts w:hAnsi="ＭＳ 明朝" w:hint="eastAsia"/>
                <w:color w:val="000000"/>
                <w:sz w:val="20"/>
                <w:szCs w:val="20"/>
              </w:rPr>
              <w:t>1</w:t>
            </w:r>
            <w:r w:rsidR="00454709">
              <w:rPr>
                <w:rFonts w:hAnsi="ＭＳ 明朝" w:hint="eastAsia"/>
                <w:color w:val="000000"/>
                <w:sz w:val="20"/>
                <w:szCs w:val="20"/>
              </w:rPr>
              <w:t>3</w:t>
            </w:r>
          </w:p>
        </w:tc>
      </w:tr>
      <w:tr w:rsidR="006D2348" w:rsidRPr="00C71CED" w:rsidTr="00397E10">
        <w:trPr>
          <w:cantSplit/>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1634C0" w:rsidRDefault="006D2348" w:rsidP="00397E10">
            <w:pPr>
              <w:spacing w:line="300" w:lineRule="exact"/>
              <w:rPr>
                <w:color w:val="000000"/>
                <w:sz w:val="20"/>
                <w:szCs w:val="20"/>
              </w:rPr>
            </w:pPr>
            <w:r w:rsidRPr="001634C0">
              <w:rPr>
                <w:rFonts w:hint="eastAsia"/>
                <w:color w:val="000000"/>
                <w:sz w:val="20"/>
                <w:szCs w:val="20"/>
              </w:rPr>
              <w:t>業務実績を証する書類（委託等契約書写し、施設概要が分かる資料）</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6D2348" w:rsidRPr="00C71CED" w:rsidTr="00397E10">
        <w:trPr>
          <w:cantSplit/>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1634C0" w:rsidRDefault="006D2348" w:rsidP="00397E10">
            <w:pPr>
              <w:pStyle w:val="a9"/>
              <w:tabs>
                <w:tab w:val="clear" w:pos="4252"/>
                <w:tab w:val="clear" w:pos="8504"/>
              </w:tabs>
              <w:snapToGrid/>
              <w:spacing w:line="300" w:lineRule="exact"/>
              <w:rPr>
                <w:color w:val="000000"/>
                <w:sz w:val="20"/>
                <w:szCs w:val="20"/>
              </w:rPr>
            </w:pPr>
            <w:r w:rsidRPr="001634C0">
              <w:rPr>
                <w:rFonts w:hint="eastAsia"/>
                <w:color w:val="000000"/>
                <w:sz w:val="20"/>
                <w:szCs w:val="20"/>
              </w:rPr>
              <w:t>工事監理業務に配置する者の業務実績</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様式</w:t>
            </w:r>
            <w:r>
              <w:rPr>
                <w:rFonts w:hAnsi="ＭＳ 明朝" w:hint="eastAsia"/>
                <w:color w:val="000000"/>
                <w:sz w:val="20"/>
                <w:szCs w:val="20"/>
              </w:rPr>
              <w:t>1</w:t>
            </w:r>
            <w:r w:rsidR="00454709">
              <w:rPr>
                <w:rFonts w:hAnsi="ＭＳ 明朝" w:hint="eastAsia"/>
                <w:color w:val="000000"/>
                <w:sz w:val="20"/>
                <w:szCs w:val="20"/>
              </w:rPr>
              <w:t>4</w:t>
            </w:r>
          </w:p>
        </w:tc>
      </w:tr>
      <w:tr w:rsidR="006D2348" w:rsidRPr="00C71CED" w:rsidTr="00397E10">
        <w:trPr>
          <w:cantSplit/>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1634C0" w:rsidRDefault="006D2348" w:rsidP="00397E10">
            <w:pPr>
              <w:pStyle w:val="a9"/>
              <w:tabs>
                <w:tab w:val="clear" w:pos="4252"/>
                <w:tab w:val="clear" w:pos="8504"/>
              </w:tabs>
              <w:snapToGrid/>
              <w:spacing w:line="300" w:lineRule="exact"/>
              <w:rPr>
                <w:color w:val="000000"/>
                <w:sz w:val="20"/>
                <w:szCs w:val="20"/>
              </w:rPr>
            </w:pPr>
            <w:r w:rsidRPr="001634C0">
              <w:rPr>
                <w:rFonts w:hint="eastAsia"/>
                <w:color w:val="000000"/>
                <w:sz w:val="20"/>
                <w:szCs w:val="20"/>
              </w:rPr>
              <w:t>業務実績を証する書類（委託等契約書写し、施設概要が分かる資料）</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6D2348" w:rsidRPr="00C71CED" w:rsidTr="00397E10">
        <w:trPr>
          <w:cantSplit/>
          <w:jc w:val="center"/>
        </w:trPr>
        <w:tc>
          <w:tcPr>
            <w:tcW w:w="1409" w:type="dxa"/>
            <w:vMerge w:val="restart"/>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建設</w:t>
            </w:r>
            <w:r>
              <w:rPr>
                <w:rFonts w:hAnsi="ＭＳ 明朝" w:hint="eastAsia"/>
                <w:color w:val="000000"/>
                <w:sz w:val="20"/>
                <w:szCs w:val="20"/>
              </w:rPr>
              <w:t>企業</w:t>
            </w:r>
          </w:p>
        </w:tc>
        <w:tc>
          <w:tcPr>
            <w:tcW w:w="7186" w:type="dxa"/>
            <w:vAlign w:val="center"/>
          </w:tcPr>
          <w:p w:rsidR="006D2348" w:rsidRPr="001634C0" w:rsidRDefault="006D2348" w:rsidP="00397E10">
            <w:pPr>
              <w:pStyle w:val="a9"/>
              <w:tabs>
                <w:tab w:val="clear" w:pos="4252"/>
                <w:tab w:val="clear" w:pos="8504"/>
              </w:tabs>
              <w:snapToGrid/>
              <w:spacing w:line="300" w:lineRule="exact"/>
              <w:rPr>
                <w:color w:val="000000"/>
                <w:sz w:val="20"/>
                <w:szCs w:val="20"/>
              </w:rPr>
            </w:pPr>
            <w:r w:rsidRPr="001634C0">
              <w:rPr>
                <w:rFonts w:hAnsi="ＭＳ 明朝" w:hint="eastAsia"/>
                <w:color w:val="000000"/>
                <w:sz w:val="20"/>
                <w:szCs w:val="20"/>
              </w:rPr>
              <w:t>建設業法第</w:t>
            </w:r>
            <w:r>
              <w:rPr>
                <w:rFonts w:hAnsi="ＭＳ 明朝" w:hint="eastAsia"/>
                <w:color w:val="000000"/>
                <w:sz w:val="20"/>
                <w:szCs w:val="20"/>
              </w:rPr>
              <w:t>3</w:t>
            </w:r>
            <w:r w:rsidRPr="001634C0">
              <w:rPr>
                <w:rFonts w:hAnsi="ＭＳ 明朝" w:hint="eastAsia"/>
                <w:color w:val="000000"/>
                <w:sz w:val="20"/>
                <w:szCs w:val="20"/>
              </w:rPr>
              <w:t>条第1項の規定に基づく建築一式工事に係る特定建設業の許可を受けていることを証する書類</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6D2348" w:rsidRPr="00C71CED" w:rsidTr="00397E10">
        <w:trPr>
          <w:cantSplit/>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1634C0" w:rsidRDefault="006D2348" w:rsidP="00397E10">
            <w:pPr>
              <w:pStyle w:val="a9"/>
              <w:tabs>
                <w:tab w:val="clear" w:pos="4252"/>
                <w:tab w:val="clear" w:pos="8504"/>
              </w:tabs>
              <w:snapToGrid/>
              <w:spacing w:line="300" w:lineRule="exact"/>
              <w:rPr>
                <w:color w:val="000000"/>
                <w:sz w:val="20"/>
                <w:szCs w:val="20"/>
              </w:rPr>
            </w:pPr>
            <w:r w:rsidRPr="001634C0">
              <w:rPr>
                <w:rFonts w:hint="eastAsia"/>
                <w:color w:val="000000"/>
                <w:sz w:val="20"/>
                <w:szCs w:val="20"/>
              </w:rPr>
              <w:t>建設業務に当たる企業の受付書の写し</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6D2348" w:rsidRPr="00C71CED" w:rsidTr="00397E10">
        <w:trPr>
          <w:cantSplit/>
          <w:trHeight w:val="607"/>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1634C0" w:rsidRDefault="006D2348" w:rsidP="00397E10">
            <w:pPr>
              <w:pStyle w:val="a9"/>
              <w:tabs>
                <w:tab w:val="clear" w:pos="4252"/>
                <w:tab w:val="clear" w:pos="8504"/>
              </w:tabs>
              <w:snapToGrid/>
              <w:spacing w:line="300" w:lineRule="exact"/>
              <w:rPr>
                <w:rFonts w:hAnsi="ＭＳ 明朝"/>
                <w:color w:val="000000"/>
                <w:sz w:val="20"/>
                <w:szCs w:val="20"/>
              </w:rPr>
            </w:pPr>
            <w:r w:rsidRPr="001634C0">
              <w:rPr>
                <w:rFonts w:hint="eastAsia"/>
                <w:color w:val="000000"/>
                <w:sz w:val="20"/>
                <w:szCs w:val="20"/>
              </w:rPr>
              <w:t>経営規模等評価結果通知書・総合評定値通知書（経営事項審査結果通知書）の写し</w:t>
            </w:r>
            <w:r w:rsidRPr="001634C0">
              <w:rPr>
                <w:rFonts w:hAnsi="ＭＳ 明朝" w:hint="eastAsia"/>
                <w:color w:val="000000"/>
                <w:sz w:val="20"/>
                <w:szCs w:val="20"/>
              </w:rPr>
              <w:t>（総合評定値又は総合評点が記載されているページを含む。）</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6D2348" w:rsidRPr="00C71CED" w:rsidTr="00397E10">
        <w:trPr>
          <w:cantSplit/>
          <w:trHeight w:val="85"/>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1634C0" w:rsidRDefault="006D2348" w:rsidP="00397E10">
            <w:pPr>
              <w:spacing w:line="300" w:lineRule="exact"/>
              <w:rPr>
                <w:rFonts w:hAnsi="ＭＳ 明朝"/>
                <w:color w:val="000000"/>
                <w:sz w:val="20"/>
                <w:szCs w:val="20"/>
              </w:rPr>
            </w:pPr>
            <w:r w:rsidRPr="001634C0">
              <w:rPr>
                <w:rFonts w:hAnsi="ＭＳ 明朝" w:hint="eastAsia"/>
                <w:color w:val="000000"/>
                <w:sz w:val="20"/>
                <w:szCs w:val="20"/>
              </w:rPr>
              <w:t>建設企業の業務実績</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様式</w:t>
            </w:r>
            <w:r>
              <w:rPr>
                <w:rFonts w:hAnsi="ＭＳ 明朝" w:hint="eastAsia"/>
                <w:color w:val="000000"/>
                <w:sz w:val="20"/>
                <w:szCs w:val="20"/>
              </w:rPr>
              <w:t>1</w:t>
            </w:r>
            <w:r w:rsidR="00454709">
              <w:rPr>
                <w:rFonts w:hAnsi="ＭＳ 明朝" w:hint="eastAsia"/>
                <w:color w:val="000000"/>
                <w:sz w:val="20"/>
                <w:szCs w:val="20"/>
              </w:rPr>
              <w:t>5</w:t>
            </w:r>
          </w:p>
        </w:tc>
      </w:tr>
      <w:tr w:rsidR="006D2348" w:rsidRPr="00C71CED" w:rsidTr="00397E10">
        <w:trPr>
          <w:cantSplit/>
          <w:trHeight w:val="443"/>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1634C0" w:rsidRDefault="006D2348" w:rsidP="00397E10">
            <w:pPr>
              <w:spacing w:line="300" w:lineRule="exact"/>
              <w:rPr>
                <w:rFonts w:hAnsi="ＭＳ 明朝"/>
                <w:color w:val="000000"/>
                <w:sz w:val="20"/>
                <w:szCs w:val="20"/>
              </w:rPr>
            </w:pPr>
            <w:r w:rsidRPr="001634C0">
              <w:rPr>
                <w:rFonts w:hAnsi="ＭＳ 明朝" w:hint="eastAsia"/>
                <w:color w:val="000000"/>
                <w:sz w:val="20"/>
                <w:szCs w:val="20"/>
              </w:rPr>
              <w:t>業務実績を証する以下の書類</w:t>
            </w:r>
          </w:p>
          <w:p w:rsidR="006D2348" w:rsidRPr="001634C0" w:rsidRDefault="006D2348" w:rsidP="00397E10">
            <w:pPr>
              <w:spacing w:line="300" w:lineRule="exact"/>
              <w:ind w:leftChars="95" w:left="399" w:hangingChars="100" w:hanging="200"/>
              <w:rPr>
                <w:rFonts w:hAnsi="ＭＳ 明朝"/>
                <w:color w:val="000000"/>
                <w:sz w:val="20"/>
                <w:szCs w:val="20"/>
              </w:rPr>
            </w:pPr>
            <w:r w:rsidRPr="001634C0">
              <w:rPr>
                <w:rFonts w:hAnsi="ＭＳ 明朝" w:hint="eastAsia"/>
                <w:color w:val="000000"/>
                <w:sz w:val="20"/>
                <w:szCs w:val="20"/>
              </w:rPr>
              <w:t>①請負契約書写し、施設概要が分かる資料、共同企業体の構成員の実績の場合は共同企業体の実績を証する書類の写し</w:t>
            </w:r>
          </w:p>
          <w:p w:rsidR="006D2348" w:rsidRPr="001634C0" w:rsidRDefault="006D2348" w:rsidP="00397E10">
            <w:pPr>
              <w:spacing w:line="300" w:lineRule="exact"/>
              <w:ind w:leftChars="95" w:left="399" w:hangingChars="100" w:hanging="200"/>
              <w:jc w:val="center"/>
              <w:rPr>
                <w:rFonts w:hAnsi="ＭＳ 明朝"/>
                <w:color w:val="000000"/>
                <w:sz w:val="20"/>
                <w:szCs w:val="20"/>
              </w:rPr>
            </w:pPr>
            <w:r w:rsidRPr="001634C0">
              <w:rPr>
                <w:rFonts w:hAnsi="ＭＳ 明朝" w:hint="eastAsia"/>
                <w:color w:val="000000"/>
                <w:sz w:val="20"/>
                <w:szCs w:val="20"/>
              </w:rPr>
              <w:t>または</w:t>
            </w:r>
          </w:p>
          <w:p w:rsidR="006D2348" w:rsidRPr="001634C0" w:rsidRDefault="006D2348" w:rsidP="00397E10">
            <w:pPr>
              <w:spacing w:line="300" w:lineRule="exact"/>
              <w:ind w:leftChars="95" w:left="399" w:hangingChars="100" w:hanging="200"/>
              <w:rPr>
                <w:rFonts w:hAnsi="ＭＳ 明朝"/>
                <w:color w:val="000000"/>
                <w:sz w:val="20"/>
                <w:szCs w:val="20"/>
              </w:rPr>
            </w:pPr>
            <w:r w:rsidRPr="001634C0">
              <w:rPr>
                <w:rFonts w:hAnsi="ＭＳ 明朝" w:hint="eastAsia"/>
                <w:color w:val="000000"/>
                <w:sz w:val="20"/>
                <w:szCs w:val="20"/>
              </w:rPr>
              <w:t>②CORINSに係る竣工時工事カルテ受領書及び工事カルテ</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6D2348" w:rsidRPr="00C71CED" w:rsidTr="00397E10">
        <w:trPr>
          <w:cantSplit/>
          <w:trHeight w:val="181"/>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1634C0" w:rsidRDefault="006D2348" w:rsidP="00397E10">
            <w:pPr>
              <w:spacing w:line="300" w:lineRule="exact"/>
              <w:rPr>
                <w:rFonts w:hAnsi="ＭＳ 明朝"/>
                <w:color w:val="000000"/>
                <w:sz w:val="20"/>
                <w:szCs w:val="20"/>
              </w:rPr>
            </w:pPr>
            <w:r w:rsidRPr="001634C0">
              <w:rPr>
                <w:rFonts w:hAnsi="ＭＳ 明朝" w:hint="eastAsia"/>
                <w:color w:val="000000"/>
                <w:sz w:val="20"/>
                <w:szCs w:val="20"/>
              </w:rPr>
              <w:t>専任</w:t>
            </w:r>
            <w:r>
              <w:rPr>
                <w:rFonts w:hAnsi="ＭＳ 明朝" w:hint="eastAsia"/>
                <w:color w:val="000000"/>
                <w:sz w:val="20"/>
                <w:szCs w:val="20"/>
              </w:rPr>
              <w:t>で配置</w:t>
            </w:r>
            <w:r w:rsidRPr="001634C0">
              <w:rPr>
                <w:rFonts w:hAnsi="ＭＳ 明朝" w:hint="eastAsia"/>
                <w:color w:val="000000"/>
                <w:sz w:val="20"/>
                <w:szCs w:val="20"/>
              </w:rPr>
              <w:t>する監理技術者</w:t>
            </w:r>
            <w:r>
              <w:rPr>
                <w:rFonts w:hAnsi="ＭＳ 明朝" w:hint="eastAsia"/>
                <w:color w:val="000000"/>
                <w:sz w:val="20"/>
                <w:szCs w:val="20"/>
              </w:rPr>
              <w:t>の</w:t>
            </w:r>
            <w:r w:rsidRPr="001634C0">
              <w:rPr>
                <w:rFonts w:hAnsi="ＭＳ 明朝" w:hint="eastAsia"/>
                <w:color w:val="000000"/>
                <w:sz w:val="20"/>
                <w:szCs w:val="20"/>
              </w:rPr>
              <w:t>工事監理実績等、及び資格証の写し</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6D2348" w:rsidRPr="00C71CED" w:rsidTr="00397E10">
        <w:trPr>
          <w:cantSplit/>
          <w:jc w:val="center"/>
        </w:trPr>
        <w:tc>
          <w:tcPr>
            <w:tcW w:w="1409" w:type="dxa"/>
            <w:vMerge w:val="restart"/>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lastRenderedPageBreak/>
              <w:t>維持管理</w:t>
            </w:r>
            <w:r>
              <w:rPr>
                <w:rFonts w:hAnsi="ＭＳ 明朝" w:hint="eastAsia"/>
                <w:color w:val="000000"/>
                <w:sz w:val="20"/>
                <w:szCs w:val="20"/>
              </w:rPr>
              <w:t>企業</w:t>
            </w:r>
          </w:p>
        </w:tc>
        <w:tc>
          <w:tcPr>
            <w:tcW w:w="7186" w:type="dxa"/>
            <w:vAlign w:val="center"/>
          </w:tcPr>
          <w:p w:rsidR="006D2348" w:rsidRPr="001634C0" w:rsidRDefault="006D2348" w:rsidP="00397E10">
            <w:pPr>
              <w:spacing w:line="300" w:lineRule="exact"/>
              <w:rPr>
                <w:rFonts w:hAnsi="ＭＳ 明朝"/>
                <w:color w:val="000000"/>
                <w:sz w:val="20"/>
                <w:szCs w:val="20"/>
              </w:rPr>
            </w:pPr>
            <w:r w:rsidRPr="001634C0">
              <w:rPr>
                <w:rFonts w:hint="eastAsia"/>
                <w:color w:val="000000"/>
                <w:sz w:val="20"/>
                <w:szCs w:val="20"/>
              </w:rPr>
              <w:t>維持管理業務に当たる企業の受付書の写し</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6D2348" w:rsidRPr="00C71CED" w:rsidTr="00397E10">
        <w:trPr>
          <w:cantSplit/>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1634C0" w:rsidRDefault="006D2348" w:rsidP="00397E10">
            <w:pPr>
              <w:spacing w:line="300" w:lineRule="exact"/>
              <w:rPr>
                <w:color w:val="000000"/>
                <w:sz w:val="20"/>
                <w:szCs w:val="20"/>
              </w:rPr>
            </w:pPr>
            <w:r w:rsidRPr="001634C0">
              <w:rPr>
                <w:rFonts w:hint="eastAsia"/>
                <w:color w:val="000000"/>
                <w:sz w:val="20"/>
                <w:szCs w:val="20"/>
              </w:rPr>
              <w:t>維持管理企業の業務実績</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様式1</w:t>
            </w:r>
            <w:r w:rsidR="00454709">
              <w:rPr>
                <w:rFonts w:hAnsi="ＭＳ 明朝" w:hint="eastAsia"/>
                <w:color w:val="000000"/>
                <w:sz w:val="20"/>
                <w:szCs w:val="20"/>
              </w:rPr>
              <w:t>6</w:t>
            </w:r>
          </w:p>
        </w:tc>
      </w:tr>
      <w:tr w:rsidR="006D2348" w:rsidRPr="00C71CED" w:rsidTr="00397E10">
        <w:trPr>
          <w:cantSplit/>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1634C0" w:rsidRDefault="006D2348" w:rsidP="00397E10">
            <w:pPr>
              <w:spacing w:line="300" w:lineRule="exact"/>
              <w:rPr>
                <w:color w:val="000000"/>
                <w:sz w:val="20"/>
                <w:szCs w:val="20"/>
              </w:rPr>
            </w:pPr>
            <w:r w:rsidRPr="001634C0">
              <w:rPr>
                <w:rFonts w:hint="eastAsia"/>
                <w:color w:val="000000"/>
                <w:sz w:val="20"/>
                <w:szCs w:val="20"/>
              </w:rPr>
              <w:t>業務実績を証する書類（委託等契約書写し、施設概要及び業務内容が分かる資料）</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6D2348" w:rsidRPr="00C71CED" w:rsidTr="00397E10">
        <w:trPr>
          <w:cantSplit/>
          <w:jc w:val="center"/>
        </w:trPr>
        <w:tc>
          <w:tcPr>
            <w:tcW w:w="1409" w:type="dxa"/>
            <w:vMerge w:val="restart"/>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運営</w:t>
            </w:r>
            <w:r>
              <w:rPr>
                <w:rFonts w:hAnsi="ＭＳ 明朝" w:hint="eastAsia"/>
                <w:color w:val="000000"/>
                <w:sz w:val="20"/>
                <w:szCs w:val="20"/>
              </w:rPr>
              <w:t>企業</w:t>
            </w:r>
          </w:p>
        </w:tc>
        <w:tc>
          <w:tcPr>
            <w:tcW w:w="7186" w:type="dxa"/>
            <w:vAlign w:val="center"/>
          </w:tcPr>
          <w:p w:rsidR="006D2348" w:rsidRPr="001634C0" w:rsidRDefault="006D2348" w:rsidP="00397E10">
            <w:pPr>
              <w:spacing w:line="300" w:lineRule="exact"/>
              <w:rPr>
                <w:color w:val="000000"/>
                <w:sz w:val="20"/>
                <w:szCs w:val="20"/>
              </w:rPr>
            </w:pPr>
            <w:r w:rsidRPr="001634C0">
              <w:rPr>
                <w:rFonts w:hint="eastAsia"/>
                <w:color w:val="000000"/>
                <w:sz w:val="20"/>
                <w:szCs w:val="20"/>
              </w:rPr>
              <w:t>運営業務に当たる企業の受付書の写し</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6D2348" w:rsidRPr="00C71CED" w:rsidTr="00397E10">
        <w:trPr>
          <w:cantSplit/>
          <w:trHeight w:val="275"/>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1634C0" w:rsidRDefault="006D2348" w:rsidP="00397E10">
            <w:pPr>
              <w:spacing w:line="300" w:lineRule="exact"/>
              <w:rPr>
                <w:color w:val="000000"/>
                <w:sz w:val="20"/>
                <w:szCs w:val="20"/>
              </w:rPr>
            </w:pPr>
            <w:r>
              <w:rPr>
                <w:rFonts w:hint="eastAsia"/>
                <w:color w:val="000000"/>
                <w:sz w:val="20"/>
                <w:szCs w:val="20"/>
              </w:rPr>
              <w:t>運営</w:t>
            </w:r>
            <w:r w:rsidRPr="001634C0">
              <w:rPr>
                <w:rFonts w:hint="eastAsia"/>
                <w:color w:val="000000"/>
                <w:sz w:val="20"/>
                <w:szCs w:val="20"/>
              </w:rPr>
              <w:t>企業の業務実績</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様式1</w:t>
            </w:r>
            <w:r w:rsidR="00454709">
              <w:rPr>
                <w:rFonts w:hAnsi="ＭＳ 明朝" w:hint="eastAsia"/>
                <w:color w:val="000000"/>
                <w:sz w:val="20"/>
                <w:szCs w:val="20"/>
              </w:rPr>
              <w:t>7</w:t>
            </w:r>
          </w:p>
        </w:tc>
      </w:tr>
      <w:tr w:rsidR="006D2348" w:rsidRPr="00C71CED" w:rsidTr="00397E10">
        <w:trPr>
          <w:cantSplit/>
          <w:trHeight w:val="275"/>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1634C0" w:rsidRDefault="006D2348" w:rsidP="00397E10">
            <w:pPr>
              <w:spacing w:line="300" w:lineRule="exact"/>
              <w:rPr>
                <w:color w:val="000000"/>
                <w:sz w:val="20"/>
                <w:szCs w:val="20"/>
              </w:rPr>
            </w:pPr>
            <w:r w:rsidRPr="001634C0">
              <w:rPr>
                <w:rFonts w:hint="eastAsia"/>
                <w:color w:val="000000"/>
                <w:sz w:val="20"/>
                <w:szCs w:val="20"/>
              </w:rPr>
              <w:t>業務実績を証する書類（委託等契約書写し、施設概要及び業務内容が分かる資料）</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6D2348" w:rsidRPr="00C71CED" w:rsidTr="00397E10">
        <w:trPr>
          <w:cantSplit/>
          <w:trHeight w:val="295"/>
          <w:jc w:val="center"/>
        </w:trPr>
        <w:tc>
          <w:tcPr>
            <w:tcW w:w="1409" w:type="dxa"/>
            <w:vMerge w:val="restart"/>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その他</w:t>
            </w:r>
            <w:r>
              <w:rPr>
                <w:rFonts w:hAnsi="ＭＳ 明朝" w:hint="eastAsia"/>
                <w:color w:val="000000"/>
                <w:sz w:val="20"/>
                <w:szCs w:val="20"/>
              </w:rPr>
              <w:t>企業</w:t>
            </w:r>
          </w:p>
        </w:tc>
        <w:tc>
          <w:tcPr>
            <w:tcW w:w="7186" w:type="dxa"/>
            <w:vAlign w:val="center"/>
          </w:tcPr>
          <w:p w:rsidR="006D2348" w:rsidRPr="00275757" w:rsidRDefault="006D2348" w:rsidP="00397E10">
            <w:pPr>
              <w:spacing w:line="300" w:lineRule="exact"/>
              <w:rPr>
                <w:rFonts w:hAnsi="ＭＳ 明朝"/>
                <w:color w:val="000000"/>
                <w:sz w:val="20"/>
                <w:szCs w:val="20"/>
                <w:vertAlign w:val="superscript"/>
              </w:rPr>
            </w:pPr>
            <w:r w:rsidRPr="001634C0">
              <w:rPr>
                <w:rFonts w:hint="eastAsia"/>
                <w:color w:val="000000"/>
                <w:sz w:val="20"/>
                <w:szCs w:val="20"/>
              </w:rPr>
              <w:t>その他業務に当たる企業の受付書の写し</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6D2348" w:rsidRPr="00C71CED" w:rsidTr="00397E10">
        <w:trPr>
          <w:cantSplit/>
          <w:trHeight w:val="161"/>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1634C0" w:rsidRDefault="00454709" w:rsidP="00397E10">
            <w:pPr>
              <w:spacing w:line="300" w:lineRule="exact"/>
              <w:rPr>
                <w:color w:val="000000"/>
                <w:sz w:val="20"/>
                <w:szCs w:val="20"/>
              </w:rPr>
            </w:pPr>
            <w:r>
              <w:rPr>
                <w:rFonts w:hint="eastAsia"/>
                <w:color w:val="000000"/>
                <w:sz w:val="20"/>
                <w:szCs w:val="20"/>
              </w:rPr>
              <w:t>その他</w:t>
            </w:r>
            <w:r w:rsidR="006D2348" w:rsidRPr="001634C0">
              <w:rPr>
                <w:rFonts w:hint="eastAsia"/>
                <w:color w:val="000000"/>
                <w:sz w:val="20"/>
                <w:szCs w:val="20"/>
              </w:rPr>
              <w:t>企業の業務実績</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様式</w:t>
            </w:r>
            <w:r w:rsidR="00454709">
              <w:rPr>
                <w:rFonts w:hAnsi="ＭＳ 明朝" w:hint="eastAsia"/>
                <w:color w:val="000000"/>
                <w:sz w:val="20"/>
                <w:szCs w:val="20"/>
              </w:rPr>
              <w:t>18</w:t>
            </w:r>
          </w:p>
        </w:tc>
      </w:tr>
      <w:tr w:rsidR="006D2348" w:rsidRPr="00C71CED" w:rsidTr="00397E10">
        <w:trPr>
          <w:cantSplit/>
          <w:trHeight w:val="85"/>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1634C0" w:rsidRDefault="006D2348" w:rsidP="00397E10">
            <w:pPr>
              <w:spacing w:line="300" w:lineRule="exact"/>
              <w:rPr>
                <w:color w:val="000000"/>
                <w:sz w:val="20"/>
                <w:szCs w:val="20"/>
              </w:rPr>
            </w:pPr>
            <w:r w:rsidRPr="001634C0">
              <w:rPr>
                <w:rFonts w:hint="eastAsia"/>
                <w:color w:val="000000"/>
                <w:sz w:val="20"/>
                <w:szCs w:val="20"/>
              </w:rPr>
              <w:t>業務実績を証する書類（委託等契約書写し、業務内容が分かる資料）</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6D2348" w:rsidRPr="00C71CED" w:rsidTr="00397E10">
        <w:trPr>
          <w:cantSplit/>
          <w:trHeight w:val="551"/>
          <w:jc w:val="center"/>
        </w:trPr>
        <w:tc>
          <w:tcPr>
            <w:tcW w:w="1409" w:type="dxa"/>
            <w:vMerge w:val="restart"/>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全企業共通</w:t>
            </w:r>
          </w:p>
        </w:tc>
        <w:tc>
          <w:tcPr>
            <w:tcW w:w="7186" w:type="dxa"/>
            <w:vAlign w:val="center"/>
          </w:tcPr>
          <w:p w:rsidR="006D2348" w:rsidRPr="00C71CED" w:rsidRDefault="006D2348" w:rsidP="00397E10">
            <w:pPr>
              <w:spacing w:line="300" w:lineRule="exact"/>
              <w:rPr>
                <w:rFonts w:hAnsi="ＭＳ 明朝"/>
                <w:color w:val="000000"/>
                <w:sz w:val="20"/>
                <w:szCs w:val="20"/>
              </w:rPr>
            </w:pPr>
            <w:r w:rsidRPr="00C71CED">
              <w:rPr>
                <w:rFonts w:hAnsi="ＭＳ 明朝" w:hint="eastAsia"/>
                <w:color w:val="000000"/>
                <w:sz w:val="20"/>
                <w:szCs w:val="20"/>
              </w:rPr>
              <w:t>納税証明書（</w:t>
            </w:r>
            <w:r w:rsidRPr="00C71CED">
              <w:rPr>
                <w:rFonts w:hint="eastAsia"/>
                <w:color w:val="000000"/>
                <w:sz w:val="20"/>
                <w:szCs w:val="20"/>
              </w:rPr>
              <w:t>国税（法人税、消費税）</w:t>
            </w:r>
            <w:r w:rsidRPr="00C71CED">
              <w:rPr>
                <w:rFonts w:hAnsi="ＭＳ 明朝" w:hint="eastAsia"/>
                <w:color w:val="000000"/>
                <w:sz w:val="20"/>
                <w:szCs w:val="20"/>
              </w:rPr>
              <w:t>）の写し（</w:t>
            </w:r>
            <w:r w:rsidRPr="00C71CED">
              <w:rPr>
                <w:rFonts w:hint="eastAsia"/>
                <w:color w:val="000000"/>
                <w:sz w:val="20"/>
                <w:szCs w:val="20"/>
              </w:rPr>
              <w:t>最近1年間の未納がないことが証明できるもの）</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6D2348" w:rsidRPr="00C71CED" w:rsidTr="00397E10">
        <w:trPr>
          <w:cantSplit/>
          <w:trHeight w:val="285"/>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C71CED" w:rsidRDefault="006D2348" w:rsidP="00397E10">
            <w:pPr>
              <w:spacing w:line="300" w:lineRule="exact"/>
              <w:rPr>
                <w:rFonts w:hAnsi="ＭＳ 明朝"/>
                <w:color w:val="000000"/>
                <w:sz w:val="20"/>
                <w:szCs w:val="20"/>
              </w:rPr>
            </w:pPr>
            <w:r w:rsidRPr="00C71CED">
              <w:rPr>
                <w:rFonts w:hAnsi="ＭＳ 明朝" w:hint="eastAsia"/>
                <w:color w:val="000000"/>
                <w:sz w:val="20"/>
                <w:szCs w:val="20"/>
              </w:rPr>
              <w:t>会社概要（パンフレットも可）</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w:t>
            </w:r>
          </w:p>
        </w:tc>
      </w:tr>
      <w:tr w:rsidR="006D2348" w:rsidRPr="00C71CED" w:rsidTr="00397E10">
        <w:trPr>
          <w:cantSplit/>
          <w:trHeight w:val="285"/>
          <w:jc w:val="center"/>
        </w:trPr>
        <w:tc>
          <w:tcPr>
            <w:tcW w:w="1409" w:type="dxa"/>
            <w:vMerge/>
            <w:vAlign w:val="center"/>
          </w:tcPr>
          <w:p w:rsidR="006D2348" w:rsidRPr="00C71CED" w:rsidRDefault="006D2348" w:rsidP="00397E10">
            <w:pPr>
              <w:spacing w:line="300" w:lineRule="exact"/>
              <w:jc w:val="center"/>
              <w:rPr>
                <w:rFonts w:hAnsi="ＭＳ 明朝"/>
                <w:color w:val="000000"/>
                <w:sz w:val="20"/>
                <w:szCs w:val="20"/>
              </w:rPr>
            </w:pPr>
          </w:p>
        </w:tc>
        <w:tc>
          <w:tcPr>
            <w:tcW w:w="7186" w:type="dxa"/>
            <w:vAlign w:val="center"/>
          </w:tcPr>
          <w:p w:rsidR="006D2348" w:rsidRPr="00C71CED" w:rsidRDefault="006D2348" w:rsidP="00397E10">
            <w:pPr>
              <w:spacing w:line="300" w:lineRule="exact"/>
              <w:rPr>
                <w:rFonts w:hAnsi="ＭＳ 明朝"/>
                <w:color w:val="000000"/>
                <w:sz w:val="20"/>
                <w:szCs w:val="20"/>
              </w:rPr>
            </w:pPr>
            <w:r w:rsidRPr="00C71CED">
              <w:rPr>
                <w:rFonts w:hAnsi="ＭＳ 明朝" w:hint="eastAsia"/>
                <w:color w:val="000000"/>
                <w:sz w:val="20"/>
                <w:szCs w:val="20"/>
              </w:rPr>
              <w:t>有価証券報告書の写し（最新版）、または直近1</w:t>
            </w:r>
            <w:r>
              <w:rPr>
                <w:rFonts w:hAnsi="ＭＳ 明朝" w:hint="eastAsia"/>
                <w:color w:val="000000"/>
                <w:sz w:val="20"/>
                <w:szCs w:val="20"/>
              </w:rPr>
              <w:t>年分の貸借対照表及び損益計算書（原本証明印を押印があるもの</w:t>
            </w:r>
            <w:r w:rsidRPr="00C71CED">
              <w:rPr>
                <w:rFonts w:hAnsi="ＭＳ 明朝" w:hint="eastAsia"/>
                <w:color w:val="000000"/>
                <w:sz w:val="20"/>
                <w:szCs w:val="20"/>
              </w:rPr>
              <w:t>）</w:t>
            </w:r>
          </w:p>
        </w:tc>
        <w:tc>
          <w:tcPr>
            <w:tcW w:w="1072" w:type="dxa"/>
            <w:vAlign w:val="center"/>
          </w:tcPr>
          <w:p w:rsidR="006D2348" w:rsidRPr="00C71CED" w:rsidRDefault="006D2348" w:rsidP="00397E10">
            <w:pPr>
              <w:spacing w:line="300" w:lineRule="exact"/>
              <w:jc w:val="center"/>
              <w:rPr>
                <w:rFonts w:hAnsi="ＭＳ 明朝"/>
                <w:color w:val="000000"/>
                <w:sz w:val="20"/>
                <w:szCs w:val="20"/>
              </w:rPr>
            </w:pPr>
            <w:r w:rsidRPr="00C71CED">
              <w:rPr>
                <w:rFonts w:hAnsi="ＭＳ 明朝" w:hint="eastAsia"/>
                <w:color w:val="000000"/>
                <w:sz w:val="20"/>
                <w:szCs w:val="20"/>
              </w:rPr>
              <w:t>－</w:t>
            </w:r>
          </w:p>
        </w:tc>
      </w:tr>
    </w:tbl>
    <w:p w:rsidR="006D2348" w:rsidRPr="0028759F" w:rsidRDefault="006D2348" w:rsidP="006D2348">
      <w:pPr>
        <w:spacing w:line="300" w:lineRule="exact"/>
        <w:ind w:left="210" w:hangingChars="100" w:hanging="210"/>
        <w:rPr>
          <w:rFonts w:hAnsi="ＭＳ 明朝"/>
          <w:color w:val="000000"/>
          <w:kern w:val="0"/>
        </w:rPr>
      </w:pPr>
      <w:r w:rsidRPr="0028759F">
        <w:rPr>
          <w:rFonts w:hAnsi="ＭＳ 明朝"/>
          <w:color w:val="000000"/>
          <w:kern w:val="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6D2348" w:rsidRPr="0028759F" w:rsidRDefault="006D2348" w:rsidP="006D2348">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27</w:t>
      </w:r>
      <w:r w:rsidRPr="0028759F">
        <w:rPr>
          <w:rFonts w:hAnsi="ＭＳ 明朝" w:hint="eastAsia"/>
          <w:color w:val="000000"/>
          <w:kern w:val="0"/>
        </w:rPr>
        <w:t>年　　月　　日</w:t>
      </w:r>
    </w:p>
    <w:p w:rsidR="006D2348" w:rsidRPr="0028759F" w:rsidRDefault="006D2348" w:rsidP="006D2348">
      <w:pPr>
        <w:rPr>
          <w:rFonts w:hAnsi="ＭＳ 明朝"/>
          <w:color w:val="000000"/>
          <w:kern w:val="0"/>
        </w:rPr>
      </w:pPr>
    </w:p>
    <w:p w:rsidR="006D2348" w:rsidRPr="0028759F" w:rsidRDefault="006D2348" w:rsidP="006D2348">
      <w:pPr>
        <w:jc w:val="center"/>
        <w:rPr>
          <w:rFonts w:hAnsi="ＭＳ 明朝"/>
          <w:color w:val="000000"/>
          <w:kern w:val="0"/>
        </w:rPr>
      </w:pPr>
      <w:r w:rsidRPr="0028759F">
        <w:rPr>
          <w:rFonts w:hAnsi="ＭＳ 明朝" w:hint="eastAsia"/>
          <w:color w:val="000000"/>
          <w:kern w:val="0"/>
          <w:sz w:val="28"/>
        </w:rPr>
        <w:t>事業実施体制</w:t>
      </w:r>
    </w:p>
    <w:p w:rsidR="006D2348" w:rsidRDefault="006D2348" w:rsidP="006D2348"/>
    <w:p w:rsidR="006D2348" w:rsidRPr="0028759F" w:rsidRDefault="006D2348" w:rsidP="006D2348"/>
    <w:p w:rsidR="006D2348" w:rsidRPr="0028759F" w:rsidRDefault="006D2348" w:rsidP="006D2348">
      <w:pPr>
        <w:ind w:firstLineChars="100" w:firstLine="210"/>
      </w:pPr>
      <w:r>
        <w:rPr>
          <w:rFonts w:hint="eastAsia"/>
        </w:rPr>
        <w:t>（</w:t>
      </w:r>
      <w:r w:rsidRPr="0028759F">
        <w:rPr>
          <w:rFonts w:hint="eastAsia"/>
        </w:rPr>
        <w:t>構成員</w:t>
      </w:r>
      <w:r>
        <w:rPr>
          <w:rFonts w:hint="eastAsia"/>
        </w:rPr>
        <w:t>（代表企業含む）及び協力会社の本事業における</w:t>
      </w:r>
      <w:r w:rsidRPr="0028759F">
        <w:rPr>
          <w:rFonts w:hint="eastAsia"/>
        </w:rPr>
        <w:t>役割を記入して</w:t>
      </w:r>
      <w:r>
        <w:rPr>
          <w:rFonts w:hint="eastAsia"/>
        </w:rPr>
        <w:t>ください</w:t>
      </w:r>
      <w:r w:rsidRPr="0028759F">
        <w:rPr>
          <w:rFonts w:hint="eastAsia"/>
        </w:rPr>
        <w:t>。</w:t>
      </w:r>
      <w:r>
        <w:rPr>
          <w:rFonts w:hint="eastAsia"/>
        </w:rPr>
        <w:t>）</w:t>
      </w:r>
    </w:p>
    <w:p w:rsidR="006D2348" w:rsidRPr="0028759F" w:rsidRDefault="006D2348" w:rsidP="006D2348">
      <w:pPr>
        <w:rPr>
          <w:rFonts w:hAnsi="ＭＳ 明朝"/>
          <w:color w:val="000000"/>
        </w:rPr>
      </w:pPr>
    </w:p>
    <w:p w:rsidR="006D2348" w:rsidRPr="0028759F" w:rsidRDefault="006D2348" w:rsidP="006D2348">
      <w:pPr>
        <w:rPr>
          <w:rFonts w:hAnsi="ＭＳ 明朝"/>
          <w:color w:val="000000"/>
        </w:rPr>
      </w:pPr>
      <w:r w:rsidRPr="0028759F">
        <w:rPr>
          <w:rFonts w:hAnsi="ＭＳ 明朝" w:hint="eastAsia"/>
          <w:color w:val="000000"/>
        </w:rPr>
        <w:t>[　　　　　]グループ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32"/>
        <w:gridCol w:w="2859"/>
        <w:gridCol w:w="3605"/>
      </w:tblGrid>
      <w:tr w:rsidR="006D2348" w:rsidRPr="00941A7B" w:rsidTr="00397E10">
        <w:trPr>
          <w:jc w:val="center"/>
        </w:trPr>
        <w:tc>
          <w:tcPr>
            <w:tcW w:w="3232" w:type="dxa"/>
            <w:shd w:val="clear" w:color="auto" w:fill="D9D9D9" w:themeFill="background1" w:themeFillShade="D9"/>
            <w:vAlign w:val="center"/>
          </w:tcPr>
          <w:p w:rsidR="006D2348" w:rsidRPr="00941A7B" w:rsidRDefault="006D2348" w:rsidP="00397E10">
            <w:pPr>
              <w:jc w:val="center"/>
              <w:rPr>
                <w:rFonts w:hAnsi="ＭＳ 明朝"/>
                <w:color w:val="000000"/>
                <w:sz w:val="20"/>
              </w:rPr>
            </w:pPr>
            <w:r w:rsidRPr="00941A7B">
              <w:rPr>
                <w:rFonts w:hAnsi="ＭＳ 明朝" w:hint="eastAsia"/>
                <w:color w:val="000000"/>
                <w:sz w:val="20"/>
              </w:rPr>
              <w:t>グループ内の位置付け</w:t>
            </w:r>
          </w:p>
          <w:p w:rsidR="006D2348" w:rsidRPr="00941A7B" w:rsidRDefault="006D2348" w:rsidP="00397E10">
            <w:pPr>
              <w:jc w:val="center"/>
              <w:rPr>
                <w:rFonts w:hAnsi="ＭＳ 明朝"/>
                <w:color w:val="000000"/>
                <w:sz w:val="20"/>
              </w:rPr>
            </w:pPr>
            <w:r w:rsidRPr="00941A7B">
              <w:rPr>
                <w:rFonts w:hAnsi="ＭＳ 明朝" w:hint="eastAsia"/>
                <w:color w:val="000000"/>
                <w:sz w:val="20"/>
              </w:rPr>
              <w:t>（代表企業・構成員・協力会社）</w:t>
            </w:r>
          </w:p>
        </w:tc>
        <w:tc>
          <w:tcPr>
            <w:tcW w:w="2859" w:type="dxa"/>
            <w:shd w:val="clear" w:color="auto" w:fill="D9D9D9" w:themeFill="background1" w:themeFillShade="D9"/>
            <w:vAlign w:val="center"/>
          </w:tcPr>
          <w:p w:rsidR="006D2348" w:rsidRPr="00941A7B" w:rsidRDefault="006D2348" w:rsidP="00397E10">
            <w:pPr>
              <w:jc w:val="center"/>
              <w:rPr>
                <w:rFonts w:hAnsi="ＭＳ 明朝"/>
                <w:color w:val="000000"/>
                <w:sz w:val="20"/>
              </w:rPr>
            </w:pPr>
            <w:r w:rsidRPr="00941A7B">
              <w:rPr>
                <w:rFonts w:hAnsi="ＭＳ 明朝" w:hint="eastAsia"/>
                <w:color w:val="000000"/>
                <w:sz w:val="20"/>
              </w:rPr>
              <w:t>企業名</w:t>
            </w:r>
          </w:p>
        </w:tc>
        <w:tc>
          <w:tcPr>
            <w:tcW w:w="3605" w:type="dxa"/>
            <w:shd w:val="clear" w:color="auto" w:fill="D9D9D9" w:themeFill="background1" w:themeFillShade="D9"/>
            <w:vAlign w:val="center"/>
          </w:tcPr>
          <w:p w:rsidR="006D2348" w:rsidRPr="00941A7B" w:rsidRDefault="006D2348" w:rsidP="00397E10">
            <w:pPr>
              <w:jc w:val="center"/>
              <w:rPr>
                <w:rFonts w:hAnsi="ＭＳ 明朝"/>
                <w:color w:val="000000"/>
                <w:sz w:val="20"/>
              </w:rPr>
            </w:pPr>
            <w:r w:rsidRPr="00941A7B">
              <w:rPr>
                <w:rFonts w:hAnsi="ＭＳ 明朝" w:hint="eastAsia"/>
                <w:color w:val="000000"/>
                <w:sz w:val="20"/>
              </w:rPr>
              <w:t>本事業における役割</w:t>
            </w:r>
          </w:p>
          <w:p w:rsidR="006D2348" w:rsidRPr="00941A7B" w:rsidRDefault="006D2348" w:rsidP="00397E10">
            <w:pPr>
              <w:jc w:val="center"/>
              <w:rPr>
                <w:rFonts w:hAnsi="ＭＳ 明朝"/>
                <w:color w:val="000000"/>
                <w:sz w:val="20"/>
              </w:rPr>
            </w:pPr>
            <w:r w:rsidRPr="00941A7B">
              <w:rPr>
                <w:rFonts w:hAnsi="ＭＳ 明朝" w:hint="eastAsia"/>
                <w:color w:val="000000"/>
                <w:sz w:val="20"/>
              </w:rPr>
              <w:t>（設計、建設、維持管理、運営など）</w:t>
            </w:r>
          </w:p>
        </w:tc>
      </w:tr>
      <w:tr w:rsidR="006D2348" w:rsidRPr="0028759F" w:rsidTr="00397E10">
        <w:trPr>
          <w:jc w:val="center"/>
        </w:trPr>
        <w:tc>
          <w:tcPr>
            <w:tcW w:w="3232" w:type="dxa"/>
            <w:vAlign w:val="center"/>
          </w:tcPr>
          <w:p w:rsidR="006D2348" w:rsidRPr="0028759F" w:rsidRDefault="006D2348" w:rsidP="00397E10">
            <w:pPr>
              <w:rPr>
                <w:rFonts w:hAnsi="ＭＳ 明朝"/>
                <w:color w:val="000000"/>
              </w:rPr>
            </w:pPr>
          </w:p>
        </w:tc>
        <w:tc>
          <w:tcPr>
            <w:tcW w:w="2859" w:type="dxa"/>
            <w:vAlign w:val="center"/>
          </w:tcPr>
          <w:p w:rsidR="006D2348" w:rsidRPr="0028759F" w:rsidRDefault="006D2348" w:rsidP="00397E10">
            <w:pPr>
              <w:pStyle w:val="a9"/>
              <w:tabs>
                <w:tab w:val="clear" w:pos="4252"/>
                <w:tab w:val="clear" w:pos="8504"/>
              </w:tabs>
              <w:snapToGrid/>
              <w:rPr>
                <w:rFonts w:hAnsi="ＭＳ 明朝"/>
                <w:color w:val="000000"/>
              </w:rPr>
            </w:pPr>
          </w:p>
        </w:tc>
        <w:tc>
          <w:tcPr>
            <w:tcW w:w="3605" w:type="dxa"/>
            <w:vAlign w:val="center"/>
          </w:tcPr>
          <w:p w:rsidR="006D2348" w:rsidRPr="0028759F" w:rsidRDefault="006D2348" w:rsidP="00397E10">
            <w:pPr>
              <w:pStyle w:val="a9"/>
              <w:tabs>
                <w:tab w:val="clear" w:pos="4252"/>
                <w:tab w:val="clear" w:pos="8504"/>
              </w:tabs>
              <w:snapToGrid/>
              <w:rPr>
                <w:rFonts w:hAnsi="ＭＳ 明朝"/>
                <w:color w:val="000000"/>
              </w:rPr>
            </w:pPr>
          </w:p>
        </w:tc>
      </w:tr>
      <w:tr w:rsidR="006D2348" w:rsidRPr="0028759F" w:rsidTr="00397E10">
        <w:trPr>
          <w:jc w:val="center"/>
        </w:trPr>
        <w:tc>
          <w:tcPr>
            <w:tcW w:w="3232" w:type="dxa"/>
            <w:vAlign w:val="center"/>
          </w:tcPr>
          <w:p w:rsidR="006D2348" w:rsidRPr="0028759F" w:rsidRDefault="006D2348" w:rsidP="00397E10">
            <w:pPr>
              <w:rPr>
                <w:rFonts w:hAnsi="ＭＳ 明朝"/>
                <w:color w:val="000000"/>
              </w:rPr>
            </w:pPr>
          </w:p>
        </w:tc>
        <w:tc>
          <w:tcPr>
            <w:tcW w:w="2859" w:type="dxa"/>
            <w:vAlign w:val="center"/>
          </w:tcPr>
          <w:p w:rsidR="006D2348" w:rsidRPr="0028759F" w:rsidRDefault="006D2348" w:rsidP="00397E10">
            <w:pPr>
              <w:rPr>
                <w:rFonts w:hAnsi="ＭＳ 明朝"/>
                <w:color w:val="000000"/>
              </w:rPr>
            </w:pPr>
          </w:p>
        </w:tc>
        <w:tc>
          <w:tcPr>
            <w:tcW w:w="3605" w:type="dxa"/>
            <w:vAlign w:val="center"/>
          </w:tcPr>
          <w:p w:rsidR="006D2348" w:rsidRPr="0028759F" w:rsidRDefault="006D2348" w:rsidP="00397E10">
            <w:pPr>
              <w:rPr>
                <w:rFonts w:hAnsi="ＭＳ 明朝"/>
                <w:color w:val="000000"/>
              </w:rPr>
            </w:pPr>
          </w:p>
        </w:tc>
      </w:tr>
      <w:tr w:rsidR="006D2348" w:rsidRPr="0028759F" w:rsidTr="00397E10">
        <w:trPr>
          <w:jc w:val="center"/>
        </w:trPr>
        <w:tc>
          <w:tcPr>
            <w:tcW w:w="3232" w:type="dxa"/>
            <w:vAlign w:val="center"/>
          </w:tcPr>
          <w:p w:rsidR="006D2348" w:rsidRPr="0028759F" w:rsidRDefault="006D2348" w:rsidP="00397E10">
            <w:pPr>
              <w:rPr>
                <w:rFonts w:hAnsi="ＭＳ 明朝"/>
                <w:color w:val="000000"/>
              </w:rPr>
            </w:pPr>
          </w:p>
        </w:tc>
        <w:tc>
          <w:tcPr>
            <w:tcW w:w="2859" w:type="dxa"/>
            <w:vAlign w:val="center"/>
          </w:tcPr>
          <w:p w:rsidR="006D2348" w:rsidRPr="0028759F" w:rsidRDefault="006D2348" w:rsidP="00397E10">
            <w:pPr>
              <w:rPr>
                <w:rFonts w:hAnsi="ＭＳ 明朝"/>
                <w:color w:val="000000"/>
              </w:rPr>
            </w:pPr>
          </w:p>
        </w:tc>
        <w:tc>
          <w:tcPr>
            <w:tcW w:w="3605" w:type="dxa"/>
            <w:vAlign w:val="center"/>
          </w:tcPr>
          <w:p w:rsidR="006D2348" w:rsidRPr="0028759F" w:rsidRDefault="006D2348" w:rsidP="00397E10">
            <w:pPr>
              <w:rPr>
                <w:rFonts w:hAnsi="ＭＳ 明朝"/>
                <w:color w:val="000000"/>
              </w:rPr>
            </w:pPr>
          </w:p>
        </w:tc>
      </w:tr>
      <w:tr w:rsidR="006D2348" w:rsidRPr="0028759F" w:rsidTr="00397E10">
        <w:trPr>
          <w:jc w:val="center"/>
        </w:trPr>
        <w:tc>
          <w:tcPr>
            <w:tcW w:w="3232" w:type="dxa"/>
            <w:vAlign w:val="center"/>
          </w:tcPr>
          <w:p w:rsidR="006D2348" w:rsidRPr="0028759F" w:rsidRDefault="006D2348" w:rsidP="00397E10">
            <w:pPr>
              <w:rPr>
                <w:rFonts w:hAnsi="ＭＳ 明朝"/>
                <w:color w:val="000000"/>
              </w:rPr>
            </w:pPr>
          </w:p>
        </w:tc>
        <w:tc>
          <w:tcPr>
            <w:tcW w:w="2859" w:type="dxa"/>
            <w:vAlign w:val="center"/>
          </w:tcPr>
          <w:p w:rsidR="006D2348" w:rsidRPr="0028759F" w:rsidRDefault="006D2348" w:rsidP="00397E10">
            <w:pPr>
              <w:rPr>
                <w:rFonts w:hAnsi="ＭＳ 明朝"/>
                <w:color w:val="000000"/>
              </w:rPr>
            </w:pPr>
          </w:p>
        </w:tc>
        <w:tc>
          <w:tcPr>
            <w:tcW w:w="3605" w:type="dxa"/>
            <w:vAlign w:val="center"/>
          </w:tcPr>
          <w:p w:rsidR="006D2348" w:rsidRPr="0028759F" w:rsidRDefault="006D2348" w:rsidP="00397E10">
            <w:pPr>
              <w:rPr>
                <w:rFonts w:hAnsi="ＭＳ 明朝"/>
                <w:color w:val="000000"/>
              </w:rPr>
            </w:pPr>
          </w:p>
        </w:tc>
      </w:tr>
      <w:tr w:rsidR="006D2348" w:rsidRPr="0028759F" w:rsidTr="00397E10">
        <w:trPr>
          <w:jc w:val="center"/>
        </w:trPr>
        <w:tc>
          <w:tcPr>
            <w:tcW w:w="3232" w:type="dxa"/>
            <w:vAlign w:val="center"/>
          </w:tcPr>
          <w:p w:rsidR="006D2348" w:rsidRPr="0028759F" w:rsidRDefault="006D2348" w:rsidP="00397E10">
            <w:pPr>
              <w:rPr>
                <w:rFonts w:hAnsi="ＭＳ 明朝"/>
                <w:color w:val="000000"/>
              </w:rPr>
            </w:pPr>
          </w:p>
        </w:tc>
        <w:tc>
          <w:tcPr>
            <w:tcW w:w="2859" w:type="dxa"/>
            <w:vAlign w:val="center"/>
          </w:tcPr>
          <w:p w:rsidR="006D2348" w:rsidRPr="0028759F" w:rsidRDefault="006D2348" w:rsidP="00397E10">
            <w:pPr>
              <w:rPr>
                <w:rFonts w:hAnsi="ＭＳ 明朝"/>
                <w:color w:val="000000"/>
              </w:rPr>
            </w:pPr>
          </w:p>
        </w:tc>
        <w:tc>
          <w:tcPr>
            <w:tcW w:w="3605" w:type="dxa"/>
            <w:vAlign w:val="center"/>
          </w:tcPr>
          <w:p w:rsidR="006D2348" w:rsidRPr="0028759F" w:rsidRDefault="006D2348" w:rsidP="00397E10">
            <w:pPr>
              <w:rPr>
                <w:rFonts w:hAnsi="ＭＳ 明朝"/>
                <w:color w:val="000000"/>
              </w:rPr>
            </w:pPr>
          </w:p>
        </w:tc>
      </w:tr>
    </w:tbl>
    <w:p w:rsidR="006D2348" w:rsidRPr="0028759F" w:rsidRDefault="006D2348" w:rsidP="006D2348">
      <w:pPr>
        <w:ind w:leftChars="-57" w:left="-120"/>
        <w:rPr>
          <w:rFonts w:hAnsi="ＭＳ 明朝"/>
          <w:color w:val="000000"/>
        </w:rPr>
      </w:pPr>
      <w:r w:rsidRPr="0028759F">
        <w:rPr>
          <w:rFonts w:hAnsi="ＭＳ 明朝" w:hint="eastAsia"/>
          <w:color w:val="000000"/>
          <w:sz w:val="20"/>
        </w:rPr>
        <w:t>※　行が不足する場合は</w:t>
      </w:r>
      <w:r>
        <w:rPr>
          <w:rFonts w:hAnsi="ＭＳ 明朝" w:hint="eastAsia"/>
          <w:color w:val="000000"/>
          <w:sz w:val="20"/>
        </w:rPr>
        <w:t>、</w:t>
      </w:r>
      <w:r w:rsidRPr="0028759F">
        <w:rPr>
          <w:rFonts w:hAnsi="ＭＳ 明朝" w:hint="eastAsia"/>
          <w:color w:val="000000"/>
          <w:sz w:val="20"/>
        </w:rPr>
        <w:t>適宜追加して</w:t>
      </w:r>
      <w:r>
        <w:rPr>
          <w:rFonts w:hAnsi="ＭＳ 明朝" w:hint="eastAsia"/>
          <w:color w:val="000000"/>
          <w:sz w:val="20"/>
        </w:rPr>
        <w:t>ください</w:t>
      </w:r>
      <w:r w:rsidRPr="0028759F">
        <w:rPr>
          <w:rFonts w:hAnsi="ＭＳ 明朝" w:hint="eastAsia"/>
          <w:color w:val="000000"/>
          <w:sz w:val="20"/>
        </w:rPr>
        <w:t>。本様式1枚で記入して</w:t>
      </w:r>
      <w:r>
        <w:rPr>
          <w:rFonts w:hAnsi="ＭＳ 明朝" w:hint="eastAsia"/>
          <w:color w:val="000000"/>
          <w:sz w:val="20"/>
        </w:rPr>
        <w:t>ください</w:t>
      </w:r>
      <w:r w:rsidRPr="0028759F">
        <w:rPr>
          <w:rFonts w:hAnsi="ＭＳ 明朝" w:hint="eastAsia"/>
          <w:color w:val="000000"/>
          <w:sz w:val="20"/>
        </w:rPr>
        <w:t>。</w:t>
      </w:r>
    </w:p>
    <w:p w:rsidR="006D2348" w:rsidRDefault="006D2348" w:rsidP="006D2348">
      <w:pPr>
        <w:widowControl/>
        <w:jc w:val="left"/>
        <w:rPr>
          <w:rFonts w:hAnsi="ＭＳ 明朝"/>
          <w:color w:val="000000"/>
        </w:rPr>
      </w:pPr>
      <w:r>
        <w:rPr>
          <w:rFonts w:hAnsi="ＭＳ 明朝"/>
          <w:color w:val="000000"/>
        </w:rPr>
        <w:br w:type="page"/>
      </w:r>
    </w:p>
    <w:p w:rsidR="006D2348" w:rsidRPr="0028759F" w:rsidRDefault="006D2348" w:rsidP="006D2348">
      <w:pPr>
        <w:rPr>
          <w:rFonts w:hAnsi="ＭＳ 明朝"/>
          <w:color w:val="000000"/>
        </w:rPr>
      </w:pPr>
    </w:p>
    <w:p w:rsidR="006D2348" w:rsidRPr="0028759F" w:rsidRDefault="006D2348" w:rsidP="006D2348">
      <w:pPr>
        <w:ind w:left="210" w:hangingChars="100" w:hanging="210"/>
        <w:rPr>
          <w:rFonts w:hAnsi="ＭＳ 明朝"/>
          <w:color w:val="000000"/>
        </w:rPr>
      </w:pPr>
      <w:r>
        <w:rPr>
          <w:rFonts w:hint="eastAsia"/>
        </w:rPr>
        <w:t xml:space="preserve">※　</w:t>
      </w:r>
      <w:r w:rsidRPr="0028759F">
        <w:rPr>
          <w:rFonts w:hint="eastAsia"/>
        </w:rPr>
        <w:t>構成員</w:t>
      </w:r>
      <w:r>
        <w:rPr>
          <w:rFonts w:hint="eastAsia"/>
        </w:rPr>
        <w:t>、協力会社、</w:t>
      </w:r>
      <w:r w:rsidRPr="0028759F">
        <w:rPr>
          <w:rFonts w:hint="eastAsia"/>
        </w:rPr>
        <w:t>設立する特別目的会社</w:t>
      </w:r>
      <w:r>
        <w:rPr>
          <w:rFonts w:hint="eastAsia"/>
        </w:rPr>
        <w:t>、</w:t>
      </w:r>
      <w:r w:rsidRPr="0028759F">
        <w:rPr>
          <w:rFonts w:hint="eastAsia"/>
        </w:rPr>
        <w:t>金融機関</w:t>
      </w:r>
      <w:r>
        <w:rPr>
          <w:rFonts w:hint="eastAsia"/>
        </w:rPr>
        <w:t>のほか、</w:t>
      </w:r>
      <w:r w:rsidRPr="0028759F">
        <w:rPr>
          <w:rFonts w:hint="eastAsia"/>
        </w:rPr>
        <w:t>本事業に関係する各種主体</w:t>
      </w:r>
      <w:r>
        <w:rPr>
          <w:rFonts w:hint="eastAsia"/>
        </w:rPr>
        <w:t>の本事業における</w:t>
      </w:r>
      <w:r w:rsidRPr="0028759F">
        <w:rPr>
          <w:rFonts w:hint="eastAsia"/>
        </w:rPr>
        <w:t>役割や</w:t>
      </w:r>
      <w:r>
        <w:rPr>
          <w:rFonts w:hint="eastAsia"/>
        </w:rPr>
        <w:t>、</w:t>
      </w:r>
      <w:r w:rsidRPr="0028759F">
        <w:rPr>
          <w:rFonts w:hint="eastAsia"/>
        </w:rPr>
        <w:t>相互関係が把握できるように</w:t>
      </w:r>
      <w:r>
        <w:rPr>
          <w:rFonts w:hAnsi="ＭＳ 明朝" w:hint="eastAsia"/>
          <w:color w:val="000000"/>
        </w:rPr>
        <w:t>、</w:t>
      </w:r>
      <w:r w:rsidRPr="0028759F">
        <w:rPr>
          <w:rFonts w:hAnsi="ＭＳ 明朝" w:hint="eastAsia"/>
          <w:color w:val="000000"/>
        </w:rPr>
        <w:t>図等を用</w:t>
      </w:r>
      <w:r>
        <w:rPr>
          <w:rFonts w:hAnsi="ＭＳ 明朝" w:hint="eastAsia"/>
          <w:color w:val="000000"/>
        </w:rPr>
        <w:t>い</w:t>
      </w:r>
      <w:r w:rsidRPr="0028759F">
        <w:rPr>
          <w:rFonts w:hAnsi="ＭＳ 明朝" w:hint="eastAsia"/>
          <w:color w:val="000000"/>
        </w:rPr>
        <w:t>て以下の枠内に記載して</w:t>
      </w:r>
      <w:r>
        <w:rPr>
          <w:rFonts w:hAnsi="ＭＳ 明朝" w:hint="eastAsia"/>
          <w:color w:val="000000"/>
        </w:rPr>
        <w:t>ください</w:t>
      </w:r>
      <w:r w:rsidRPr="0028759F">
        <w:rPr>
          <w:rFonts w:hAnsi="ＭＳ 明朝" w:hint="eastAsia"/>
          <w:color w:val="000000"/>
        </w:rPr>
        <w:t>。</w:t>
      </w:r>
    </w:p>
    <w:tbl>
      <w:tblPr>
        <w:tblStyle w:val="af1"/>
        <w:tblW w:w="0" w:type="auto"/>
        <w:tblLook w:val="04A0" w:firstRow="1" w:lastRow="0" w:firstColumn="1" w:lastColumn="0" w:noHBand="0" w:noVBand="1"/>
      </w:tblPr>
      <w:tblGrid>
        <w:gridCol w:w="9696"/>
      </w:tblGrid>
      <w:tr w:rsidR="006D2348" w:rsidTr="00397E10">
        <w:trPr>
          <w:trHeight w:val="13783"/>
        </w:trPr>
        <w:tc>
          <w:tcPr>
            <w:tcW w:w="9696" w:type="dxa"/>
          </w:tcPr>
          <w:p w:rsidR="006D2348" w:rsidRDefault="006D2348" w:rsidP="00397E10">
            <w:pPr>
              <w:rPr>
                <w:color w:val="000000"/>
              </w:rPr>
            </w:pPr>
          </w:p>
        </w:tc>
      </w:tr>
    </w:tbl>
    <w:p w:rsidR="006D2348" w:rsidRPr="0028759F" w:rsidRDefault="006D2348" w:rsidP="006D2348">
      <w:pPr>
        <w:rPr>
          <w:rFonts w:hAnsi="ＭＳ 明朝"/>
          <w:color w:val="000000"/>
          <w:kern w:val="0"/>
        </w:rPr>
      </w:pPr>
      <w:r w:rsidRPr="0028759F">
        <w:rPr>
          <w:color w:val="000000"/>
          <w:sz w:val="2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6D2348" w:rsidRPr="0028759F" w:rsidRDefault="006D2348" w:rsidP="006D2348">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6D2348" w:rsidRPr="0028759F" w:rsidRDefault="006D2348" w:rsidP="006D2348">
      <w:pPr>
        <w:rPr>
          <w:rFonts w:hAnsi="ＭＳ 明朝"/>
          <w:color w:val="000000"/>
          <w:kern w:val="0"/>
        </w:rPr>
      </w:pPr>
    </w:p>
    <w:p w:rsidR="006D2348" w:rsidRPr="0028759F" w:rsidRDefault="006D2348" w:rsidP="006D2348">
      <w:pPr>
        <w:jc w:val="center"/>
        <w:rPr>
          <w:rFonts w:hAnsi="ＭＳ 明朝"/>
          <w:color w:val="000000"/>
          <w:kern w:val="0"/>
        </w:rPr>
      </w:pPr>
      <w:r w:rsidRPr="0028759F">
        <w:rPr>
          <w:rFonts w:hAnsi="ＭＳ 明朝" w:hint="eastAsia"/>
          <w:color w:val="000000"/>
          <w:kern w:val="0"/>
          <w:sz w:val="28"/>
        </w:rPr>
        <w:t>設計</w:t>
      </w:r>
      <w:r>
        <w:rPr>
          <w:rFonts w:hAnsi="ＭＳ 明朝" w:hint="eastAsia"/>
          <w:color w:val="000000"/>
          <w:kern w:val="0"/>
          <w:sz w:val="28"/>
        </w:rPr>
        <w:t>企業の</w:t>
      </w:r>
      <w:r w:rsidRPr="0028759F">
        <w:rPr>
          <w:rFonts w:hAnsi="ＭＳ 明朝" w:hint="eastAsia"/>
          <w:color w:val="000000"/>
          <w:kern w:val="0"/>
          <w:sz w:val="28"/>
        </w:rPr>
        <w:t>業務実績</w:t>
      </w:r>
    </w:p>
    <w:p w:rsidR="006D2348" w:rsidRPr="0028759F" w:rsidRDefault="006D2348" w:rsidP="006D2348">
      <w:pPr>
        <w:rPr>
          <w:rFonts w:hAnsi="ＭＳ 明朝"/>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0"/>
        <w:gridCol w:w="2000"/>
        <w:gridCol w:w="7000"/>
      </w:tblGrid>
      <w:tr w:rsidR="006D2348" w:rsidRPr="0028759F" w:rsidTr="00397E10">
        <w:trPr>
          <w:cantSplit/>
          <w:jc w:val="center"/>
        </w:trPr>
        <w:tc>
          <w:tcPr>
            <w:tcW w:w="2600" w:type="dxa"/>
            <w:gridSpan w:val="2"/>
            <w:shd w:val="clear" w:color="auto" w:fill="D9D9D9" w:themeFill="background1" w:themeFillShade="D9"/>
            <w:vAlign w:val="center"/>
          </w:tcPr>
          <w:p w:rsidR="006D2348" w:rsidRPr="0028759F" w:rsidRDefault="006D2348" w:rsidP="00397E10">
            <w:pPr>
              <w:jc w:val="center"/>
            </w:pPr>
            <w:r w:rsidRPr="0028759F">
              <w:rPr>
                <w:rFonts w:hint="eastAsia"/>
              </w:rPr>
              <w:t>入札参加グループの名称</w:t>
            </w:r>
          </w:p>
        </w:tc>
        <w:tc>
          <w:tcPr>
            <w:tcW w:w="7000" w:type="dxa"/>
            <w:vAlign w:val="center"/>
          </w:tcPr>
          <w:p w:rsidR="006D2348" w:rsidRPr="0028759F" w:rsidRDefault="006D2348" w:rsidP="00397E10"/>
        </w:tc>
      </w:tr>
      <w:tr w:rsidR="006D2348" w:rsidRPr="0028759F" w:rsidTr="00397E10">
        <w:trPr>
          <w:cantSplit/>
          <w:jc w:val="center"/>
        </w:trPr>
        <w:tc>
          <w:tcPr>
            <w:tcW w:w="2600" w:type="dxa"/>
            <w:gridSpan w:val="2"/>
            <w:shd w:val="clear" w:color="auto" w:fill="D9D9D9" w:themeFill="background1" w:themeFillShade="D9"/>
            <w:vAlign w:val="center"/>
          </w:tcPr>
          <w:p w:rsidR="006D2348" w:rsidRPr="0028759F" w:rsidRDefault="006D2348" w:rsidP="00397E10">
            <w:pPr>
              <w:jc w:val="center"/>
            </w:pPr>
            <w:r w:rsidRPr="0028759F">
              <w:rPr>
                <w:rFonts w:hint="eastAsia"/>
              </w:rPr>
              <w:t>業務に当たる企業名</w:t>
            </w:r>
          </w:p>
        </w:tc>
        <w:tc>
          <w:tcPr>
            <w:tcW w:w="7000" w:type="dxa"/>
            <w:vAlign w:val="center"/>
          </w:tcPr>
          <w:p w:rsidR="006D2348" w:rsidRPr="0028759F" w:rsidRDefault="006D2348" w:rsidP="00397E10"/>
        </w:tc>
      </w:tr>
      <w:tr w:rsidR="006D2348" w:rsidRPr="0028759F" w:rsidTr="00397E10">
        <w:trPr>
          <w:cantSplit/>
          <w:jc w:val="center"/>
        </w:trPr>
        <w:tc>
          <w:tcPr>
            <w:tcW w:w="2600" w:type="dxa"/>
            <w:gridSpan w:val="2"/>
            <w:shd w:val="clear" w:color="auto" w:fill="D9D9D9" w:themeFill="background1" w:themeFillShade="D9"/>
            <w:vAlign w:val="center"/>
          </w:tcPr>
          <w:p w:rsidR="006D2348" w:rsidRDefault="006D2348" w:rsidP="00397E10">
            <w:pPr>
              <w:jc w:val="center"/>
            </w:pPr>
            <w:r w:rsidRPr="0028759F">
              <w:rPr>
                <w:rFonts w:hint="eastAsia"/>
              </w:rPr>
              <w:t>グループ内の位置付け</w:t>
            </w:r>
          </w:p>
          <w:p w:rsidR="006D2348" w:rsidRPr="0028759F" w:rsidRDefault="006D2348" w:rsidP="00397E10">
            <w:pPr>
              <w:jc w:val="center"/>
            </w:pPr>
            <w:r w:rsidRPr="0028759F">
              <w:rPr>
                <w:rFonts w:hint="eastAsia"/>
              </w:rPr>
              <w:t>（いずれかを囲むこと）</w:t>
            </w:r>
          </w:p>
        </w:tc>
        <w:tc>
          <w:tcPr>
            <w:tcW w:w="7000" w:type="dxa"/>
            <w:vAlign w:val="center"/>
          </w:tcPr>
          <w:p w:rsidR="006D2348" w:rsidRPr="0028759F" w:rsidRDefault="006D2348" w:rsidP="00397E10">
            <w:pPr>
              <w:jc w:val="center"/>
            </w:pPr>
            <w:r>
              <w:rPr>
                <w:rFonts w:hint="eastAsia"/>
              </w:rPr>
              <w:t>代表企業　　　　　　構成員</w:t>
            </w:r>
            <w:r w:rsidRPr="0028759F">
              <w:rPr>
                <w:rFonts w:hint="eastAsia"/>
              </w:rPr>
              <w:t xml:space="preserve">　</w:t>
            </w:r>
            <w:r>
              <w:rPr>
                <w:rFonts w:hint="eastAsia"/>
              </w:rPr>
              <w:t xml:space="preserve">　　</w:t>
            </w:r>
            <w:r w:rsidRPr="0028759F">
              <w:rPr>
                <w:rFonts w:hint="eastAsia"/>
              </w:rPr>
              <w:t xml:space="preserve">　</w:t>
            </w:r>
            <w:r>
              <w:rPr>
                <w:rFonts w:hint="eastAsia"/>
              </w:rPr>
              <w:t xml:space="preserve">　</w:t>
            </w:r>
            <w:r w:rsidRPr="0028759F">
              <w:rPr>
                <w:rFonts w:hint="eastAsia"/>
              </w:rPr>
              <w:t xml:space="preserve">　</w:t>
            </w:r>
            <w:r>
              <w:rPr>
                <w:rFonts w:hint="eastAsia"/>
              </w:rPr>
              <w:t>協力会社</w:t>
            </w:r>
          </w:p>
        </w:tc>
      </w:tr>
      <w:tr w:rsidR="006D2348" w:rsidRPr="0028759F" w:rsidTr="00397E10">
        <w:trPr>
          <w:cantSplit/>
          <w:jc w:val="center"/>
        </w:trPr>
        <w:tc>
          <w:tcPr>
            <w:tcW w:w="600" w:type="dxa"/>
            <w:vMerge w:val="restart"/>
            <w:shd w:val="clear" w:color="auto" w:fill="D9D9D9" w:themeFill="background1" w:themeFillShade="D9"/>
            <w:vAlign w:val="center"/>
          </w:tcPr>
          <w:p w:rsidR="006D2348" w:rsidRPr="0028759F" w:rsidRDefault="006D2348" w:rsidP="00397E10">
            <w:pPr>
              <w:jc w:val="center"/>
            </w:pPr>
            <w:r w:rsidRPr="0028759F">
              <w:rPr>
                <w:rFonts w:hint="eastAsia"/>
              </w:rPr>
              <w:t>業務名等</w:t>
            </w:r>
          </w:p>
        </w:tc>
        <w:tc>
          <w:tcPr>
            <w:tcW w:w="2000" w:type="dxa"/>
            <w:shd w:val="clear" w:color="auto" w:fill="D9D9D9" w:themeFill="background1" w:themeFillShade="D9"/>
          </w:tcPr>
          <w:p w:rsidR="006D2348" w:rsidRPr="0028759F" w:rsidRDefault="006D2348" w:rsidP="00397E10">
            <w:pPr>
              <w:jc w:val="center"/>
            </w:pPr>
            <w:r w:rsidRPr="0028759F">
              <w:rPr>
                <w:rFonts w:hint="eastAsia"/>
              </w:rPr>
              <w:t>業務名</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発注者</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Pr>
                <w:rFonts w:hint="eastAsia"/>
              </w:rPr>
              <w:t>履行</w:t>
            </w:r>
            <w:r w:rsidRPr="0028759F">
              <w:rPr>
                <w:rFonts w:hint="eastAsia"/>
              </w:rPr>
              <w:t>場所</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契約金額</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Pr>
                <w:rFonts w:hint="eastAsia"/>
              </w:rPr>
              <w:t>履行</w:t>
            </w:r>
            <w:r w:rsidRPr="0028759F">
              <w:rPr>
                <w:rFonts w:hint="eastAsia"/>
              </w:rPr>
              <w:t>期間</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Pr>
                <w:rFonts w:hint="eastAsia"/>
              </w:rPr>
              <w:t>受</w:t>
            </w:r>
            <w:r w:rsidRPr="0028759F">
              <w:rPr>
                <w:rFonts w:hint="eastAsia"/>
              </w:rPr>
              <w:t>注形態</w:t>
            </w:r>
          </w:p>
        </w:tc>
        <w:tc>
          <w:tcPr>
            <w:tcW w:w="7000" w:type="dxa"/>
            <w:vAlign w:val="center"/>
          </w:tcPr>
          <w:p w:rsidR="006D2348" w:rsidRPr="0028759F" w:rsidRDefault="006D2348" w:rsidP="00397E10"/>
        </w:tc>
      </w:tr>
      <w:tr w:rsidR="006D2348" w:rsidRPr="0028759F" w:rsidTr="00397E10">
        <w:trPr>
          <w:cantSplit/>
          <w:jc w:val="center"/>
        </w:trPr>
        <w:tc>
          <w:tcPr>
            <w:tcW w:w="600" w:type="dxa"/>
            <w:vMerge w:val="restart"/>
            <w:shd w:val="clear" w:color="auto" w:fill="D9D9D9" w:themeFill="background1" w:themeFillShade="D9"/>
            <w:vAlign w:val="center"/>
          </w:tcPr>
          <w:p w:rsidR="006D2348" w:rsidRPr="0028759F" w:rsidRDefault="006D2348" w:rsidP="00397E10">
            <w:pPr>
              <w:jc w:val="center"/>
            </w:pPr>
            <w:r w:rsidRPr="0028759F">
              <w:rPr>
                <w:rFonts w:hint="eastAsia"/>
              </w:rPr>
              <w:t>業務概要</w:t>
            </w:r>
          </w:p>
        </w:tc>
        <w:tc>
          <w:tcPr>
            <w:tcW w:w="2000" w:type="dxa"/>
            <w:shd w:val="clear" w:color="auto" w:fill="D9D9D9" w:themeFill="background1" w:themeFillShade="D9"/>
          </w:tcPr>
          <w:p w:rsidR="006D2348" w:rsidRPr="0028759F" w:rsidRDefault="006D2348" w:rsidP="00397E10">
            <w:pPr>
              <w:jc w:val="center"/>
            </w:pPr>
            <w:r w:rsidRPr="0028759F">
              <w:rPr>
                <w:rFonts w:hint="eastAsia"/>
              </w:rPr>
              <w:t>建物用途</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施設名称</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構造・階数</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建物規模</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業務内容</w:t>
            </w:r>
          </w:p>
        </w:tc>
        <w:tc>
          <w:tcPr>
            <w:tcW w:w="7000" w:type="dxa"/>
            <w:vAlign w:val="center"/>
          </w:tcPr>
          <w:p w:rsidR="006D2348" w:rsidRPr="0028759F" w:rsidRDefault="006D2348" w:rsidP="00397E10"/>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tc>
      </w:tr>
    </w:tbl>
    <w:p w:rsidR="006D2348" w:rsidRPr="004B0D1E" w:rsidRDefault="006D2348" w:rsidP="006D2348">
      <w:pPr>
        <w:rPr>
          <w:sz w:val="20"/>
        </w:rPr>
      </w:pPr>
      <w:r w:rsidRPr="004B0D1E">
        <w:rPr>
          <w:rFonts w:hint="eastAsia"/>
          <w:sz w:val="20"/>
        </w:rPr>
        <w:t>※　本様式1枚で記入してください。</w:t>
      </w:r>
    </w:p>
    <w:p w:rsidR="006D2348" w:rsidRPr="004B0D1E" w:rsidRDefault="006D2348" w:rsidP="006D2348">
      <w:pPr>
        <w:rPr>
          <w:sz w:val="20"/>
        </w:rPr>
      </w:pPr>
      <w:r w:rsidRPr="004B0D1E">
        <w:rPr>
          <w:rFonts w:hint="eastAsia"/>
          <w:sz w:val="20"/>
        </w:rPr>
        <w:t>※　記入欄が足りない場合は、本様式に準じて追加してください。</w:t>
      </w:r>
    </w:p>
    <w:p w:rsidR="006D2348" w:rsidRPr="0028759F" w:rsidRDefault="006D2348" w:rsidP="006D2348">
      <w:pPr>
        <w:rPr>
          <w:rFonts w:hAnsi="ＭＳ 明朝"/>
          <w:color w:val="000000"/>
          <w:kern w:val="0"/>
        </w:rPr>
      </w:pPr>
      <w:r w:rsidRPr="0028759F">
        <w:rPr>
          <w:color w:val="00000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6D2348" w:rsidRPr="0028759F" w:rsidRDefault="006D2348" w:rsidP="006D2348">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6D2348" w:rsidRPr="00483064" w:rsidRDefault="006D2348" w:rsidP="006D2348">
      <w:pPr>
        <w:rPr>
          <w:rFonts w:hAnsi="ＭＳ 明朝"/>
          <w:color w:val="000000"/>
          <w:kern w:val="0"/>
        </w:rPr>
      </w:pPr>
    </w:p>
    <w:p w:rsidR="006D2348" w:rsidRPr="0028759F" w:rsidRDefault="006D2348" w:rsidP="006D2348">
      <w:pPr>
        <w:jc w:val="center"/>
        <w:rPr>
          <w:rFonts w:hAnsi="ＭＳ 明朝"/>
          <w:color w:val="000000"/>
          <w:kern w:val="0"/>
        </w:rPr>
      </w:pPr>
      <w:r w:rsidRPr="0028759F">
        <w:rPr>
          <w:rFonts w:hAnsi="ＭＳ 明朝" w:hint="eastAsia"/>
          <w:color w:val="000000"/>
          <w:kern w:val="0"/>
          <w:sz w:val="28"/>
        </w:rPr>
        <w:t>設計業務に配置する者の業務実績</w:t>
      </w:r>
    </w:p>
    <w:p w:rsidR="006D2348" w:rsidRPr="0028759F" w:rsidRDefault="006D2348" w:rsidP="006D2348">
      <w:pPr>
        <w:rPr>
          <w:rFonts w:hAnsi="ＭＳ 明朝"/>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0"/>
        <w:gridCol w:w="2000"/>
        <w:gridCol w:w="7000"/>
      </w:tblGrid>
      <w:tr w:rsidR="006D2348" w:rsidRPr="0028759F" w:rsidTr="00397E10">
        <w:trPr>
          <w:cantSplit/>
          <w:jc w:val="center"/>
        </w:trPr>
        <w:tc>
          <w:tcPr>
            <w:tcW w:w="2600" w:type="dxa"/>
            <w:gridSpan w:val="2"/>
            <w:shd w:val="clear" w:color="auto" w:fill="D9D9D9" w:themeFill="background1" w:themeFillShade="D9"/>
            <w:vAlign w:val="center"/>
          </w:tcPr>
          <w:p w:rsidR="006D2348" w:rsidRPr="0028759F" w:rsidRDefault="006D2348" w:rsidP="00397E10">
            <w:pPr>
              <w:jc w:val="center"/>
            </w:pPr>
            <w:r w:rsidRPr="0028759F">
              <w:rPr>
                <w:rFonts w:hint="eastAsia"/>
              </w:rPr>
              <w:t>入札参加グループの名称</w:t>
            </w:r>
          </w:p>
        </w:tc>
        <w:tc>
          <w:tcPr>
            <w:tcW w:w="7000" w:type="dxa"/>
            <w:vAlign w:val="center"/>
          </w:tcPr>
          <w:p w:rsidR="006D2348" w:rsidRPr="0028759F" w:rsidRDefault="006D2348" w:rsidP="00397E10"/>
        </w:tc>
      </w:tr>
      <w:tr w:rsidR="006D2348" w:rsidRPr="0028759F" w:rsidTr="00397E10">
        <w:trPr>
          <w:cantSplit/>
          <w:jc w:val="center"/>
        </w:trPr>
        <w:tc>
          <w:tcPr>
            <w:tcW w:w="2600" w:type="dxa"/>
            <w:gridSpan w:val="2"/>
            <w:shd w:val="clear" w:color="auto" w:fill="D9D9D9" w:themeFill="background1" w:themeFillShade="D9"/>
            <w:vAlign w:val="center"/>
          </w:tcPr>
          <w:p w:rsidR="006D2348" w:rsidRDefault="006D2348" w:rsidP="00397E10">
            <w:pPr>
              <w:jc w:val="center"/>
            </w:pPr>
            <w:r w:rsidRPr="0028759F">
              <w:rPr>
                <w:rFonts w:hint="eastAsia"/>
              </w:rPr>
              <w:t>業務に当たる者の</w:t>
            </w:r>
          </w:p>
          <w:p w:rsidR="006D2348" w:rsidRPr="0028759F" w:rsidRDefault="006D2348" w:rsidP="00397E10">
            <w:pPr>
              <w:jc w:val="center"/>
            </w:pPr>
            <w:r>
              <w:rPr>
                <w:rFonts w:hint="eastAsia"/>
              </w:rPr>
              <w:t>所属</w:t>
            </w:r>
            <w:r w:rsidRPr="0028759F">
              <w:rPr>
                <w:rFonts w:hint="eastAsia"/>
              </w:rPr>
              <w:t>企業名及び氏名</w:t>
            </w:r>
          </w:p>
        </w:tc>
        <w:tc>
          <w:tcPr>
            <w:tcW w:w="7000" w:type="dxa"/>
            <w:vAlign w:val="center"/>
          </w:tcPr>
          <w:p w:rsidR="006D2348" w:rsidRPr="0028759F" w:rsidRDefault="006D2348" w:rsidP="00397E10"/>
        </w:tc>
      </w:tr>
      <w:tr w:rsidR="006D2348" w:rsidRPr="0028759F" w:rsidTr="00397E10">
        <w:trPr>
          <w:cantSplit/>
          <w:jc w:val="center"/>
        </w:trPr>
        <w:tc>
          <w:tcPr>
            <w:tcW w:w="600" w:type="dxa"/>
            <w:vMerge w:val="restart"/>
            <w:shd w:val="clear" w:color="auto" w:fill="D9D9D9" w:themeFill="background1" w:themeFillShade="D9"/>
            <w:vAlign w:val="center"/>
          </w:tcPr>
          <w:p w:rsidR="006D2348" w:rsidRPr="0028759F" w:rsidRDefault="006D2348" w:rsidP="00397E10">
            <w:pPr>
              <w:jc w:val="center"/>
            </w:pPr>
            <w:r w:rsidRPr="0028759F">
              <w:rPr>
                <w:rFonts w:hint="eastAsia"/>
              </w:rPr>
              <w:t>業務名等</w:t>
            </w:r>
          </w:p>
        </w:tc>
        <w:tc>
          <w:tcPr>
            <w:tcW w:w="2000" w:type="dxa"/>
            <w:shd w:val="clear" w:color="auto" w:fill="D9D9D9" w:themeFill="background1" w:themeFillShade="D9"/>
          </w:tcPr>
          <w:p w:rsidR="006D2348" w:rsidRPr="0028759F" w:rsidRDefault="006D2348" w:rsidP="00397E10">
            <w:pPr>
              <w:jc w:val="center"/>
            </w:pPr>
            <w:r w:rsidRPr="0028759F">
              <w:rPr>
                <w:rFonts w:hint="eastAsia"/>
              </w:rPr>
              <w:t>業務名</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発注者</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Pr>
                <w:rFonts w:hint="eastAsia"/>
              </w:rPr>
              <w:t>履行</w:t>
            </w:r>
            <w:r w:rsidRPr="0028759F">
              <w:rPr>
                <w:rFonts w:hint="eastAsia"/>
              </w:rPr>
              <w:t>場所</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契約金額</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Pr>
                <w:rFonts w:hint="eastAsia"/>
              </w:rPr>
              <w:t>履行</w:t>
            </w:r>
            <w:r w:rsidRPr="0028759F">
              <w:rPr>
                <w:rFonts w:hint="eastAsia"/>
              </w:rPr>
              <w:t>期間</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Pr>
                <w:rFonts w:hint="eastAsia"/>
              </w:rPr>
              <w:t>受</w:t>
            </w:r>
            <w:r w:rsidRPr="0028759F">
              <w:rPr>
                <w:rFonts w:hint="eastAsia"/>
              </w:rPr>
              <w:t>注形態</w:t>
            </w:r>
          </w:p>
        </w:tc>
        <w:tc>
          <w:tcPr>
            <w:tcW w:w="7000" w:type="dxa"/>
            <w:vAlign w:val="center"/>
          </w:tcPr>
          <w:p w:rsidR="006D2348" w:rsidRPr="0028759F" w:rsidRDefault="006D2348" w:rsidP="00397E10"/>
        </w:tc>
      </w:tr>
      <w:tr w:rsidR="006D2348" w:rsidRPr="0028759F" w:rsidTr="00397E10">
        <w:trPr>
          <w:cantSplit/>
          <w:jc w:val="center"/>
        </w:trPr>
        <w:tc>
          <w:tcPr>
            <w:tcW w:w="600" w:type="dxa"/>
            <w:vMerge w:val="restart"/>
            <w:shd w:val="clear" w:color="auto" w:fill="D9D9D9" w:themeFill="background1" w:themeFillShade="D9"/>
            <w:vAlign w:val="center"/>
          </w:tcPr>
          <w:p w:rsidR="006D2348" w:rsidRPr="0028759F" w:rsidRDefault="006D2348" w:rsidP="00397E10">
            <w:pPr>
              <w:jc w:val="center"/>
            </w:pPr>
            <w:r w:rsidRPr="0028759F">
              <w:rPr>
                <w:rFonts w:hint="eastAsia"/>
              </w:rPr>
              <w:t>業務概要</w:t>
            </w:r>
          </w:p>
        </w:tc>
        <w:tc>
          <w:tcPr>
            <w:tcW w:w="2000" w:type="dxa"/>
            <w:shd w:val="clear" w:color="auto" w:fill="D9D9D9" w:themeFill="background1" w:themeFillShade="D9"/>
          </w:tcPr>
          <w:p w:rsidR="006D2348" w:rsidRPr="0028759F" w:rsidRDefault="006D2348" w:rsidP="00397E10">
            <w:pPr>
              <w:jc w:val="center"/>
            </w:pPr>
            <w:r w:rsidRPr="0028759F">
              <w:rPr>
                <w:rFonts w:hint="eastAsia"/>
              </w:rPr>
              <w:t>建物用途</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施設名称</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構造・階数</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建物規模</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業務内容</w:t>
            </w:r>
          </w:p>
        </w:tc>
        <w:tc>
          <w:tcPr>
            <w:tcW w:w="7000" w:type="dxa"/>
          </w:tcPr>
          <w:p w:rsidR="006D2348" w:rsidRPr="0028759F" w:rsidRDefault="006D2348" w:rsidP="00397E10"/>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Default="006D2348" w:rsidP="00397E10">
            <w:pPr>
              <w:rPr>
                <w:kern w:val="0"/>
              </w:rPr>
            </w:pPr>
          </w:p>
          <w:p w:rsidR="006D2348"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tc>
      </w:tr>
    </w:tbl>
    <w:p w:rsidR="006D2348" w:rsidRPr="004B0D1E" w:rsidRDefault="006D2348" w:rsidP="006D2348">
      <w:pPr>
        <w:rPr>
          <w:sz w:val="20"/>
        </w:rPr>
      </w:pPr>
      <w:r w:rsidRPr="004B0D1E">
        <w:rPr>
          <w:rFonts w:hint="eastAsia"/>
          <w:sz w:val="20"/>
        </w:rPr>
        <w:t>※　本様式1枚で記入してください。</w:t>
      </w:r>
    </w:p>
    <w:p w:rsidR="006D2348" w:rsidRPr="004B0D1E" w:rsidRDefault="006D2348" w:rsidP="006D2348">
      <w:pPr>
        <w:rPr>
          <w:sz w:val="20"/>
        </w:rPr>
      </w:pPr>
      <w:r w:rsidRPr="004B0D1E">
        <w:rPr>
          <w:rFonts w:hint="eastAsia"/>
          <w:sz w:val="20"/>
        </w:rPr>
        <w:t>※　記入欄が足りない場合は、本様式に準じて追加してください。</w:t>
      </w:r>
    </w:p>
    <w:p w:rsidR="006D2348" w:rsidRPr="0028759F" w:rsidRDefault="006D2348" w:rsidP="006D2348">
      <w:pPr>
        <w:rPr>
          <w:rFonts w:hAnsi="ＭＳ 明朝"/>
          <w:color w:val="000000"/>
          <w:kern w:val="0"/>
        </w:rPr>
      </w:pPr>
      <w:r w:rsidRPr="0028759F">
        <w:rPr>
          <w:color w:val="00000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6D2348" w:rsidRPr="0028759F" w:rsidRDefault="006D2348" w:rsidP="006D2348">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6D2348" w:rsidRPr="00483064" w:rsidRDefault="006D2348" w:rsidP="006D2348">
      <w:pPr>
        <w:rPr>
          <w:rFonts w:hAnsi="ＭＳ 明朝"/>
          <w:color w:val="000000"/>
          <w:kern w:val="0"/>
        </w:rPr>
      </w:pPr>
    </w:p>
    <w:p w:rsidR="006D2348" w:rsidRPr="0028759F" w:rsidRDefault="006D2348" w:rsidP="006D2348">
      <w:pPr>
        <w:jc w:val="center"/>
        <w:rPr>
          <w:rFonts w:hAnsi="ＭＳ 明朝"/>
          <w:color w:val="000000"/>
          <w:kern w:val="0"/>
        </w:rPr>
      </w:pPr>
      <w:r w:rsidRPr="0028759F">
        <w:rPr>
          <w:rFonts w:hAnsi="ＭＳ 明朝" w:hint="eastAsia"/>
          <w:color w:val="000000"/>
          <w:kern w:val="0"/>
          <w:sz w:val="28"/>
        </w:rPr>
        <w:t>工事監理</w:t>
      </w:r>
      <w:r>
        <w:rPr>
          <w:rFonts w:hAnsi="ＭＳ 明朝" w:hint="eastAsia"/>
          <w:color w:val="000000"/>
          <w:kern w:val="0"/>
          <w:sz w:val="28"/>
        </w:rPr>
        <w:t>企業の</w:t>
      </w:r>
      <w:r w:rsidRPr="0028759F">
        <w:rPr>
          <w:rFonts w:hAnsi="ＭＳ 明朝" w:hint="eastAsia"/>
          <w:color w:val="000000"/>
          <w:kern w:val="0"/>
          <w:sz w:val="28"/>
        </w:rPr>
        <w:t>業務実績</w:t>
      </w:r>
    </w:p>
    <w:p w:rsidR="006D2348" w:rsidRPr="0028759F" w:rsidRDefault="006D2348" w:rsidP="006D2348">
      <w:pPr>
        <w:rPr>
          <w:rFonts w:hAnsi="ＭＳ 明朝"/>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0"/>
        <w:gridCol w:w="2000"/>
        <w:gridCol w:w="7000"/>
      </w:tblGrid>
      <w:tr w:rsidR="006D2348" w:rsidRPr="0028759F" w:rsidTr="00397E10">
        <w:trPr>
          <w:cantSplit/>
          <w:jc w:val="center"/>
        </w:trPr>
        <w:tc>
          <w:tcPr>
            <w:tcW w:w="2600" w:type="dxa"/>
            <w:gridSpan w:val="2"/>
            <w:shd w:val="clear" w:color="auto" w:fill="D9D9D9" w:themeFill="background1" w:themeFillShade="D9"/>
            <w:vAlign w:val="center"/>
          </w:tcPr>
          <w:p w:rsidR="006D2348" w:rsidRPr="0028759F" w:rsidRDefault="006D2348" w:rsidP="00397E10">
            <w:pPr>
              <w:jc w:val="center"/>
            </w:pPr>
            <w:r w:rsidRPr="0028759F">
              <w:rPr>
                <w:rFonts w:hint="eastAsia"/>
              </w:rPr>
              <w:t>入札参加グループの名称</w:t>
            </w:r>
          </w:p>
        </w:tc>
        <w:tc>
          <w:tcPr>
            <w:tcW w:w="7000" w:type="dxa"/>
            <w:vAlign w:val="center"/>
          </w:tcPr>
          <w:p w:rsidR="006D2348" w:rsidRPr="0028759F" w:rsidRDefault="006D2348" w:rsidP="00397E10"/>
        </w:tc>
      </w:tr>
      <w:tr w:rsidR="006D2348" w:rsidRPr="0028759F" w:rsidTr="00397E10">
        <w:trPr>
          <w:cantSplit/>
          <w:jc w:val="center"/>
        </w:trPr>
        <w:tc>
          <w:tcPr>
            <w:tcW w:w="2600" w:type="dxa"/>
            <w:gridSpan w:val="2"/>
            <w:shd w:val="clear" w:color="auto" w:fill="D9D9D9" w:themeFill="background1" w:themeFillShade="D9"/>
            <w:vAlign w:val="center"/>
          </w:tcPr>
          <w:p w:rsidR="006D2348" w:rsidRPr="0028759F" w:rsidRDefault="006D2348" w:rsidP="00397E10">
            <w:pPr>
              <w:jc w:val="center"/>
            </w:pPr>
            <w:r w:rsidRPr="0028759F">
              <w:rPr>
                <w:rFonts w:hint="eastAsia"/>
              </w:rPr>
              <w:t>業務に当たる企業名</w:t>
            </w:r>
          </w:p>
        </w:tc>
        <w:tc>
          <w:tcPr>
            <w:tcW w:w="7000" w:type="dxa"/>
            <w:vAlign w:val="center"/>
          </w:tcPr>
          <w:p w:rsidR="006D2348" w:rsidRPr="0028759F" w:rsidRDefault="006D2348" w:rsidP="00397E10"/>
        </w:tc>
      </w:tr>
      <w:tr w:rsidR="006D2348" w:rsidRPr="0028759F" w:rsidTr="00397E10">
        <w:trPr>
          <w:cantSplit/>
          <w:jc w:val="center"/>
        </w:trPr>
        <w:tc>
          <w:tcPr>
            <w:tcW w:w="2600" w:type="dxa"/>
            <w:gridSpan w:val="2"/>
            <w:shd w:val="clear" w:color="auto" w:fill="D9D9D9" w:themeFill="background1" w:themeFillShade="D9"/>
            <w:vAlign w:val="center"/>
          </w:tcPr>
          <w:p w:rsidR="006D2348" w:rsidRDefault="006D2348" w:rsidP="00397E10">
            <w:pPr>
              <w:jc w:val="center"/>
            </w:pPr>
            <w:r w:rsidRPr="0028759F">
              <w:rPr>
                <w:rFonts w:hint="eastAsia"/>
              </w:rPr>
              <w:t>グループ内の位置付け</w:t>
            </w:r>
          </w:p>
          <w:p w:rsidR="006D2348" w:rsidRPr="0028759F" w:rsidRDefault="006D2348" w:rsidP="00397E10">
            <w:pPr>
              <w:jc w:val="center"/>
            </w:pPr>
            <w:r w:rsidRPr="0028759F">
              <w:rPr>
                <w:rFonts w:hint="eastAsia"/>
              </w:rPr>
              <w:t>（いずれかを囲むこと）</w:t>
            </w:r>
          </w:p>
        </w:tc>
        <w:tc>
          <w:tcPr>
            <w:tcW w:w="7000" w:type="dxa"/>
            <w:vAlign w:val="center"/>
          </w:tcPr>
          <w:p w:rsidR="006D2348" w:rsidRPr="0028759F" w:rsidRDefault="006D2348" w:rsidP="00397E10">
            <w:pPr>
              <w:jc w:val="center"/>
            </w:pPr>
            <w:r>
              <w:rPr>
                <w:rFonts w:hint="eastAsia"/>
              </w:rPr>
              <w:t>代表企業　　　　　　構成員</w:t>
            </w:r>
            <w:r w:rsidRPr="0028759F">
              <w:rPr>
                <w:rFonts w:hint="eastAsia"/>
              </w:rPr>
              <w:t xml:space="preserve">　</w:t>
            </w:r>
            <w:r>
              <w:rPr>
                <w:rFonts w:hint="eastAsia"/>
              </w:rPr>
              <w:t xml:space="preserve">　　</w:t>
            </w:r>
            <w:r w:rsidRPr="0028759F">
              <w:rPr>
                <w:rFonts w:hint="eastAsia"/>
              </w:rPr>
              <w:t xml:space="preserve">　</w:t>
            </w:r>
            <w:r>
              <w:rPr>
                <w:rFonts w:hint="eastAsia"/>
              </w:rPr>
              <w:t xml:space="preserve">　</w:t>
            </w:r>
            <w:r w:rsidRPr="0028759F">
              <w:rPr>
                <w:rFonts w:hint="eastAsia"/>
              </w:rPr>
              <w:t xml:space="preserve">　</w:t>
            </w:r>
            <w:r>
              <w:rPr>
                <w:rFonts w:hint="eastAsia"/>
              </w:rPr>
              <w:t>協力会社</w:t>
            </w:r>
          </w:p>
        </w:tc>
      </w:tr>
      <w:tr w:rsidR="006D2348" w:rsidRPr="0028759F" w:rsidTr="00397E10">
        <w:trPr>
          <w:cantSplit/>
          <w:jc w:val="center"/>
        </w:trPr>
        <w:tc>
          <w:tcPr>
            <w:tcW w:w="600" w:type="dxa"/>
            <w:vMerge w:val="restart"/>
            <w:shd w:val="clear" w:color="auto" w:fill="D9D9D9" w:themeFill="background1" w:themeFillShade="D9"/>
            <w:vAlign w:val="center"/>
          </w:tcPr>
          <w:p w:rsidR="006D2348" w:rsidRPr="0028759F" w:rsidRDefault="006D2348" w:rsidP="00397E10">
            <w:pPr>
              <w:jc w:val="center"/>
            </w:pPr>
            <w:r w:rsidRPr="0028759F">
              <w:rPr>
                <w:rFonts w:hint="eastAsia"/>
              </w:rPr>
              <w:t>業務名等</w:t>
            </w:r>
          </w:p>
        </w:tc>
        <w:tc>
          <w:tcPr>
            <w:tcW w:w="2000" w:type="dxa"/>
            <w:shd w:val="clear" w:color="auto" w:fill="D9D9D9" w:themeFill="background1" w:themeFillShade="D9"/>
          </w:tcPr>
          <w:p w:rsidR="006D2348" w:rsidRPr="0028759F" w:rsidRDefault="006D2348" w:rsidP="00397E10">
            <w:pPr>
              <w:jc w:val="center"/>
            </w:pPr>
            <w:r w:rsidRPr="0028759F">
              <w:rPr>
                <w:rFonts w:hint="eastAsia"/>
              </w:rPr>
              <w:t>業務名</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発注者</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Pr>
                <w:rFonts w:hint="eastAsia"/>
              </w:rPr>
              <w:t>履行</w:t>
            </w:r>
            <w:r w:rsidRPr="0028759F">
              <w:rPr>
                <w:rFonts w:hint="eastAsia"/>
              </w:rPr>
              <w:t>場所</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契約金額</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Pr>
                <w:rFonts w:hint="eastAsia"/>
              </w:rPr>
              <w:t>履行</w:t>
            </w:r>
            <w:r w:rsidRPr="0028759F">
              <w:rPr>
                <w:rFonts w:hint="eastAsia"/>
              </w:rPr>
              <w:t>期間</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Pr>
                <w:rFonts w:hint="eastAsia"/>
              </w:rPr>
              <w:t>受</w:t>
            </w:r>
            <w:r w:rsidRPr="0028759F">
              <w:rPr>
                <w:rFonts w:hint="eastAsia"/>
              </w:rPr>
              <w:t>注形態</w:t>
            </w:r>
          </w:p>
        </w:tc>
        <w:tc>
          <w:tcPr>
            <w:tcW w:w="7000" w:type="dxa"/>
            <w:vAlign w:val="center"/>
          </w:tcPr>
          <w:p w:rsidR="006D2348" w:rsidRPr="0028759F" w:rsidRDefault="006D2348" w:rsidP="00397E10"/>
        </w:tc>
      </w:tr>
      <w:tr w:rsidR="006D2348" w:rsidRPr="0028759F" w:rsidTr="00397E10">
        <w:trPr>
          <w:cantSplit/>
          <w:jc w:val="center"/>
        </w:trPr>
        <w:tc>
          <w:tcPr>
            <w:tcW w:w="600" w:type="dxa"/>
            <w:vMerge w:val="restart"/>
            <w:shd w:val="clear" w:color="auto" w:fill="D9D9D9" w:themeFill="background1" w:themeFillShade="D9"/>
            <w:vAlign w:val="center"/>
          </w:tcPr>
          <w:p w:rsidR="006D2348" w:rsidRPr="0028759F" w:rsidRDefault="006D2348" w:rsidP="00397E10">
            <w:pPr>
              <w:jc w:val="center"/>
            </w:pPr>
            <w:r w:rsidRPr="0028759F">
              <w:rPr>
                <w:rFonts w:hint="eastAsia"/>
              </w:rPr>
              <w:t>業務概要</w:t>
            </w:r>
          </w:p>
        </w:tc>
        <w:tc>
          <w:tcPr>
            <w:tcW w:w="2000" w:type="dxa"/>
            <w:shd w:val="clear" w:color="auto" w:fill="D9D9D9" w:themeFill="background1" w:themeFillShade="D9"/>
          </w:tcPr>
          <w:p w:rsidR="006D2348" w:rsidRPr="0028759F" w:rsidRDefault="006D2348" w:rsidP="00397E10">
            <w:pPr>
              <w:jc w:val="center"/>
            </w:pPr>
            <w:r w:rsidRPr="0028759F">
              <w:rPr>
                <w:rFonts w:hint="eastAsia"/>
              </w:rPr>
              <w:t>建物用途</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施設名称</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構造・階数</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建物規模</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業務内容</w:t>
            </w:r>
          </w:p>
        </w:tc>
        <w:tc>
          <w:tcPr>
            <w:tcW w:w="7000" w:type="dxa"/>
          </w:tcPr>
          <w:p w:rsidR="006D2348" w:rsidRPr="0028759F" w:rsidRDefault="006D2348" w:rsidP="00397E10"/>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Default="006D2348" w:rsidP="00397E10">
            <w:pPr>
              <w:rPr>
                <w:kern w:val="0"/>
              </w:rPr>
            </w:pPr>
          </w:p>
          <w:p w:rsidR="006D2348" w:rsidRDefault="006D2348" w:rsidP="00397E10">
            <w:pPr>
              <w:rPr>
                <w:kern w:val="0"/>
              </w:rPr>
            </w:pPr>
          </w:p>
          <w:p w:rsidR="006D2348"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tc>
      </w:tr>
    </w:tbl>
    <w:p w:rsidR="006D2348" w:rsidRPr="004B0D1E" w:rsidRDefault="006D2348" w:rsidP="006D2348">
      <w:pPr>
        <w:rPr>
          <w:sz w:val="20"/>
        </w:rPr>
      </w:pPr>
      <w:r w:rsidRPr="004B0D1E">
        <w:rPr>
          <w:rFonts w:hint="eastAsia"/>
          <w:sz w:val="20"/>
        </w:rPr>
        <w:t>※　本様式1枚で記入してください。</w:t>
      </w:r>
    </w:p>
    <w:p w:rsidR="006D2348" w:rsidRPr="004B0D1E" w:rsidRDefault="006D2348" w:rsidP="006D2348">
      <w:pPr>
        <w:rPr>
          <w:sz w:val="20"/>
        </w:rPr>
      </w:pPr>
      <w:r w:rsidRPr="004B0D1E">
        <w:rPr>
          <w:rFonts w:hint="eastAsia"/>
          <w:sz w:val="20"/>
        </w:rPr>
        <w:t>※　記入欄が足りない場合は、本様式に準じて追加してください。</w:t>
      </w:r>
    </w:p>
    <w:p w:rsidR="006D2348" w:rsidRPr="0028759F" w:rsidRDefault="006D2348" w:rsidP="006D2348">
      <w:pPr>
        <w:rPr>
          <w:rFonts w:hAnsi="ＭＳ 明朝"/>
          <w:color w:val="000000"/>
          <w:kern w:val="0"/>
        </w:rPr>
      </w:pPr>
      <w:r w:rsidRPr="0028759F">
        <w:rPr>
          <w:color w:val="00000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6D2348" w:rsidRPr="0028759F" w:rsidRDefault="006D2348" w:rsidP="006D2348">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6D2348" w:rsidRPr="00483064" w:rsidRDefault="006D2348" w:rsidP="006D2348">
      <w:pPr>
        <w:rPr>
          <w:rFonts w:hAnsi="ＭＳ 明朝"/>
          <w:color w:val="000000"/>
          <w:kern w:val="0"/>
        </w:rPr>
      </w:pPr>
    </w:p>
    <w:p w:rsidR="006D2348" w:rsidRPr="0028759F" w:rsidRDefault="006D2348" w:rsidP="006D2348">
      <w:pPr>
        <w:jc w:val="center"/>
        <w:rPr>
          <w:rFonts w:hAnsi="ＭＳ 明朝"/>
          <w:color w:val="000000"/>
          <w:kern w:val="0"/>
          <w:sz w:val="28"/>
        </w:rPr>
      </w:pPr>
      <w:r w:rsidRPr="0028759F">
        <w:rPr>
          <w:rFonts w:hAnsi="ＭＳ 明朝" w:hint="eastAsia"/>
          <w:color w:val="000000"/>
          <w:kern w:val="0"/>
          <w:sz w:val="28"/>
        </w:rPr>
        <w:t>工事監理業務に配置する者の業務実績</w:t>
      </w:r>
    </w:p>
    <w:p w:rsidR="006D2348" w:rsidRPr="0028759F" w:rsidRDefault="006D2348" w:rsidP="006D2348">
      <w:pPr>
        <w:rPr>
          <w:rFonts w:hAnsi="ＭＳ 明朝"/>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0"/>
        <w:gridCol w:w="2000"/>
        <w:gridCol w:w="7000"/>
      </w:tblGrid>
      <w:tr w:rsidR="006D2348" w:rsidRPr="0028759F" w:rsidTr="00397E10">
        <w:trPr>
          <w:cantSplit/>
          <w:jc w:val="center"/>
        </w:trPr>
        <w:tc>
          <w:tcPr>
            <w:tcW w:w="2600" w:type="dxa"/>
            <w:gridSpan w:val="2"/>
            <w:shd w:val="clear" w:color="auto" w:fill="D9D9D9" w:themeFill="background1" w:themeFillShade="D9"/>
            <w:vAlign w:val="center"/>
          </w:tcPr>
          <w:p w:rsidR="006D2348" w:rsidRPr="0028759F" w:rsidRDefault="006D2348" w:rsidP="00397E10">
            <w:pPr>
              <w:jc w:val="center"/>
            </w:pPr>
            <w:r w:rsidRPr="0028759F">
              <w:rPr>
                <w:rFonts w:hint="eastAsia"/>
              </w:rPr>
              <w:t>入札参加グループの名称</w:t>
            </w:r>
          </w:p>
        </w:tc>
        <w:tc>
          <w:tcPr>
            <w:tcW w:w="7000" w:type="dxa"/>
            <w:vAlign w:val="center"/>
          </w:tcPr>
          <w:p w:rsidR="006D2348" w:rsidRPr="0028759F" w:rsidRDefault="006D2348" w:rsidP="00397E10"/>
        </w:tc>
      </w:tr>
      <w:tr w:rsidR="006D2348" w:rsidRPr="0028759F" w:rsidTr="00397E10">
        <w:trPr>
          <w:cantSplit/>
          <w:jc w:val="center"/>
        </w:trPr>
        <w:tc>
          <w:tcPr>
            <w:tcW w:w="2600" w:type="dxa"/>
            <w:gridSpan w:val="2"/>
            <w:shd w:val="clear" w:color="auto" w:fill="D9D9D9" w:themeFill="background1" w:themeFillShade="D9"/>
            <w:vAlign w:val="center"/>
          </w:tcPr>
          <w:p w:rsidR="006D2348" w:rsidRDefault="006D2348" w:rsidP="00397E10">
            <w:pPr>
              <w:jc w:val="center"/>
            </w:pPr>
            <w:r w:rsidRPr="0028759F">
              <w:rPr>
                <w:rFonts w:hint="eastAsia"/>
              </w:rPr>
              <w:t>業務に当たる者の</w:t>
            </w:r>
          </w:p>
          <w:p w:rsidR="006D2348" w:rsidRPr="0028759F" w:rsidRDefault="006D2348" w:rsidP="00397E10">
            <w:pPr>
              <w:jc w:val="center"/>
            </w:pPr>
            <w:r>
              <w:rPr>
                <w:rFonts w:hint="eastAsia"/>
              </w:rPr>
              <w:t>所属</w:t>
            </w:r>
            <w:r w:rsidRPr="0028759F">
              <w:rPr>
                <w:rFonts w:hint="eastAsia"/>
              </w:rPr>
              <w:t>企業名及び氏名</w:t>
            </w:r>
          </w:p>
        </w:tc>
        <w:tc>
          <w:tcPr>
            <w:tcW w:w="7000" w:type="dxa"/>
            <w:vAlign w:val="center"/>
          </w:tcPr>
          <w:p w:rsidR="006D2348" w:rsidRPr="0028759F" w:rsidRDefault="006D2348" w:rsidP="00397E10"/>
        </w:tc>
      </w:tr>
      <w:tr w:rsidR="006D2348" w:rsidRPr="0028759F" w:rsidTr="00397E10">
        <w:trPr>
          <w:cantSplit/>
          <w:jc w:val="center"/>
        </w:trPr>
        <w:tc>
          <w:tcPr>
            <w:tcW w:w="600" w:type="dxa"/>
            <w:vMerge w:val="restart"/>
            <w:shd w:val="clear" w:color="auto" w:fill="D9D9D9" w:themeFill="background1" w:themeFillShade="D9"/>
            <w:vAlign w:val="center"/>
          </w:tcPr>
          <w:p w:rsidR="006D2348" w:rsidRPr="0028759F" w:rsidRDefault="006D2348" w:rsidP="00397E10">
            <w:pPr>
              <w:jc w:val="center"/>
            </w:pPr>
            <w:r w:rsidRPr="0028759F">
              <w:rPr>
                <w:rFonts w:hint="eastAsia"/>
              </w:rPr>
              <w:t>業務名等</w:t>
            </w:r>
          </w:p>
        </w:tc>
        <w:tc>
          <w:tcPr>
            <w:tcW w:w="2000" w:type="dxa"/>
            <w:shd w:val="clear" w:color="auto" w:fill="D9D9D9" w:themeFill="background1" w:themeFillShade="D9"/>
          </w:tcPr>
          <w:p w:rsidR="006D2348" w:rsidRPr="0028759F" w:rsidRDefault="006D2348" w:rsidP="00397E10">
            <w:pPr>
              <w:jc w:val="center"/>
            </w:pPr>
            <w:r w:rsidRPr="0028759F">
              <w:rPr>
                <w:rFonts w:hint="eastAsia"/>
              </w:rPr>
              <w:t>業務名</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発注者</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Pr>
                <w:rFonts w:hint="eastAsia"/>
              </w:rPr>
              <w:t>履行</w:t>
            </w:r>
            <w:r w:rsidRPr="0028759F">
              <w:rPr>
                <w:rFonts w:hint="eastAsia"/>
              </w:rPr>
              <w:t>場所</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契約金額</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Pr>
                <w:rFonts w:hint="eastAsia"/>
              </w:rPr>
              <w:t>履行</w:t>
            </w:r>
            <w:r w:rsidRPr="0028759F">
              <w:rPr>
                <w:rFonts w:hint="eastAsia"/>
              </w:rPr>
              <w:t>期間</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Pr>
                <w:rFonts w:hint="eastAsia"/>
              </w:rPr>
              <w:t>受</w:t>
            </w:r>
            <w:r w:rsidRPr="0028759F">
              <w:rPr>
                <w:rFonts w:hint="eastAsia"/>
              </w:rPr>
              <w:t>注形態</w:t>
            </w:r>
          </w:p>
        </w:tc>
        <w:tc>
          <w:tcPr>
            <w:tcW w:w="7000" w:type="dxa"/>
            <w:vAlign w:val="center"/>
          </w:tcPr>
          <w:p w:rsidR="006D2348" w:rsidRPr="0028759F" w:rsidRDefault="006D2348" w:rsidP="00397E10"/>
        </w:tc>
      </w:tr>
      <w:tr w:rsidR="006D2348" w:rsidRPr="0028759F" w:rsidTr="00397E10">
        <w:trPr>
          <w:cantSplit/>
          <w:jc w:val="center"/>
        </w:trPr>
        <w:tc>
          <w:tcPr>
            <w:tcW w:w="600" w:type="dxa"/>
            <w:vMerge w:val="restart"/>
            <w:shd w:val="clear" w:color="auto" w:fill="D9D9D9" w:themeFill="background1" w:themeFillShade="D9"/>
            <w:vAlign w:val="center"/>
          </w:tcPr>
          <w:p w:rsidR="006D2348" w:rsidRPr="0028759F" w:rsidRDefault="006D2348" w:rsidP="00397E10">
            <w:pPr>
              <w:jc w:val="center"/>
            </w:pPr>
            <w:r w:rsidRPr="0028759F">
              <w:rPr>
                <w:rFonts w:hint="eastAsia"/>
              </w:rPr>
              <w:t>業務概要</w:t>
            </w:r>
          </w:p>
        </w:tc>
        <w:tc>
          <w:tcPr>
            <w:tcW w:w="2000" w:type="dxa"/>
            <w:shd w:val="clear" w:color="auto" w:fill="D9D9D9" w:themeFill="background1" w:themeFillShade="D9"/>
          </w:tcPr>
          <w:p w:rsidR="006D2348" w:rsidRPr="0028759F" w:rsidRDefault="006D2348" w:rsidP="00397E10">
            <w:pPr>
              <w:jc w:val="center"/>
            </w:pPr>
            <w:r w:rsidRPr="0028759F">
              <w:rPr>
                <w:rFonts w:hint="eastAsia"/>
              </w:rPr>
              <w:t>建物用途</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施設名称</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構造・階数</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建物規模</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業務内容</w:t>
            </w:r>
          </w:p>
        </w:tc>
        <w:tc>
          <w:tcPr>
            <w:tcW w:w="7000" w:type="dxa"/>
          </w:tcPr>
          <w:p w:rsidR="006D2348" w:rsidRPr="0028759F" w:rsidRDefault="006D2348" w:rsidP="00397E10"/>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tc>
      </w:tr>
    </w:tbl>
    <w:p w:rsidR="006D2348" w:rsidRPr="004B0D1E" w:rsidRDefault="006D2348" w:rsidP="006D2348">
      <w:pPr>
        <w:rPr>
          <w:sz w:val="20"/>
        </w:rPr>
      </w:pPr>
      <w:r w:rsidRPr="004B0D1E">
        <w:rPr>
          <w:rFonts w:hint="eastAsia"/>
          <w:sz w:val="20"/>
        </w:rPr>
        <w:t>※　本様式1枚で記入してください。</w:t>
      </w:r>
    </w:p>
    <w:p w:rsidR="006D2348" w:rsidRPr="004B0D1E" w:rsidRDefault="006D2348" w:rsidP="006D2348">
      <w:pPr>
        <w:rPr>
          <w:sz w:val="20"/>
        </w:rPr>
      </w:pPr>
      <w:r w:rsidRPr="004B0D1E">
        <w:rPr>
          <w:rFonts w:hint="eastAsia"/>
          <w:sz w:val="20"/>
        </w:rPr>
        <w:t>※　記入欄が足りない場合は、本様式に準じて追加してください。</w:t>
      </w:r>
    </w:p>
    <w:p w:rsidR="006D2348" w:rsidRPr="0028759F" w:rsidRDefault="006D2348" w:rsidP="006D2348">
      <w:pPr>
        <w:rPr>
          <w:rFonts w:hAnsi="ＭＳ 明朝"/>
          <w:color w:val="000000"/>
          <w:kern w:val="0"/>
        </w:rPr>
      </w:pPr>
      <w:r w:rsidRPr="0028759F">
        <w:rPr>
          <w:color w:val="00000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6D2348" w:rsidRPr="0028759F" w:rsidRDefault="006D2348" w:rsidP="006D2348">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6D2348" w:rsidRPr="00483064" w:rsidRDefault="006D2348" w:rsidP="006D2348">
      <w:pPr>
        <w:rPr>
          <w:rFonts w:hAnsi="ＭＳ 明朝"/>
          <w:color w:val="000000"/>
          <w:kern w:val="0"/>
        </w:rPr>
      </w:pPr>
    </w:p>
    <w:p w:rsidR="006D2348" w:rsidRPr="0028759F" w:rsidRDefault="006D2348" w:rsidP="006D2348">
      <w:pPr>
        <w:jc w:val="center"/>
        <w:rPr>
          <w:rFonts w:hAnsi="ＭＳ 明朝"/>
          <w:color w:val="000000"/>
          <w:kern w:val="0"/>
        </w:rPr>
      </w:pPr>
      <w:r w:rsidRPr="0028759F">
        <w:rPr>
          <w:rFonts w:hAnsi="ＭＳ 明朝" w:hint="eastAsia"/>
          <w:color w:val="000000"/>
          <w:kern w:val="0"/>
          <w:sz w:val="28"/>
        </w:rPr>
        <w:t>建設</w:t>
      </w:r>
      <w:r>
        <w:rPr>
          <w:rFonts w:hAnsi="ＭＳ 明朝" w:hint="eastAsia"/>
          <w:color w:val="000000"/>
          <w:kern w:val="0"/>
          <w:sz w:val="28"/>
        </w:rPr>
        <w:t>企業の</w:t>
      </w:r>
      <w:r w:rsidRPr="0028759F">
        <w:rPr>
          <w:rFonts w:hAnsi="ＭＳ 明朝" w:hint="eastAsia"/>
          <w:color w:val="000000"/>
          <w:kern w:val="0"/>
          <w:sz w:val="28"/>
        </w:rPr>
        <w:t>業務実績</w:t>
      </w:r>
    </w:p>
    <w:p w:rsidR="006D2348" w:rsidRPr="0028759F" w:rsidRDefault="006D2348" w:rsidP="006D2348">
      <w:pPr>
        <w:rPr>
          <w:rFonts w:hAnsi="ＭＳ 明朝"/>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0"/>
        <w:gridCol w:w="2000"/>
        <w:gridCol w:w="7000"/>
      </w:tblGrid>
      <w:tr w:rsidR="006D2348" w:rsidRPr="0028759F" w:rsidTr="00397E10">
        <w:trPr>
          <w:cantSplit/>
          <w:jc w:val="center"/>
        </w:trPr>
        <w:tc>
          <w:tcPr>
            <w:tcW w:w="2600" w:type="dxa"/>
            <w:gridSpan w:val="2"/>
            <w:shd w:val="clear" w:color="auto" w:fill="D9D9D9" w:themeFill="background1" w:themeFillShade="D9"/>
            <w:vAlign w:val="center"/>
          </w:tcPr>
          <w:p w:rsidR="006D2348" w:rsidRPr="0028759F" w:rsidRDefault="006D2348" w:rsidP="00397E10">
            <w:pPr>
              <w:jc w:val="center"/>
            </w:pPr>
            <w:r w:rsidRPr="0028759F">
              <w:rPr>
                <w:rFonts w:hint="eastAsia"/>
              </w:rPr>
              <w:t>入札参加グループの名称</w:t>
            </w:r>
          </w:p>
        </w:tc>
        <w:tc>
          <w:tcPr>
            <w:tcW w:w="7000" w:type="dxa"/>
            <w:vAlign w:val="center"/>
          </w:tcPr>
          <w:p w:rsidR="006D2348" w:rsidRPr="0028759F" w:rsidRDefault="006D2348" w:rsidP="00397E10"/>
        </w:tc>
      </w:tr>
      <w:tr w:rsidR="006D2348" w:rsidRPr="0028759F" w:rsidTr="00397E10">
        <w:trPr>
          <w:cantSplit/>
          <w:jc w:val="center"/>
        </w:trPr>
        <w:tc>
          <w:tcPr>
            <w:tcW w:w="2600" w:type="dxa"/>
            <w:gridSpan w:val="2"/>
            <w:shd w:val="clear" w:color="auto" w:fill="D9D9D9" w:themeFill="background1" w:themeFillShade="D9"/>
            <w:vAlign w:val="center"/>
          </w:tcPr>
          <w:p w:rsidR="006D2348" w:rsidRPr="0028759F" w:rsidRDefault="006D2348" w:rsidP="00397E10">
            <w:pPr>
              <w:jc w:val="center"/>
            </w:pPr>
            <w:r w:rsidRPr="0028759F">
              <w:rPr>
                <w:rFonts w:hint="eastAsia"/>
              </w:rPr>
              <w:t>業務に当たる企業名</w:t>
            </w:r>
          </w:p>
        </w:tc>
        <w:tc>
          <w:tcPr>
            <w:tcW w:w="7000" w:type="dxa"/>
            <w:vAlign w:val="center"/>
          </w:tcPr>
          <w:p w:rsidR="006D2348" w:rsidRPr="0028759F" w:rsidRDefault="006D2348" w:rsidP="00397E10"/>
        </w:tc>
      </w:tr>
      <w:tr w:rsidR="006D2348" w:rsidRPr="0028759F" w:rsidTr="00397E10">
        <w:trPr>
          <w:cantSplit/>
          <w:jc w:val="center"/>
        </w:trPr>
        <w:tc>
          <w:tcPr>
            <w:tcW w:w="2600" w:type="dxa"/>
            <w:gridSpan w:val="2"/>
            <w:shd w:val="clear" w:color="auto" w:fill="D9D9D9" w:themeFill="background1" w:themeFillShade="D9"/>
            <w:vAlign w:val="center"/>
          </w:tcPr>
          <w:p w:rsidR="006D2348" w:rsidRDefault="006D2348" w:rsidP="00397E10">
            <w:pPr>
              <w:jc w:val="center"/>
            </w:pPr>
            <w:r w:rsidRPr="0028759F">
              <w:rPr>
                <w:rFonts w:hint="eastAsia"/>
              </w:rPr>
              <w:t>グループ内の位置付け</w:t>
            </w:r>
          </w:p>
          <w:p w:rsidR="006D2348" w:rsidRPr="0028759F" w:rsidRDefault="006D2348" w:rsidP="00397E10">
            <w:pPr>
              <w:jc w:val="center"/>
            </w:pPr>
            <w:r w:rsidRPr="0028759F">
              <w:rPr>
                <w:rFonts w:hint="eastAsia"/>
              </w:rPr>
              <w:t>（いずれかを囲むこと）</w:t>
            </w:r>
          </w:p>
        </w:tc>
        <w:tc>
          <w:tcPr>
            <w:tcW w:w="7000" w:type="dxa"/>
            <w:vAlign w:val="center"/>
          </w:tcPr>
          <w:p w:rsidR="006D2348" w:rsidRPr="0028759F" w:rsidRDefault="006D2348" w:rsidP="00397E10">
            <w:pPr>
              <w:jc w:val="center"/>
            </w:pPr>
            <w:r>
              <w:rPr>
                <w:rFonts w:hint="eastAsia"/>
              </w:rPr>
              <w:t>代表企業　　　　　　構成員</w:t>
            </w:r>
            <w:r w:rsidRPr="0028759F">
              <w:rPr>
                <w:rFonts w:hint="eastAsia"/>
              </w:rPr>
              <w:t xml:space="preserve">　</w:t>
            </w:r>
            <w:r>
              <w:rPr>
                <w:rFonts w:hint="eastAsia"/>
              </w:rPr>
              <w:t xml:space="preserve">　　</w:t>
            </w:r>
            <w:r w:rsidRPr="0028759F">
              <w:rPr>
                <w:rFonts w:hint="eastAsia"/>
              </w:rPr>
              <w:t xml:space="preserve">　</w:t>
            </w:r>
            <w:r>
              <w:rPr>
                <w:rFonts w:hint="eastAsia"/>
              </w:rPr>
              <w:t xml:space="preserve">　</w:t>
            </w:r>
            <w:r w:rsidRPr="0028759F">
              <w:rPr>
                <w:rFonts w:hint="eastAsia"/>
              </w:rPr>
              <w:t xml:space="preserve">　</w:t>
            </w:r>
            <w:r>
              <w:rPr>
                <w:rFonts w:hint="eastAsia"/>
              </w:rPr>
              <w:t>協力会社</w:t>
            </w:r>
          </w:p>
        </w:tc>
      </w:tr>
      <w:tr w:rsidR="006D2348" w:rsidRPr="0028759F" w:rsidTr="00397E10">
        <w:trPr>
          <w:cantSplit/>
          <w:jc w:val="center"/>
        </w:trPr>
        <w:tc>
          <w:tcPr>
            <w:tcW w:w="600" w:type="dxa"/>
            <w:vMerge w:val="restart"/>
            <w:shd w:val="clear" w:color="auto" w:fill="D9D9D9" w:themeFill="background1" w:themeFillShade="D9"/>
            <w:vAlign w:val="center"/>
          </w:tcPr>
          <w:p w:rsidR="006D2348" w:rsidRPr="0028759F" w:rsidRDefault="006D2348" w:rsidP="00397E10">
            <w:pPr>
              <w:jc w:val="center"/>
            </w:pPr>
            <w:r w:rsidRPr="0028759F">
              <w:rPr>
                <w:rFonts w:hint="eastAsia"/>
              </w:rPr>
              <w:t>業務名等</w:t>
            </w:r>
          </w:p>
        </w:tc>
        <w:tc>
          <w:tcPr>
            <w:tcW w:w="2000" w:type="dxa"/>
            <w:shd w:val="clear" w:color="auto" w:fill="D9D9D9" w:themeFill="background1" w:themeFillShade="D9"/>
          </w:tcPr>
          <w:p w:rsidR="006D2348" w:rsidRPr="0028759F" w:rsidRDefault="006D2348" w:rsidP="00397E10">
            <w:pPr>
              <w:jc w:val="center"/>
            </w:pPr>
            <w:r w:rsidRPr="0028759F">
              <w:rPr>
                <w:rFonts w:hint="eastAsia"/>
              </w:rPr>
              <w:t>業務名</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発注者</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施工場所</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契約金額</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施工期間</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Pr>
                <w:rFonts w:hint="eastAsia"/>
              </w:rPr>
              <w:t>受</w:t>
            </w:r>
            <w:r w:rsidRPr="0028759F">
              <w:rPr>
                <w:rFonts w:hint="eastAsia"/>
              </w:rPr>
              <w:t>注形態</w:t>
            </w:r>
          </w:p>
        </w:tc>
        <w:tc>
          <w:tcPr>
            <w:tcW w:w="7000" w:type="dxa"/>
            <w:vAlign w:val="center"/>
          </w:tcPr>
          <w:p w:rsidR="006D2348" w:rsidRPr="0028759F" w:rsidRDefault="006D2348" w:rsidP="00397E10"/>
        </w:tc>
      </w:tr>
      <w:tr w:rsidR="006D2348" w:rsidRPr="0028759F" w:rsidTr="00397E10">
        <w:trPr>
          <w:cantSplit/>
          <w:jc w:val="center"/>
        </w:trPr>
        <w:tc>
          <w:tcPr>
            <w:tcW w:w="600" w:type="dxa"/>
            <w:vMerge w:val="restart"/>
            <w:shd w:val="clear" w:color="auto" w:fill="D9D9D9" w:themeFill="background1" w:themeFillShade="D9"/>
            <w:vAlign w:val="center"/>
          </w:tcPr>
          <w:p w:rsidR="006D2348" w:rsidRPr="0028759F" w:rsidRDefault="006D2348" w:rsidP="00397E10">
            <w:pPr>
              <w:jc w:val="center"/>
            </w:pPr>
            <w:r w:rsidRPr="0028759F">
              <w:rPr>
                <w:rFonts w:hint="eastAsia"/>
              </w:rPr>
              <w:t>業務概要</w:t>
            </w:r>
          </w:p>
        </w:tc>
        <w:tc>
          <w:tcPr>
            <w:tcW w:w="2000" w:type="dxa"/>
            <w:shd w:val="clear" w:color="auto" w:fill="D9D9D9" w:themeFill="background1" w:themeFillShade="D9"/>
          </w:tcPr>
          <w:p w:rsidR="006D2348" w:rsidRPr="0028759F" w:rsidRDefault="006D2348" w:rsidP="00397E10">
            <w:pPr>
              <w:jc w:val="center"/>
            </w:pPr>
            <w:r w:rsidRPr="0028759F">
              <w:rPr>
                <w:rFonts w:hint="eastAsia"/>
              </w:rPr>
              <w:t>建物用途</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施設名称</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構造・階数</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建物規模</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業務内容</w:t>
            </w:r>
          </w:p>
        </w:tc>
        <w:tc>
          <w:tcPr>
            <w:tcW w:w="7000" w:type="dxa"/>
          </w:tcPr>
          <w:p w:rsidR="006D2348" w:rsidRPr="0028759F" w:rsidRDefault="006D2348" w:rsidP="00397E10"/>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Default="006D2348" w:rsidP="00397E10">
            <w:pPr>
              <w:rPr>
                <w:kern w:val="0"/>
              </w:rPr>
            </w:pPr>
          </w:p>
          <w:p w:rsidR="006D2348" w:rsidRDefault="006D2348" w:rsidP="00397E10">
            <w:pPr>
              <w:rPr>
                <w:kern w:val="0"/>
              </w:rPr>
            </w:pPr>
          </w:p>
          <w:p w:rsidR="006D2348"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tc>
      </w:tr>
    </w:tbl>
    <w:p w:rsidR="006D2348" w:rsidRPr="004B0D1E" w:rsidRDefault="006D2348" w:rsidP="006D2348">
      <w:pPr>
        <w:rPr>
          <w:sz w:val="20"/>
        </w:rPr>
      </w:pPr>
      <w:r w:rsidRPr="004B0D1E">
        <w:rPr>
          <w:rFonts w:hint="eastAsia"/>
          <w:sz w:val="20"/>
        </w:rPr>
        <w:t>※　本様式1枚で記入してください。</w:t>
      </w:r>
    </w:p>
    <w:p w:rsidR="006D2348" w:rsidRPr="004B0D1E" w:rsidRDefault="006D2348" w:rsidP="006D2348">
      <w:pPr>
        <w:rPr>
          <w:sz w:val="20"/>
        </w:rPr>
      </w:pPr>
      <w:r w:rsidRPr="004B0D1E">
        <w:rPr>
          <w:rFonts w:hint="eastAsia"/>
          <w:sz w:val="20"/>
        </w:rPr>
        <w:t>※　記入欄が足りない場合は、本様式に準じて追加してください。</w:t>
      </w:r>
    </w:p>
    <w:p w:rsidR="006D2348" w:rsidRPr="0028759F" w:rsidRDefault="006D2348" w:rsidP="006D2348">
      <w:pPr>
        <w:rPr>
          <w:kern w:val="0"/>
        </w:rPr>
      </w:pPr>
      <w:r w:rsidRPr="004B0D1E">
        <w:rPr>
          <w:sz w:val="20"/>
        </w:rPr>
        <w:br w:type="page"/>
      </w:r>
      <w:r w:rsidRPr="0028759F">
        <w:rPr>
          <w:rFonts w:hint="eastAsia"/>
          <w:kern w:val="0"/>
        </w:rPr>
        <w:lastRenderedPageBreak/>
        <w:t>（様式</w:t>
      </w:r>
      <w:r w:rsidRPr="0028759F">
        <w:rPr>
          <w:kern w:val="0"/>
        </w:rPr>
        <w:fldChar w:fldCharType="begin"/>
      </w:r>
      <w:r w:rsidRPr="0028759F">
        <w:rPr>
          <w:kern w:val="0"/>
        </w:rPr>
        <w:instrText xml:space="preserve"> AUTONUM </w:instrText>
      </w:r>
      <w:r w:rsidRPr="0028759F">
        <w:rPr>
          <w:kern w:val="0"/>
        </w:rPr>
        <w:fldChar w:fldCharType="end"/>
      </w:r>
      <w:r w:rsidRPr="0028759F">
        <w:rPr>
          <w:rFonts w:hint="eastAsia"/>
          <w:kern w:val="0"/>
        </w:rPr>
        <w:t>）</w:t>
      </w:r>
    </w:p>
    <w:p w:rsidR="006D2348" w:rsidRPr="0028759F" w:rsidRDefault="006D2348" w:rsidP="006D2348">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6D2348" w:rsidRPr="00483064" w:rsidRDefault="006D2348" w:rsidP="006D2348">
      <w:pPr>
        <w:rPr>
          <w:rFonts w:hAnsi="ＭＳ 明朝"/>
          <w:color w:val="000000"/>
          <w:kern w:val="0"/>
        </w:rPr>
      </w:pPr>
    </w:p>
    <w:p w:rsidR="006D2348" w:rsidRPr="0028759F" w:rsidRDefault="006D2348" w:rsidP="006D2348">
      <w:pPr>
        <w:jc w:val="center"/>
        <w:rPr>
          <w:rFonts w:hAnsi="ＭＳ 明朝"/>
          <w:color w:val="000000"/>
          <w:kern w:val="0"/>
        </w:rPr>
      </w:pPr>
      <w:r>
        <w:rPr>
          <w:rFonts w:hAnsi="ＭＳ 明朝" w:hint="eastAsia"/>
          <w:color w:val="000000"/>
          <w:kern w:val="0"/>
          <w:sz w:val="28"/>
        </w:rPr>
        <w:t>維持管理企業の</w:t>
      </w:r>
      <w:r w:rsidRPr="0028759F">
        <w:rPr>
          <w:rFonts w:hAnsi="ＭＳ 明朝" w:hint="eastAsia"/>
          <w:color w:val="000000"/>
          <w:kern w:val="0"/>
          <w:sz w:val="28"/>
        </w:rPr>
        <w:t>業務実績</w:t>
      </w:r>
    </w:p>
    <w:p w:rsidR="006D2348" w:rsidRPr="0028759F" w:rsidRDefault="006D2348" w:rsidP="006D2348">
      <w:pPr>
        <w:rPr>
          <w:rFonts w:hAnsi="ＭＳ 明朝"/>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0"/>
        <w:gridCol w:w="2000"/>
        <w:gridCol w:w="7000"/>
      </w:tblGrid>
      <w:tr w:rsidR="006D2348" w:rsidRPr="0028759F" w:rsidTr="00397E10">
        <w:trPr>
          <w:cantSplit/>
          <w:jc w:val="center"/>
        </w:trPr>
        <w:tc>
          <w:tcPr>
            <w:tcW w:w="2600" w:type="dxa"/>
            <w:gridSpan w:val="2"/>
            <w:shd w:val="clear" w:color="auto" w:fill="D9D9D9" w:themeFill="background1" w:themeFillShade="D9"/>
            <w:vAlign w:val="center"/>
          </w:tcPr>
          <w:p w:rsidR="006D2348" w:rsidRPr="0028759F" w:rsidRDefault="006D2348" w:rsidP="00397E10">
            <w:pPr>
              <w:jc w:val="center"/>
            </w:pPr>
            <w:r w:rsidRPr="0028759F">
              <w:rPr>
                <w:rFonts w:hint="eastAsia"/>
              </w:rPr>
              <w:t>入札参加グループの名称</w:t>
            </w:r>
          </w:p>
        </w:tc>
        <w:tc>
          <w:tcPr>
            <w:tcW w:w="7000" w:type="dxa"/>
            <w:vAlign w:val="center"/>
          </w:tcPr>
          <w:p w:rsidR="006D2348" w:rsidRPr="0028759F" w:rsidRDefault="006D2348" w:rsidP="00397E10"/>
        </w:tc>
      </w:tr>
      <w:tr w:rsidR="006D2348" w:rsidRPr="0028759F" w:rsidTr="00397E10">
        <w:trPr>
          <w:cantSplit/>
          <w:jc w:val="center"/>
        </w:trPr>
        <w:tc>
          <w:tcPr>
            <w:tcW w:w="2600" w:type="dxa"/>
            <w:gridSpan w:val="2"/>
            <w:shd w:val="clear" w:color="auto" w:fill="D9D9D9" w:themeFill="background1" w:themeFillShade="D9"/>
            <w:vAlign w:val="center"/>
          </w:tcPr>
          <w:p w:rsidR="006D2348" w:rsidRPr="0028759F" w:rsidRDefault="006D2348" w:rsidP="00397E10">
            <w:pPr>
              <w:jc w:val="center"/>
            </w:pPr>
            <w:r w:rsidRPr="0028759F">
              <w:rPr>
                <w:rFonts w:hint="eastAsia"/>
              </w:rPr>
              <w:t>業務に当たる企業名</w:t>
            </w:r>
          </w:p>
        </w:tc>
        <w:tc>
          <w:tcPr>
            <w:tcW w:w="7000" w:type="dxa"/>
            <w:vAlign w:val="center"/>
          </w:tcPr>
          <w:p w:rsidR="006D2348" w:rsidRPr="0028759F" w:rsidRDefault="006D2348" w:rsidP="00397E10"/>
        </w:tc>
      </w:tr>
      <w:tr w:rsidR="006D2348" w:rsidRPr="0028759F" w:rsidTr="00397E10">
        <w:trPr>
          <w:cantSplit/>
          <w:jc w:val="center"/>
        </w:trPr>
        <w:tc>
          <w:tcPr>
            <w:tcW w:w="2600" w:type="dxa"/>
            <w:gridSpan w:val="2"/>
            <w:shd w:val="clear" w:color="auto" w:fill="D9D9D9" w:themeFill="background1" w:themeFillShade="D9"/>
            <w:vAlign w:val="center"/>
          </w:tcPr>
          <w:p w:rsidR="006D2348" w:rsidRPr="0028759F" w:rsidRDefault="006D2348" w:rsidP="00397E10">
            <w:pPr>
              <w:jc w:val="center"/>
            </w:pPr>
            <w:r w:rsidRPr="0028759F">
              <w:rPr>
                <w:rFonts w:hint="eastAsia"/>
              </w:rPr>
              <w:t>グループ内の位置付け</w:t>
            </w:r>
            <w:r w:rsidRPr="0028759F">
              <w:br/>
            </w:r>
            <w:r w:rsidRPr="0028759F">
              <w:rPr>
                <w:rFonts w:hint="eastAsia"/>
              </w:rPr>
              <w:t>（いずれかを囲むこと）</w:t>
            </w:r>
          </w:p>
        </w:tc>
        <w:tc>
          <w:tcPr>
            <w:tcW w:w="7000" w:type="dxa"/>
            <w:vAlign w:val="center"/>
          </w:tcPr>
          <w:p w:rsidR="006D2348" w:rsidRPr="0028759F" w:rsidRDefault="006D2348" w:rsidP="00397E10">
            <w:pPr>
              <w:jc w:val="center"/>
            </w:pPr>
            <w:r>
              <w:rPr>
                <w:rFonts w:hint="eastAsia"/>
              </w:rPr>
              <w:t>代表企業　　　　　　構成員</w:t>
            </w:r>
            <w:r w:rsidRPr="0028759F">
              <w:rPr>
                <w:rFonts w:hint="eastAsia"/>
              </w:rPr>
              <w:t xml:space="preserve">　</w:t>
            </w:r>
            <w:r>
              <w:rPr>
                <w:rFonts w:hint="eastAsia"/>
              </w:rPr>
              <w:t xml:space="preserve">　　</w:t>
            </w:r>
            <w:r w:rsidRPr="0028759F">
              <w:rPr>
                <w:rFonts w:hint="eastAsia"/>
              </w:rPr>
              <w:t xml:space="preserve">　</w:t>
            </w:r>
            <w:r>
              <w:rPr>
                <w:rFonts w:hint="eastAsia"/>
              </w:rPr>
              <w:t xml:space="preserve">　</w:t>
            </w:r>
            <w:r w:rsidRPr="0028759F">
              <w:rPr>
                <w:rFonts w:hint="eastAsia"/>
              </w:rPr>
              <w:t xml:space="preserve">　</w:t>
            </w:r>
            <w:r>
              <w:rPr>
                <w:rFonts w:hint="eastAsia"/>
              </w:rPr>
              <w:t>協力会社</w:t>
            </w:r>
          </w:p>
        </w:tc>
      </w:tr>
      <w:tr w:rsidR="006D2348" w:rsidRPr="0028759F" w:rsidTr="00397E10">
        <w:trPr>
          <w:cantSplit/>
          <w:jc w:val="center"/>
        </w:trPr>
        <w:tc>
          <w:tcPr>
            <w:tcW w:w="600" w:type="dxa"/>
            <w:vMerge w:val="restart"/>
            <w:shd w:val="clear" w:color="auto" w:fill="D9D9D9" w:themeFill="background1" w:themeFillShade="D9"/>
            <w:vAlign w:val="center"/>
          </w:tcPr>
          <w:p w:rsidR="006D2348" w:rsidRPr="0028759F" w:rsidRDefault="006D2348" w:rsidP="00397E10">
            <w:pPr>
              <w:jc w:val="center"/>
            </w:pPr>
            <w:r w:rsidRPr="0028759F">
              <w:rPr>
                <w:rFonts w:hint="eastAsia"/>
              </w:rPr>
              <w:t>業務名等</w:t>
            </w:r>
          </w:p>
        </w:tc>
        <w:tc>
          <w:tcPr>
            <w:tcW w:w="2000" w:type="dxa"/>
            <w:shd w:val="clear" w:color="auto" w:fill="D9D9D9" w:themeFill="background1" w:themeFillShade="D9"/>
          </w:tcPr>
          <w:p w:rsidR="006D2348" w:rsidRPr="0028759F" w:rsidRDefault="006D2348" w:rsidP="00397E10">
            <w:pPr>
              <w:jc w:val="center"/>
            </w:pPr>
            <w:r w:rsidRPr="0028759F">
              <w:rPr>
                <w:rFonts w:hint="eastAsia"/>
              </w:rPr>
              <w:t>業務名</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発注者</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Pr>
                <w:rFonts w:hint="eastAsia"/>
              </w:rPr>
              <w:t>維持管理</w:t>
            </w:r>
            <w:r w:rsidRPr="0028759F">
              <w:rPr>
                <w:rFonts w:hint="eastAsia"/>
              </w:rPr>
              <w:t>場所</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契約金額</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委託期間</w:t>
            </w:r>
          </w:p>
        </w:tc>
        <w:tc>
          <w:tcPr>
            <w:tcW w:w="7000" w:type="dxa"/>
            <w:vAlign w:val="center"/>
          </w:tcPr>
          <w:p w:rsidR="006D2348" w:rsidRPr="0028759F" w:rsidRDefault="006D2348" w:rsidP="00397E10"/>
        </w:tc>
      </w:tr>
      <w:tr w:rsidR="006D2348" w:rsidRPr="0028759F" w:rsidTr="00397E10">
        <w:trPr>
          <w:cantSplit/>
          <w:jc w:val="center"/>
        </w:trPr>
        <w:tc>
          <w:tcPr>
            <w:tcW w:w="600" w:type="dxa"/>
            <w:vMerge w:val="restart"/>
            <w:shd w:val="clear" w:color="auto" w:fill="D9D9D9" w:themeFill="background1" w:themeFillShade="D9"/>
            <w:vAlign w:val="center"/>
          </w:tcPr>
          <w:p w:rsidR="006D2348" w:rsidRPr="0028759F" w:rsidRDefault="006D2348" w:rsidP="00397E10">
            <w:pPr>
              <w:jc w:val="center"/>
            </w:pPr>
            <w:r w:rsidRPr="0028759F">
              <w:rPr>
                <w:rFonts w:hint="eastAsia"/>
              </w:rPr>
              <w:t>業務概要</w:t>
            </w:r>
          </w:p>
        </w:tc>
        <w:tc>
          <w:tcPr>
            <w:tcW w:w="2000" w:type="dxa"/>
            <w:shd w:val="clear" w:color="auto" w:fill="D9D9D9" w:themeFill="background1" w:themeFillShade="D9"/>
          </w:tcPr>
          <w:p w:rsidR="006D2348" w:rsidRPr="0028759F" w:rsidRDefault="006D2348" w:rsidP="00397E10">
            <w:pPr>
              <w:jc w:val="center"/>
            </w:pPr>
            <w:r w:rsidRPr="0028759F">
              <w:rPr>
                <w:rFonts w:hint="eastAsia"/>
              </w:rPr>
              <w:t>建物用途</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施設名称</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Pr>
                <w:rFonts w:hint="eastAsia"/>
              </w:rPr>
              <w:t>建物規模</w:t>
            </w:r>
          </w:p>
        </w:tc>
        <w:tc>
          <w:tcPr>
            <w:tcW w:w="7000" w:type="dxa"/>
            <w:vAlign w:val="center"/>
          </w:tcPr>
          <w:p w:rsidR="006D2348" w:rsidRPr="0028759F" w:rsidRDefault="006D2348" w:rsidP="00397E10"/>
        </w:tc>
      </w:tr>
      <w:tr w:rsidR="006D2348" w:rsidRPr="0028759F" w:rsidTr="00397E10">
        <w:trPr>
          <w:cantSplit/>
          <w:trHeight w:val="8029"/>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業務内容</w:t>
            </w:r>
          </w:p>
        </w:tc>
        <w:tc>
          <w:tcPr>
            <w:tcW w:w="7000" w:type="dxa"/>
          </w:tcPr>
          <w:p w:rsidR="006D2348" w:rsidRPr="0028759F" w:rsidRDefault="006D2348" w:rsidP="00397E10"/>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Default="006D2348" w:rsidP="00397E10">
            <w:pPr>
              <w:rPr>
                <w:kern w:val="0"/>
              </w:rPr>
            </w:pPr>
          </w:p>
          <w:p w:rsidR="006D2348" w:rsidRDefault="006D2348" w:rsidP="00397E10">
            <w:pPr>
              <w:rPr>
                <w:kern w:val="0"/>
              </w:rPr>
            </w:pPr>
          </w:p>
          <w:p w:rsidR="006D2348"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Default="006D2348" w:rsidP="00397E10">
            <w:pPr>
              <w:rPr>
                <w:kern w:val="0"/>
              </w:rPr>
            </w:pPr>
          </w:p>
          <w:p w:rsidR="006D2348" w:rsidRDefault="006D2348" w:rsidP="00397E10">
            <w:pPr>
              <w:rPr>
                <w:kern w:val="0"/>
              </w:rPr>
            </w:pPr>
          </w:p>
          <w:p w:rsidR="006D2348" w:rsidRDefault="006D2348" w:rsidP="00397E10">
            <w:pPr>
              <w:rPr>
                <w:kern w:val="0"/>
              </w:rPr>
            </w:pPr>
          </w:p>
          <w:p w:rsidR="006D2348" w:rsidRDefault="006D2348" w:rsidP="00397E10">
            <w:pPr>
              <w:rPr>
                <w:kern w:val="0"/>
              </w:rPr>
            </w:pPr>
          </w:p>
          <w:p w:rsidR="006D2348" w:rsidRPr="0028759F" w:rsidRDefault="006D2348" w:rsidP="00397E10"/>
        </w:tc>
      </w:tr>
    </w:tbl>
    <w:p w:rsidR="006D2348" w:rsidRPr="004B0D1E" w:rsidRDefault="006D2348" w:rsidP="006D2348">
      <w:pPr>
        <w:rPr>
          <w:sz w:val="20"/>
          <w:szCs w:val="20"/>
        </w:rPr>
      </w:pPr>
      <w:r w:rsidRPr="004B0D1E">
        <w:rPr>
          <w:rFonts w:hint="eastAsia"/>
          <w:sz w:val="20"/>
          <w:szCs w:val="20"/>
        </w:rPr>
        <w:t>※　本様式1枚で記入してください。</w:t>
      </w:r>
    </w:p>
    <w:p w:rsidR="006D2348" w:rsidRPr="004B0D1E" w:rsidRDefault="006D2348" w:rsidP="006D2348">
      <w:pPr>
        <w:rPr>
          <w:sz w:val="20"/>
          <w:szCs w:val="20"/>
        </w:rPr>
      </w:pPr>
      <w:r w:rsidRPr="004B0D1E">
        <w:rPr>
          <w:rFonts w:hint="eastAsia"/>
          <w:sz w:val="20"/>
          <w:szCs w:val="20"/>
        </w:rPr>
        <w:t>※　記入欄が足りない場合は、本様式に準じて追加してください。</w:t>
      </w:r>
    </w:p>
    <w:p w:rsidR="006D2348" w:rsidRPr="0028759F" w:rsidRDefault="006D2348" w:rsidP="006D2348">
      <w:pPr>
        <w:rPr>
          <w:rFonts w:hAnsi="ＭＳ 明朝"/>
          <w:color w:val="000000"/>
          <w:kern w:val="0"/>
        </w:rPr>
      </w:pPr>
      <w:r w:rsidRPr="0028759F">
        <w:rPr>
          <w:color w:val="00000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6D2348" w:rsidRPr="0028759F" w:rsidRDefault="006D2348" w:rsidP="006D2348">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6D2348" w:rsidRPr="00483064" w:rsidRDefault="006D2348" w:rsidP="006D2348">
      <w:pPr>
        <w:rPr>
          <w:rFonts w:hAnsi="ＭＳ 明朝"/>
          <w:color w:val="000000"/>
          <w:kern w:val="0"/>
        </w:rPr>
      </w:pPr>
    </w:p>
    <w:p w:rsidR="006D2348" w:rsidRPr="0028759F" w:rsidRDefault="006D2348" w:rsidP="006D2348">
      <w:pPr>
        <w:jc w:val="center"/>
        <w:rPr>
          <w:rFonts w:hAnsi="ＭＳ 明朝"/>
          <w:color w:val="000000"/>
          <w:kern w:val="0"/>
        </w:rPr>
      </w:pPr>
      <w:r>
        <w:rPr>
          <w:rFonts w:hAnsi="ＭＳ 明朝" w:hint="eastAsia"/>
          <w:color w:val="000000"/>
          <w:kern w:val="0"/>
          <w:sz w:val="28"/>
        </w:rPr>
        <w:t>運営企業の</w:t>
      </w:r>
      <w:r w:rsidRPr="0028759F">
        <w:rPr>
          <w:rFonts w:hAnsi="ＭＳ 明朝" w:hint="eastAsia"/>
          <w:color w:val="000000"/>
          <w:kern w:val="0"/>
          <w:sz w:val="28"/>
        </w:rPr>
        <w:t>業務実績</w:t>
      </w:r>
    </w:p>
    <w:p w:rsidR="006D2348" w:rsidRPr="0028759F" w:rsidRDefault="006D2348" w:rsidP="006D2348">
      <w:pPr>
        <w:rPr>
          <w:rFonts w:hAnsi="ＭＳ 明朝"/>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0"/>
        <w:gridCol w:w="2000"/>
        <w:gridCol w:w="7000"/>
      </w:tblGrid>
      <w:tr w:rsidR="006D2348" w:rsidRPr="0028759F" w:rsidTr="00397E10">
        <w:trPr>
          <w:cantSplit/>
          <w:jc w:val="center"/>
        </w:trPr>
        <w:tc>
          <w:tcPr>
            <w:tcW w:w="2600" w:type="dxa"/>
            <w:gridSpan w:val="2"/>
            <w:shd w:val="clear" w:color="auto" w:fill="D9D9D9" w:themeFill="background1" w:themeFillShade="D9"/>
            <w:vAlign w:val="center"/>
          </w:tcPr>
          <w:p w:rsidR="006D2348" w:rsidRPr="0028759F" w:rsidRDefault="006D2348" w:rsidP="00397E10">
            <w:pPr>
              <w:jc w:val="center"/>
            </w:pPr>
            <w:r w:rsidRPr="0028759F">
              <w:rPr>
                <w:rFonts w:hint="eastAsia"/>
              </w:rPr>
              <w:t>入札参加グループの名称</w:t>
            </w:r>
          </w:p>
        </w:tc>
        <w:tc>
          <w:tcPr>
            <w:tcW w:w="7000" w:type="dxa"/>
            <w:vAlign w:val="center"/>
          </w:tcPr>
          <w:p w:rsidR="006D2348" w:rsidRPr="0028759F" w:rsidRDefault="006D2348" w:rsidP="00397E10"/>
        </w:tc>
      </w:tr>
      <w:tr w:rsidR="006D2348" w:rsidRPr="0028759F" w:rsidTr="00397E10">
        <w:trPr>
          <w:cantSplit/>
          <w:jc w:val="center"/>
        </w:trPr>
        <w:tc>
          <w:tcPr>
            <w:tcW w:w="2600" w:type="dxa"/>
            <w:gridSpan w:val="2"/>
            <w:shd w:val="clear" w:color="auto" w:fill="D9D9D9" w:themeFill="background1" w:themeFillShade="D9"/>
            <w:vAlign w:val="center"/>
          </w:tcPr>
          <w:p w:rsidR="006D2348" w:rsidRPr="0028759F" w:rsidRDefault="006D2348" w:rsidP="00397E10">
            <w:pPr>
              <w:jc w:val="center"/>
            </w:pPr>
            <w:r w:rsidRPr="0028759F">
              <w:rPr>
                <w:rFonts w:hint="eastAsia"/>
              </w:rPr>
              <w:t>業務に当たる企業名</w:t>
            </w:r>
          </w:p>
        </w:tc>
        <w:tc>
          <w:tcPr>
            <w:tcW w:w="7000" w:type="dxa"/>
            <w:vAlign w:val="center"/>
          </w:tcPr>
          <w:p w:rsidR="006D2348" w:rsidRPr="0028759F" w:rsidRDefault="006D2348" w:rsidP="00397E10"/>
        </w:tc>
      </w:tr>
      <w:tr w:rsidR="006D2348" w:rsidRPr="0028759F" w:rsidTr="00397E10">
        <w:trPr>
          <w:cantSplit/>
          <w:jc w:val="center"/>
        </w:trPr>
        <w:tc>
          <w:tcPr>
            <w:tcW w:w="2600" w:type="dxa"/>
            <w:gridSpan w:val="2"/>
            <w:shd w:val="clear" w:color="auto" w:fill="D9D9D9" w:themeFill="background1" w:themeFillShade="D9"/>
            <w:vAlign w:val="center"/>
          </w:tcPr>
          <w:p w:rsidR="006D2348" w:rsidRPr="0028759F" w:rsidRDefault="006D2348" w:rsidP="00397E10">
            <w:pPr>
              <w:jc w:val="center"/>
            </w:pPr>
            <w:r w:rsidRPr="0028759F">
              <w:rPr>
                <w:rFonts w:hint="eastAsia"/>
              </w:rPr>
              <w:t>グループ内の位置付け</w:t>
            </w:r>
            <w:r w:rsidRPr="0028759F">
              <w:br/>
            </w:r>
            <w:r w:rsidRPr="0028759F">
              <w:rPr>
                <w:rFonts w:hint="eastAsia"/>
              </w:rPr>
              <w:t>（いずれかを囲むこと）</w:t>
            </w:r>
          </w:p>
        </w:tc>
        <w:tc>
          <w:tcPr>
            <w:tcW w:w="7000" w:type="dxa"/>
            <w:vAlign w:val="center"/>
          </w:tcPr>
          <w:p w:rsidR="006D2348" w:rsidRPr="0028759F" w:rsidRDefault="006D2348" w:rsidP="00397E10">
            <w:pPr>
              <w:jc w:val="center"/>
            </w:pPr>
            <w:r>
              <w:rPr>
                <w:rFonts w:hint="eastAsia"/>
              </w:rPr>
              <w:t>代表企業　　　　　　構成員</w:t>
            </w:r>
            <w:r w:rsidRPr="0028759F">
              <w:rPr>
                <w:rFonts w:hint="eastAsia"/>
              </w:rPr>
              <w:t xml:space="preserve">　</w:t>
            </w:r>
            <w:r>
              <w:rPr>
                <w:rFonts w:hint="eastAsia"/>
              </w:rPr>
              <w:t xml:space="preserve">　　</w:t>
            </w:r>
            <w:r w:rsidRPr="0028759F">
              <w:rPr>
                <w:rFonts w:hint="eastAsia"/>
              </w:rPr>
              <w:t xml:space="preserve">　</w:t>
            </w:r>
            <w:r>
              <w:rPr>
                <w:rFonts w:hint="eastAsia"/>
              </w:rPr>
              <w:t xml:space="preserve">　</w:t>
            </w:r>
            <w:r w:rsidRPr="0028759F">
              <w:rPr>
                <w:rFonts w:hint="eastAsia"/>
              </w:rPr>
              <w:t xml:space="preserve">　</w:t>
            </w:r>
            <w:r>
              <w:rPr>
                <w:rFonts w:hint="eastAsia"/>
              </w:rPr>
              <w:t>協力会社</w:t>
            </w:r>
          </w:p>
        </w:tc>
      </w:tr>
      <w:tr w:rsidR="006D2348" w:rsidRPr="0028759F" w:rsidTr="00397E10">
        <w:trPr>
          <w:cantSplit/>
          <w:jc w:val="center"/>
        </w:trPr>
        <w:tc>
          <w:tcPr>
            <w:tcW w:w="600" w:type="dxa"/>
            <w:vMerge w:val="restart"/>
            <w:shd w:val="clear" w:color="auto" w:fill="D9D9D9" w:themeFill="background1" w:themeFillShade="D9"/>
            <w:vAlign w:val="center"/>
          </w:tcPr>
          <w:p w:rsidR="006D2348" w:rsidRPr="0028759F" w:rsidRDefault="006D2348" w:rsidP="00397E10">
            <w:pPr>
              <w:jc w:val="center"/>
            </w:pPr>
            <w:r w:rsidRPr="0028759F">
              <w:rPr>
                <w:rFonts w:hint="eastAsia"/>
              </w:rPr>
              <w:t>業務名等</w:t>
            </w:r>
          </w:p>
        </w:tc>
        <w:tc>
          <w:tcPr>
            <w:tcW w:w="2000" w:type="dxa"/>
            <w:shd w:val="clear" w:color="auto" w:fill="D9D9D9" w:themeFill="background1" w:themeFillShade="D9"/>
          </w:tcPr>
          <w:p w:rsidR="006D2348" w:rsidRPr="0028759F" w:rsidRDefault="006D2348" w:rsidP="00397E10">
            <w:pPr>
              <w:jc w:val="center"/>
            </w:pPr>
            <w:r w:rsidRPr="0028759F">
              <w:rPr>
                <w:rFonts w:hint="eastAsia"/>
              </w:rPr>
              <w:t>業務名</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発注者</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運営場所</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契約金額</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委託期間</w:t>
            </w:r>
          </w:p>
        </w:tc>
        <w:tc>
          <w:tcPr>
            <w:tcW w:w="7000" w:type="dxa"/>
            <w:vAlign w:val="center"/>
          </w:tcPr>
          <w:p w:rsidR="006D2348" w:rsidRPr="0028759F" w:rsidRDefault="006D2348" w:rsidP="00397E10"/>
        </w:tc>
      </w:tr>
      <w:tr w:rsidR="006D2348" w:rsidRPr="0028759F" w:rsidTr="00397E10">
        <w:trPr>
          <w:cantSplit/>
          <w:trHeight w:val="8463"/>
          <w:jc w:val="center"/>
        </w:trPr>
        <w:tc>
          <w:tcPr>
            <w:tcW w:w="600" w:type="dxa"/>
            <w:shd w:val="clear" w:color="auto" w:fill="D9D9D9" w:themeFill="background1" w:themeFillShade="D9"/>
            <w:vAlign w:val="center"/>
          </w:tcPr>
          <w:p w:rsidR="006D2348" w:rsidRPr="0028759F" w:rsidRDefault="006D2348" w:rsidP="00397E10">
            <w:pPr>
              <w:jc w:val="center"/>
            </w:pPr>
            <w:r w:rsidRPr="0028759F">
              <w:rPr>
                <w:rFonts w:hint="eastAsia"/>
              </w:rPr>
              <w:t>業務概要</w:t>
            </w:r>
          </w:p>
        </w:tc>
        <w:tc>
          <w:tcPr>
            <w:tcW w:w="2000" w:type="dxa"/>
            <w:shd w:val="clear" w:color="auto" w:fill="D9D9D9" w:themeFill="background1" w:themeFillShade="D9"/>
          </w:tcPr>
          <w:p w:rsidR="006D2348" w:rsidRPr="0028759F" w:rsidRDefault="006D2348" w:rsidP="00397E10">
            <w:pPr>
              <w:jc w:val="center"/>
            </w:pPr>
            <w:r>
              <w:rPr>
                <w:rFonts w:hint="eastAsia"/>
              </w:rPr>
              <w:t>業務内容</w:t>
            </w:r>
          </w:p>
        </w:tc>
        <w:tc>
          <w:tcPr>
            <w:tcW w:w="7000" w:type="dxa"/>
          </w:tcPr>
          <w:p w:rsidR="006D2348" w:rsidRPr="0028759F" w:rsidRDefault="006D2348" w:rsidP="00397E10"/>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Default="006D2348" w:rsidP="00397E10">
            <w:pPr>
              <w:rPr>
                <w:kern w:val="0"/>
              </w:rPr>
            </w:pPr>
          </w:p>
          <w:p w:rsidR="006D2348" w:rsidRDefault="006D2348" w:rsidP="00397E10">
            <w:pPr>
              <w:rPr>
                <w:kern w:val="0"/>
              </w:rPr>
            </w:pPr>
          </w:p>
          <w:p w:rsidR="006D2348" w:rsidRDefault="006D2348" w:rsidP="00397E10">
            <w:pPr>
              <w:rPr>
                <w:kern w:val="0"/>
              </w:rPr>
            </w:pPr>
          </w:p>
          <w:p w:rsidR="006D2348" w:rsidRDefault="006D2348" w:rsidP="00397E10">
            <w:pPr>
              <w:rPr>
                <w:kern w:val="0"/>
              </w:rPr>
            </w:pPr>
          </w:p>
          <w:p w:rsidR="006D2348"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Default="006D2348" w:rsidP="00397E10"/>
          <w:p w:rsidR="006D2348" w:rsidRPr="0028759F" w:rsidRDefault="006D2348" w:rsidP="00397E10"/>
        </w:tc>
      </w:tr>
    </w:tbl>
    <w:p w:rsidR="006D2348" w:rsidRPr="004B0D1E" w:rsidRDefault="006D2348" w:rsidP="006D2348">
      <w:pPr>
        <w:rPr>
          <w:sz w:val="20"/>
          <w:szCs w:val="20"/>
        </w:rPr>
      </w:pPr>
      <w:r w:rsidRPr="004B0D1E">
        <w:rPr>
          <w:rFonts w:hint="eastAsia"/>
          <w:sz w:val="20"/>
          <w:szCs w:val="20"/>
        </w:rPr>
        <w:t>※　本様式1枚で記入してください。</w:t>
      </w:r>
    </w:p>
    <w:p w:rsidR="006D2348" w:rsidRPr="004B0D1E" w:rsidRDefault="006D2348" w:rsidP="006D2348">
      <w:pPr>
        <w:rPr>
          <w:sz w:val="20"/>
          <w:szCs w:val="20"/>
        </w:rPr>
      </w:pPr>
      <w:r w:rsidRPr="004B0D1E">
        <w:rPr>
          <w:rFonts w:hint="eastAsia"/>
          <w:sz w:val="20"/>
          <w:szCs w:val="20"/>
        </w:rPr>
        <w:t>※　記入欄が足りない場合は、本様式に準じて追加してください。</w:t>
      </w:r>
    </w:p>
    <w:p w:rsidR="006D2348" w:rsidRPr="0028759F" w:rsidRDefault="006D2348" w:rsidP="006D2348">
      <w:pPr>
        <w:rPr>
          <w:rFonts w:hAnsi="ＭＳ 明朝"/>
          <w:color w:val="000000"/>
          <w:kern w:val="0"/>
        </w:rPr>
      </w:pPr>
      <w:r w:rsidRPr="0028759F">
        <w:rPr>
          <w:color w:val="00000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6D2348" w:rsidRPr="0028759F" w:rsidRDefault="006D2348" w:rsidP="006D2348">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6D2348" w:rsidRPr="00483064" w:rsidRDefault="006D2348" w:rsidP="006D2348">
      <w:pPr>
        <w:rPr>
          <w:rFonts w:hAnsi="ＭＳ 明朝"/>
          <w:color w:val="000000"/>
          <w:kern w:val="0"/>
        </w:rPr>
      </w:pPr>
    </w:p>
    <w:p w:rsidR="006D2348" w:rsidRPr="0028759F" w:rsidRDefault="006D2348" w:rsidP="006D2348">
      <w:pPr>
        <w:jc w:val="center"/>
        <w:rPr>
          <w:rFonts w:hAnsi="ＭＳ 明朝"/>
          <w:color w:val="000000"/>
          <w:kern w:val="0"/>
        </w:rPr>
      </w:pPr>
      <w:r>
        <w:rPr>
          <w:rFonts w:hAnsi="ＭＳ 明朝" w:hint="eastAsia"/>
          <w:color w:val="000000"/>
          <w:kern w:val="0"/>
          <w:sz w:val="28"/>
        </w:rPr>
        <w:t>その他企業の</w:t>
      </w:r>
      <w:r w:rsidRPr="0028759F">
        <w:rPr>
          <w:rFonts w:hAnsi="ＭＳ 明朝" w:hint="eastAsia"/>
          <w:color w:val="000000"/>
          <w:kern w:val="0"/>
          <w:sz w:val="28"/>
        </w:rPr>
        <w:t>業務実績</w:t>
      </w:r>
    </w:p>
    <w:p w:rsidR="006D2348" w:rsidRPr="0028759F" w:rsidRDefault="006D2348" w:rsidP="006D2348">
      <w:pPr>
        <w:rPr>
          <w:rFonts w:hAnsi="ＭＳ 明朝"/>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0"/>
        <w:gridCol w:w="2000"/>
        <w:gridCol w:w="7000"/>
      </w:tblGrid>
      <w:tr w:rsidR="006D2348" w:rsidRPr="0028759F" w:rsidTr="00397E10">
        <w:trPr>
          <w:cantSplit/>
          <w:jc w:val="center"/>
        </w:trPr>
        <w:tc>
          <w:tcPr>
            <w:tcW w:w="2600" w:type="dxa"/>
            <w:gridSpan w:val="2"/>
            <w:shd w:val="clear" w:color="auto" w:fill="D9D9D9" w:themeFill="background1" w:themeFillShade="D9"/>
            <w:vAlign w:val="center"/>
          </w:tcPr>
          <w:p w:rsidR="006D2348" w:rsidRPr="0028759F" w:rsidRDefault="006D2348" w:rsidP="00397E10">
            <w:pPr>
              <w:jc w:val="center"/>
            </w:pPr>
            <w:r w:rsidRPr="0028759F">
              <w:rPr>
                <w:rFonts w:hint="eastAsia"/>
              </w:rPr>
              <w:t>入札参加グループの名称</w:t>
            </w:r>
          </w:p>
        </w:tc>
        <w:tc>
          <w:tcPr>
            <w:tcW w:w="7000" w:type="dxa"/>
            <w:vAlign w:val="center"/>
          </w:tcPr>
          <w:p w:rsidR="006D2348" w:rsidRPr="0028759F" w:rsidRDefault="006D2348" w:rsidP="00397E10"/>
        </w:tc>
      </w:tr>
      <w:tr w:rsidR="006D2348" w:rsidRPr="0028759F" w:rsidTr="00397E10">
        <w:trPr>
          <w:cantSplit/>
          <w:jc w:val="center"/>
        </w:trPr>
        <w:tc>
          <w:tcPr>
            <w:tcW w:w="2600" w:type="dxa"/>
            <w:gridSpan w:val="2"/>
            <w:shd w:val="clear" w:color="auto" w:fill="D9D9D9" w:themeFill="background1" w:themeFillShade="D9"/>
            <w:vAlign w:val="center"/>
          </w:tcPr>
          <w:p w:rsidR="006D2348" w:rsidRPr="0028759F" w:rsidRDefault="006D2348" w:rsidP="00397E10">
            <w:pPr>
              <w:jc w:val="center"/>
            </w:pPr>
            <w:r w:rsidRPr="0028759F">
              <w:rPr>
                <w:rFonts w:hint="eastAsia"/>
              </w:rPr>
              <w:t>業務に当たる企業名</w:t>
            </w:r>
          </w:p>
        </w:tc>
        <w:tc>
          <w:tcPr>
            <w:tcW w:w="7000" w:type="dxa"/>
            <w:vAlign w:val="center"/>
          </w:tcPr>
          <w:p w:rsidR="006D2348" w:rsidRPr="0028759F" w:rsidRDefault="006D2348" w:rsidP="00397E10"/>
        </w:tc>
      </w:tr>
      <w:tr w:rsidR="006D2348" w:rsidRPr="0028759F" w:rsidTr="00397E10">
        <w:trPr>
          <w:cantSplit/>
          <w:jc w:val="center"/>
        </w:trPr>
        <w:tc>
          <w:tcPr>
            <w:tcW w:w="2600" w:type="dxa"/>
            <w:gridSpan w:val="2"/>
            <w:shd w:val="clear" w:color="auto" w:fill="D9D9D9" w:themeFill="background1" w:themeFillShade="D9"/>
            <w:vAlign w:val="center"/>
          </w:tcPr>
          <w:p w:rsidR="006D2348" w:rsidRPr="0028759F" w:rsidRDefault="006D2348" w:rsidP="00397E10">
            <w:pPr>
              <w:jc w:val="center"/>
            </w:pPr>
            <w:r w:rsidRPr="0028759F">
              <w:rPr>
                <w:rFonts w:hint="eastAsia"/>
              </w:rPr>
              <w:t>グループ内の位置付け</w:t>
            </w:r>
            <w:r w:rsidRPr="0028759F">
              <w:br/>
            </w:r>
            <w:r w:rsidRPr="0028759F">
              <w:rPr>
                <w:rFonts w:hint="eastAsia"/>
              </w:rPr>
              <w:t>（いずれかを囲むこと）</w:t>
            </w:r>
          </w:p>
        </w:tc>
        <w:tc>
          <w:tcPr>
            <w:tcW w:w="7000" w:type="dxa"/>
            <w:vAlign w:val="center"/>
          </w:tcPr>
          <w:p w:rsidR="006D2348" w:rsidRDefault="006D2348" w:rsidP="00A87421">
            <w:pPr>
              <w:jc w:val="center"/>
            </w:pPr>
            <w:r>
              <w:rPr>
                <w:rFonts w:hint="eastAsia"/>
              </w:rPr>
              <w:t>代表企業　　　　構成員</w:t>
            </w:r>
            <w:r w:rsidRPr="0028759F">
              <w:rPr>
                <w:rFonts w:hint="eastAsia"/>
              </w:rPr>
              <w:t xml:space="preserve">　</w:t>
            </w:r>
            <w:r>
              <w:rPr>
                <w:rFonts w:hint="eastAsia"/>
              </w:rPr>
              <w:t xml:space="preserve">　　</w:t>
            </w:r>
            <w:r w:rsidRPr="0028759F">
              <w:rPr>
                <w:rFonts w:hint="eastAsia"/>
              </w:rPr>
              <w:t xml:space="preserve">　</w:t>
            </w:r>
            <w:r>
              <w:rPr>
                <w:rFonts w:hint="eastAsia"/>
              </w:rPr>
              <w:t>協力会社</w:t>
            </w:r>
            <w:r w:rsidR="00A87421">
              <w:rPr>
                <w:rFonts w:hint="eastAsia"/>
              </w:rPr>
              <w:t xml:space="preserve">　　　　下請企業</w:t>
            </w:r>
          </w:p>
          <w:p w:rsidR="00AE7E45" w:rsidRPr="0028759F" w:rsidRDefault="00AE7E45" w:rsidP="00A87421">
            <w:pPr>
              <w:jc w:val="center"/>
            </w:pPr>
            <w:r w:rsidRPr="00753169">
              <w:rPr>
                <w:rFonts w:hint="eastAsia"/>
                <w:sz w:val="18"/>
              </w:rPr>
              <w:t>（</w:t>
            </w:r>
            <w:r>
              <w:rPr>
                <w:rFonts w:hint="eastAsia"/>
                <w:sz w:val="18"/>
              </w:rPr>
              <w:t>注：</w:t>
            </w:r>
            <w:r w:rsidRPr="00753169">
              <w:rPr>
                <w:rFonts w:hint="eastAsia"/>
                <w:sz w:val="18"/>
              </w:rPr>
              <w:t>「下請企業」は附帯施設整備運営企業が下請企業となる場合のみ選択）</w:t>
            </w:r>
          </w:p>
        </w:tc>
      </w:tr>
      <w:tr w:rsidR="006D2348" w:rsidRPr="0028759F" w:rsidTr="00397E10">
        <w:trPr>
          <w:cantSplit/>
          <w:jc w:val="center"/>
        </w:trPr>
        <w:tc>
          <w:tcPr>
            <w:tcW w:w="600" w:type="dxa"/>
            <w:vMerge w:val="restart"/>
            <w:shd w:val="clear" w:color="auto" w:fill="D9D9D9" w:themeFill="background1" w:themeFillShade="D9"/>
            <w:vAlign w:val="center"/>
          </w:tcPr>
          <w:p w:rsidR="006D2348" w:rsidRPr="0028759F" w:rsidRDefault="006D2348" w:rsidP="00397E10">
            <w:pPr>
              <w:jc w:val="center"/>
            </w:pPr>
            <w:r w:rsidRPr="0028759F">
              <w:rPr>
                <w:rFonts w:hint="eastAsia"/>
              </w:rPr>
              <w:t>業務名等</w:t>
            </w:r>
          </w:p>
        </w:tc>
        <w:tc>
          <w:tcPr>
            <w:tcW w:w="2000" w:type="dxa"/>
            <w:shd w:val="clear" w:color="auto" w:fill="D9D9D9" w:themeFill="background1" w:themeFillShade="D9"/>
          </w:tcPr>
          <w:p w:rsidR="006D2348" w:rsidRPr="0028759F" w:rsidRDefault="006D2348" w:rsidP="00397E10">
            <w:pPr>
              <w:jc w:val="center"/>
            </w:pPr>
            <w:r w:rsidRPr="0028759F">
              <w:rPr>
                <w:rFonts w:hint="eastAsia"/>
              </w:rPr>
              <w:t>業務名</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発注者</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Pr>
                <w:rFonts w:hint="eastAsia"/>
              </w:rPr>
              <w:t>業務</w:t>
            </w:r>
            <w:r w:rsidRPr="0028759F">
              <w:rPr>
                <w:rFonts w:hint="eastAsia"/>
              </w:rPr>
              <w:t>場所</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契約金額</w:t>
            </w:r>
          </w:p>
        </w:tc>
        <w:tc>
          <w:tcPr>
            <w:tcW w:w="7000" w:type="dxa"/>
            <w:vAlign w:val="center"/>
          </w:tcPr>
          <w:p w:rsidR="006D2348" w:rsidRPr="0028759F" w:rsidRDefault="006D2348" w:rsidP="00397E10"/>
        </w:tc>
      </w:tr>
      <w:tr w:rsidR="006D2348" w:rsidRPr="0028759F" w:rsidTr="00397E10">
        <w:trPr>
          <w:cantSplit/>
          <w:jc w:val="center"/>
        </w:trPr>
        <w:tc>
          <w:tcPr>
            <w:tcW w:w="600" w:type="dxa"/>
            <w:vMerge/>
            <w:shd w:val="clear" w:color="auto" w:fill="D9D9D9" w:themeFill="background1" w:themeFillShade="D9"/>
            <w:vAlign w:val="center"/>
          </w:tcPr>
          <w:p w:rsidR="006D2348" w:rsidRPr="0028759F" w:rsidRDefault="006D2348" w:rsidP="00397E10">
            <w:pPr>
              <w:jc w:val="center"/>
            </w:pPr>
          </w:p>
        </w:tc>
        <w:tc>
          <w:tcPr>
            <w:tcW w:w="2000" w:type="dxa"/>
            <w:shd w:val="clear" w:color="auto" w:fill="D9D9D9" w:themeFill="background1" w:themeFillShade="D9"/>
          </w:tcPr>
          <w:p w:rsidR="006D2348" w:rsidRPr="0028759F" w:rsidRDefault="006D2348" w:rsidP="00397E10">
            <w:pPr>
              <w:jc w:val="center"/>
            </w:pPr>
            <w:r w:rsidRPr="0028759F">
              <w:rPr>
                <w:rFonts w:hint="eastAsia"/>
              </w:rPr>
              <w:t>委託</w:t>
            </w:r>
            <w:r>
              <w:rPr>
                <w:rFonts w:hint="eastAsia"/>
              </w:rPr>
              <w:t>等</w:t>
            </w:r>
            <w:r w:rsidRPr="0028759F">
              <w:rPr>
                <w:rFonts w:hint="eastAsia"/>
              </w:rPr>
              <w:t>期間</w:t>
            </w:r>
          </w:p>
        </w:tc>
        <w:tc>
          <w:tcPr>
            <w:tcW w:w="7000" w:type="dxa"/>
            <w:vAlign w:val="center"/>
          </w:tcPr>
          <w:p w:rsidR="006D2348" w:rsidRPr="0028759F" w:rsidRDefault="006D2348" w:rsidP="00397E10"/>
        </w:tc>
      </w:tr>
      <w:tr w:rsidR="006D2348" w:rsidRPr="0028759F" w:rsidTr="00397E10">
        <w:trPr>
          <w:cantSplit/>
          <w:trHeight w:val="8304"/>
          <w:jc w:val="center"/>
        </w:trPr>
        <w:tc>
          <w:tcPr>
            <w:tcW w:w="600" w:type="dxa"/>
            <w:shd w:val="clear" w:color="auto" w:fill="D9D9D9" w:themeFill="background1" w:themeFillShade="D9"/>
            <w:vAlign w:val="center"/>
          </w:tcPr>
          <w:p w:rsidR="006D2348" w:rsidRPr="0028759F" w:rsidRDefault="006D2348" w:rsidP="00397E10">
            <w:pPr>
              <w:jc w:val="center"/>
            </w:pPr>
            <w:r w:rsidRPr="0028759F">
              <w:rPr>
                <w:rFonts w:hint="eastAsia"/>
              </w:rPr>
              <w:t>業務概要</w:t>
            </w:r>
          </w:p>
        </w:tc>
        <w:tc>
          <w:tcPr>
            <w:tcW w:w="2000" w:type="dxa"/>
            <w:shd w:val="clear" w:color="auto" w:fill="D9D9D9" w:themeFill="background1" w:themeFillShade="D9"/>
          </w:tcPr>
          <w:p w:rsidR="006D2348" w:rsidRPr="0028759F" w:rsidRDefault="006D2348" w:rsidP="00397E10">
            <w:pPr>
              <w:jc w:val="center"/>
            </w:pPr>
            <w:r w:rsidRPr="0028759F">
              <w:rPr>
                <w:rFonts w:hint="eastAsia"/>
              </w:rPr>
              <w:t>業務内容</w:t>
            </w:r>
          </w:p>
        </w:tc>
        <w:tc>
          <w:tcPr>
            <w:tcW w:w="7000" w:type="dxa"/>
          </w:tcPr>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Pr="0028759F" w:rsidRDefault="006D2348" w:rsidP="00397E10">
            <w:pPr>
              <w:rPr>
                <w:kern w:val="0"/>
              </w:rPr>
            </w:pPr>
          </w:p>
          <w:p w:rsidR="006D2348" w:rsidRDefault="006D2348" w:rsidP="00397E10">
            <w:pPr>
              <w:rPr>
                <w:kern w:val="0"/>
              </w:rPr>
            </w:pPr>
          </w:p>
          <w:p w:rsidR="006D2348" w:rsidRDefault="006D2348" w:rsidP="00397E10">
            <w:pPr>
              <w:rPr>
                <w:kern w:val="0"/>
              </w:rPr>
            </w:pPr>
          </w:p>
          <w:p w:rsidR="006D2348" w:rsidRDefault="006D2348" w:rsidP="00397E10">
            <w:pPr>
              <w:rPr>
                <w:kern w:val="0"/>
              </w:rPr>
            </w:pPr>
          </w:p>
          <w:p w:rsidR="006D2348" w:rsidRDefault="006D2348" w:rsidP="00397E10">
            <w:pPr>
              <w:rPr>
                <w:kern w:val="0"/>
              </w:rPr>
            </w:pPr>
          </w:p>
          <w:p w:rsidR="006D2348" w:rsidRDefault="006D2348" w:rsidP="00397E10">
            <w:pPr>
              <w:rPr>
                <w:kern w:val="0"/>
              </w:rPr>
            </w:pPr>
          </w:p>
          <w:p w:rsidR="006D2348" w:rsidRDefault="006D2348" w:rsidP="00397E10">
            <w:pPr>
              <w:rPr>
                <w:kern w:val="0"/>
              </w:rPr>
            </w:pPr>
          </w:p>
          <w:p w:rsidR="006D2348" w:rsidRDefault="006D2348" w:rsidP="00397E10">
            <w:pPr>
              <w:rPr>
                <w:kern w:val="0"/>
              </w:rPr>
            </w:pPr>
          </w:p>
          <w:p w:rsidR="006D2348" w:rsidRDefault="006D2348" w:rsidP="00397E10">
            <w:pPr>
              <w:rPr>
                <w:kern w:val="0"/>
              </w:rPr>
            </w:pPr>
          </w:p>
          <w:p w:rsidR="006D2348" w:rsidRDefault="006D2348" w:rsidP="00397E10">
            <w:pPr>
              <w:rPr>
                <w:kern w:val="0"/>
              </w:rPr>
            </w:pPr>
          </w:p>
          <w:p w:rsidR="006D2348" w:rsidRDefault="006D2348" w:rsidP="00397E10">
            <w:pPr>
              <w:rPr>
                <w:kern w:val="0"/>
              </w:rPr>
            </w:pPr>
          </w:p>
          <w:p w:rsidR="006D2348" w:rsidRDefault="006D2348" w:rsidP="00397E10">
            <w:pPr>
              <w:rPr>
                <w:kern w:val="0"/>
              </w:rPr>
            </w:pPr>
          </w:p>
          <w:p w:rsidR="006D2348" w:rsidRDefault="006D2348" w:rsidP="00397E10">
            <w:pPr>
              <w:rPr>
                <w:kern w:val="0"/>
              </w:rPr>
            </w:pPr>
          </w:p>
          <w:p w:rsidR="006D2348" w:rsidRPr="0028759F" w:rsidRDefault="006D2348" w:rsidP="00397E10">
            <w:pPr>
              <w:rPr>
                <w:kern w:val="0"/>
              </w:rPr>
            </w:pPr>
          </w:p>
          <w:p w:rsidR="006D2348" w:rsidRPr="0028759F" w:rsidRDefault="006D2348" w:rsidP="00397E10"/>
        </w:tc>
      </w:tr>
    </w:tbl>
    <w:p w:rsidR="006D2348" w:rsidRPr="004B0D1E" w:rsidRDefault="006D2348" w:rsidP="006D2348">
      <w:pPr>
        <w:rPr>
          <w:sz w:val="20"/>
          <w:szCs w:val="20"/>
        </w:rPr>
      </w:pPr>
      <w:r w:rsidRPr="004B0D1E">
        <w:rPr>
          <w:rFonts w:hint="eastAsia"/>
          <w:sz w:val="20"/>
          <w:szCs w:val="20"/>
        </w:rPr>
        <w:t>※　本様式1枚で記入してください。</w:t>
      </w:r>
    </w:p>
    <w:p w:rsidR="006D2348" w:rsidRPr="004B0D1E" w:rsidRDefault="006D2348" w:rsidP="006D2348">
      <w:pPr>
        <w:rPr>
          <w:sz w:val="20"/>
          <w:szCs w:val="20"/>
        </w:rPr>
      </w:pPr>
      <w:r w:rsidRPr="004B0D1E">
        <w:rPr>
          <w:rFonts w:hint="eastAsia"/>
          <w:sz w:val="20"/>
          <w:szCs w:val="20"/>
        </w:rPr>
        <w:t>※　記入欄が足りない場合は、本様式に準じて追加してください。</w:t>
      </w:r>
    </w:p>
    <w:p w:rsidR="006D2348" w:rsidRPr="0028759F" w:rsidRDefault="006D2348" w:rsidP="006D2348">
      <w:pPr>
        <w:rPr>
          <w:rFonts w:hAnsi="ＭＳ 明朝"/>
          <w:color w:val="000000"/>
          <w:kern w:val="0"/>
        </w:rPr>
      </w:pPr>
      <w:r w:rsidRPr="0028759F">
        <w:rPr>
          <w:color w:val="000000"/>
        </w:rPr>
        <w:br w:type="page"/>
      </w:r>
    </w:p>
    <w:p w:rsidR="006D2348" w:rsidRPr="0028759F" w:rsidRDefault="006D2348" w:rsidP="006D2348">
      <w:pPr>
        <w:rPr>
          <w:rFonts w:hAnsi="ＭＳ 明朝"/>
          <w:color w:val="000000"/>
          <w:kern w:val="0"/>
        </w:rPr>
      </w:pP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6D2348" w:rsidRPr="0028759F" w:rsidRDefault="006D2348" w:rsidP="006D2348">
      <w:pPr>
        <w:widowControl/>
        <w:overflowPunct w:val="0"/>
        <w:topLinePunct/>
        <w:adjustRightInd w:val="0"/>
        <w:spacing w:line="280" w:lineRule="atLeast"/>
        <w:textAlignment w:val="baseline"/>
        <w:rPr>
          <w:rFonts w:hAnsi="ＭＳ 明朝"/>
          <w:color w:val="000000"/>
        </w:rPr>
      </w:pPr>
    </w:p>
    <w:p w:rsidR="006D2348" w:rsidRPr="0028759F" w:rsidRDefault="006D2348" w:rsidP="006D2348">
      <w:pPr>
        <w:rPr>
          <w:color w:val="000000"/>
        </w:rPr>
      </w:pPr>
    </w:p>
    <w:p w:rsidR="006D2348" w:rsidRPr="0028759F" w:rsidRDefault="006D2348" w:rsidP="006D2348">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6D2348" w:rsidRPr="00483064"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jc w:val="center"/>
        <w:rPr>
          <w:rFonts w:hAnsi="ＭＳ 明朝"/>
          <w:color w:val="000000"/>
          <w:kern w:val="0"/>
          <w:sz w:val="28"/>
        </w:rPr>
      </w:pPr>
      <w:r w:rsidRPr="0028759F">
        <w:rPr>
          <w:rFonts w:hAnsi="ＭＳ 明朝" w:hint="eastAsia"/>
          <w:color w:val="000000"/>
          <w:kern w:val="0"/>
          <w:sz w:val="28"/>
        </w:rPr>
        <w:t>入札参加資格がないとされた理由の説明要求書</w:t>
      </w: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r>
        <w:rPr>
          <w:rFonts w:hAnsi="ＭＳ 明朝" w:hint="eastAsia"/>
          <w:color w:val="000000"/>
          <w:kern w:val="0"/>
        </w:rPr>
        <w:t>（あて先）　川西</w:t>
      </w:r>
      <w:r w:rsidRPr="0028759F">
        <w:rPr>
          <w:rFonts w:hAnsi="ＭＳ 明朝" w:hint="eastAsia"/>
          <w:color w:val="000000"/>
          <w:kern w:val="0"/>
        </w:rPr>
        <w:t>市長</w:t>
      </w: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pStyle w:val="a9"/>
        <w:tabs>
          <w:tab w:val="clear" w:pos="4252"/>
          <w:tab w:val="clear" w:pos="8504"/>
        </w:tabs>
        <w:snapToGrid/>
        <w:rPr>
          <w:rFonts w:hAnsi="ＭＳ 明朝"/>
          <w:color w:val="000000"/>
          <w:kern w:val="0"/>
        </w:rPr>
      </w:pPr>
    </w:p>
    <w:p w:rsidR="006D2348" w:rsidRPr="0028759F" w:rsidRDefault="006D2348" w:rsidP="006D2348">
      <w:pPr>
        <w:rPr>
          <w:rFonts w:hAnsi="ＭＳ 明朝"/>
          <w:color w:val="000000"/>
        </w:rPr>
      </w:pPr>
    </w:p>
    <w:p w:rsidR="006D2348" w:rsidRPr="0028759F" w:rsidRDefault="006D2348" w:rsidP="006D2348">
      <w:pPr>
        <w:rPr>
          <w:rFonts w:hAnsi="ＭＳ 明朝"/>
          <w:color w:val="000000"/>
        </w:rPr>
      </w:pPr>
    </w:p>
    <w:p w:rsidR="006D2348" w:rsidRPr="0028759F" w:rsidRDefault="006D2348" w:rsidP="006D2348">
      <w:pPr>
        <w:tabs>
          <w:tab w:val="left" w:pos="9240"/>
        </w:tabs>
        <w:spacing w:beforeLines="20" w:before="48" w:afterLines="20" w:after="48" w:line="400" w:lineRule="exact"/>
        <w:ind w:leftChars="337" w:left="708" w:firstLine="1"/>
        <w:jc w:val="center"/>
        <w:rPr>
          <w:rFonts w:hAnsi="ＭＳ 明朝"/>
          <w:color w:val="000000"/>
        </w:rPr>
      </w:pPr>
      <w:r>
        <w:rPr>
          <w:rFonts w:hAnsi="ＭＳ 明朝" w:hint="eastAsia"/>
          <w:color w:val="000000"/>
        </w:rPr>
        <w:t>（【グループ名】グループ代表企業）</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spacing w:val="210"/>
          <w:kern w:val="0"/>
          <w:fitText w:val="1470" w:id="833979139"/>
        </w:rPr>
        <w:t>所在</w:t>
      </w:r>
      <w:r w:rsidRPr="006D2348">
        <w:rPr>
          <w:rFonts w:hAnsi="ＭＳ 明朝" w:hint="eastAsia"/>
          <w:color w:val="000000"/>
          <w:kern w:val="0"/>
          <w:fitText w:val="1470" w:id="833979139"/>
        </w:rPr>
        <w:t>地</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kern w:val="0"/>
          <w:fitText w:val="1470" w:id="833979140"/>
        </w:rPr>
        <w:t>商号または名称</w:t>
      </w:r>
    </w:p>
    <w:p w:rsidR="006D2348" w:rsidRPr="0028759F" w:rsidRDefault="006D2348" w:rsidP="006D2348">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6D2348">
        <w:rPr>
          <w:rFonts w:hAnsi="ＭＳ 明朝" w:hint="eastAsia"/>
          <w:color w:val="000000"/>
          <w:spacing w:val="21"/>
          <w:kern w:val="0"/>
          <w:fitText w:val="1470" w:id="833979141"/>
        </w:rPr>
        <w:t>代表者職氏</w:t>
      </w:r>
      <w:r w:rsidRPr="006D2348">
        <w:rPr>
          <w:rFonts w:hAnsi="ＭＳ 明朝" w:hint="eastAsia"/>
          <w:color w:val="000000"/>
          <w:kern w:val="0"/>
          <w:fitText w:val="1470" w:id="833979141"/>
        </w:rPr>
        <w:t>名</w:t>
      </w:r>
      <w:r w:rsidRPr="0028759F">
        <w:rPr>
          <w:rFonts w:hAnsi="ＭＳ 明朝" w:hint="eastAsia"/>
          <w:color w:val="000000"/>
        </w:rPr>
        <w:tab/>
        <w:t>印</w:t>
      </w:r>
    </w:p>
    <w:p w:rsidR="006D2348" w:rsidRPr="007F30C7" w:rsidRDefault="006D2348" w:rsidP="006D2348">
      <w:pPr>
        <w:rPr>
          <w:rFonts w:hAnsi="ＭＳ 明朝"/>
          <w:color w:val="000000"/>
        </w:rPr>
      </w:pPr>
    </w:p>
    <w:p w:rsidR="006D2348" w:rsidRPr="0028759F" w:rsidRDefault="006D2348" w:rsidP="006D2348">
      <w:pPr>
        <w:rPr>
          <w:rFonts w:hAnsi="ＭＳ 明朝"/>
          <w:color w:val="000000"/>
        </w:rPr>
      </w:pPr>
    </w:p>
    <w:p w:rsidR="006D2348" w:rsidRPr="0028759F" w:rsidRDefault="006D2348" w:rsidP="006D2348">
      <w:pPr>
        <w:spacing w:line="320" w:lineRule="atLeast"/>
        <w:ind w:firstLine="210"/>
        <w:rPr>
          <w:rFonts w:hAnsi="ＭＳ 明朝"/>
          <w:color w:val="000000"/>
          <w:kern w:val="0"/>
        </w:rPr>
      </w:pPr>
      <w:r w:rsidRPr="0028759F">
        <w:rPr>
          <w:rFonts w:hAnsi="ＭＳ 明朝" w:hint="eastAsia"/>
          <w:color w:val="000000"/>
          <w:kern w:val="0"/>
        </w:rPr>
        <w:t>「</w:t>
      </w:r>
      <w:r w:rsidRPr="007636E6">
        <w:rPr>
          <w:rFonts w:hint="eastAsia"/>
        </w:rPr>
        <w:t>川西市低炭素型複合施設整備に伴うPFI事業</w:t>
      </w:r>
      <w:r w:rsidRPr="0028759F">
        <w:rPr>
          <w:rFonts w:hAnsi="ＭＳ 明朝" w:hint="eastAsia"/>
          <w:color w:val="000000"/>
          <w:kern w:val="0"/>
        </w:rPr>
        <w:t>」における入札参加資格がないと認められた理由について説明を求めます。</w:t>
      </w: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color w:val="000000"/>
        </w:rPr>
      </w:pPr>
    </w:p>
    <w:p w:rsidR="006D2348" w:rsidRPr="0028759F" w:rsidRDefault="006D2348" w:rsidP="006D2348">
      <w:pPr>
        <w:rPr>
          <w:rFonts w:hAnsi="ＭＳ 明朝"/>
          <w:color w:val="000000"/>
          <w:kern w:val="0"/>
        </w:rPr>
      </w:pPr>
      <w:r w:rsidRPr="0028759F">
        <w:rPr>
          <w:color w:val="00000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6D2348" w:rsidRPr="0028759F" w:rsidRDefault="006D2348" w:rsidP="006D2348">
      <w:pPr>
        <w:widowControl/>
        <w:overflowPunct w:val="0"/>
        <w:topLinePunct/>
        <w:adjustRightInd w:val="0"/>
        <w:spacing w:line="280" w:lineRule="atLeast"/>
        <w:textAlignment w:val="baseline"/>
        <w:rPr>
          <w:rFonts w:hAnsi="ＭＳ 明朝"/>
          <w:color w:val="000000"/>
        </w:rPr>
      </w:pPr>
    </w:p>
    <w:p w:rsidR="006D2348" w:rsidRPr="0028759F" w:rsidRDefault="006D2348" w:rsidP="006D2348">
      <w:pPr>
        <w:rPr>
          <w:color w:val="000000"/>
        </w:rPr>
      </w:pPr>
    </w:p>
    <w:p w:rsidR="006D2348" w:rsidRPr="0028759F" w:rsidRDefault="006D2348" w:rsidP="006D2348">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6D2348" w:rsidRPr="00483064"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jc w:val="center"/>
        <w:rPr>
          <w:rFonts w:hAnsi="ＭＳ 明朝"/>
          <w:color w:val="000000"/>
          <w:kern w:val="0"/>
          <w:sz w:val="28"/>
        </w:rPr>
      </w:pPr>
      <w:r>
        <w:rPr>
          <w:rFonts w:hAnsi="ＭＳ 明朝" w:hint="eastAsia"/>
          <w:color w:val="000000"/>
          <w:kern w:val="0"/>
          <w:sz w:val="28"/>
        </w:rPr>
        <w:t>構成企業</w:t>
      </w:r>
      <w:r w:rsidRPr="0028759F">
        <w:rPr>
          <w:rFonts w:hAnsi="ＭＳ 明朝" w:hint="eastAsia"/>
          <w:color w:val="000000"/>
          <w:kern w:val="0"/>
          <w:sz w:val="28"/>
        </w:rPr>
        <w:t>変更届</w:t>
      </w: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r>
        <w:rPr>
          <w:rFonts w:hAnsi="ＭＳ 明朝" w:hint="eastAsia"/>
          <w:color w:val="000000"/>
          <w:kern w:val="0"/>
        </w:rPr>
        <w:t>（あて先）　川西</w:t>
      </w:r>
      <w:r w:rsidRPr="0028759F">
        <w:rPr>
          <w:rFonts w:hAnsi="ＭＳ 明朝" w:hint="eastAsia"/>
          <w:color w:val="000000"/>
          <w:kern w:val="0"/>
        </w:rPr>
        <w:t>市長</w:t>
      </w: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Pr>
        <w:tabs>
          <w:tab w:val="left" w:pos="9240"/>
        </w:tabs>
        <w:spacing w:beforeLines="20" w:before="48" w:afterLines="20" w:after="48" w:line="400" w:lineRule="exact"/>
        <w:ind w:leftChars="337" w:left="708" w:firstLine="1"/>
        <w:jc w:val="center"/>
        <w:rPr>
          <w:rFonts w:hAnsi="ＭＳ 明朝"/>
          <w:color w:val="000000"/>
        </w:rPr>
      </w:pPr>
      <w:r>
        <w:rPr>
          <w:rFonts w:hAnsi="ＭＳ 明朝" w:hint="eastAsia"/>
          <w:color w:val="000000"/>
        </w:rPr>
        <w:t>（【グループ名】グループ代表企業）</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spacing w:val="210"/>
          <w:kern w:val="0"/>
          <w:fitText w:val="1470" w:id="833979142"/>
        </w:rPr>
        <w:t>所在</w:t>
      </w:r>
      <w:r w:rsidRPr="006D2348">
        <w:rPr>
          <w:rFonts w:hAnsi="ＭＳ 明朝" w:hint="eastAsia"/>
          <w:color w:val="000000"/>
          <w:kern w:val="0"/>
          <w:fitText w:val="1470" w:id="833979142"/>
        </w:rPr>
        <w:t>地</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kern w:val="0"/>
          <w:fitText w:val="1470" w:id="833979143"/>
        </w:rPr>
        <w:t>商号または名称</w:t>
      </w:r>
    </w:p>
    <w:p w:rsidR="006D2348" w:rsidRPr="0028759F" w:rsidRDefault="006D2348" w:rsidP="006D2348">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6D2348">
        <w:rPr>
          <w:rFonts w:hAnsi="ＭＳ 明朝" w:hint="eastAsia"/>
          <w:color w:val="000000"/>
          <w:spacing w:val="21"/>
          <w:kern w:val="0"/>
          <w:fitText w:val="1470" w:id="833979144"/>
        </w:rPr>
        <w:t>代表者職氏</w:t>
      </w:r>
      <w:r w:rsidRPr="006D2348">
        <w:rPr>
          <w:rFonts w:hAnsi="ＭＳ 明朝" w:hint="eastAsia"/>
          <w:color w:val="000000"/>
          <w:kern w:val="0"/>
          <w:fitText w:val="1470" w:id="833979144"/>
        </w:rPr>
        <w:t>名</w:t>
      </w:r>
      <w:r w:rsidRPr="0028759F">
        <w:rPr>
          <w:rFonts w:hAnsi="ＭＳ 明朝" w:hint="eastAsia"/>
          <w:color w:val="000000"/>
        </w:rPr>
        <w:tab/>
        <w:t>印</w:t>
      </w:r>
    </w:p>
    <w:p w:rsidR="006D2348" w:rsidRPr="0028759F" w:rsidRDefault="006D2348" w:rsidP="006D2348">
      <w:pPr>
        <w:rPr>
          <w:rFonts w:hAnsi="ＭＳ 明朝"/>
          <w:color w:val="000000"/>
        </w:rPr>
      </w:pPr>
    </w:p>
    <w:p w:rsidR="006D2348" w:rsidRPr="0028759F" w:rsidRDefault="006D2348" w:rsidP="006D2348">
      <w:pPr>
        <w:rPr>
          <w:rFonts w:hAnsi="ＭＳ 明朝"/>
          <w:color w:val="000000"/>
        </w:rPr>
      </w:pPr>
    </w:p>
    <w:p w:rsidR="006D2348" w:rsidRPr="0028759F" w:rsidRDefault="006D2348" w:rsidP="006D2348">
      <w:pPr>
        <w:tabs>
          <w:tab w:val="left" w:pos="1680"/>
        </w:tabs>
        <w:spacing w:line="320" w:lineRule="atLeast"/>
        <w:ind w:firstLine="210"/>
        <w:rPr>
          <w:rFonts w:hAnsi="ＭＳ 明朝"/>
          <w:color w:val="000000"/>
          <w:kern w:val="0"/>
        </w:rPr>
      </w:pPr>
      <w:r w:rsidRPr="0028759F">
        <w:rPr>
          <w:rFonts w:hAnsi="ＭＳ 明朝" w:hint="eastAsia"/>
          <w:color w:val="000000"/>
          <w:kern w:val="0"/>
        </w:rPr>
        <w:t>平成</w:t>
      </w:r>
      <w:r>
        <w:rPr>
          <w:rFonts w:hAnsi="ＭＳ 明朝" w:hint="eastAsia"/>
          <w:color w:val="000000"/>
          <w:kern w:val="0"/>
        </w:rPr>
        <w:t>27</w:t>
      </w:r>
      <w:r w:rsidRPr="0028759F">
        <w:rPr>
          <w:rFonts w:hAnsi="ＭＳ 明朝" w:hint="eastAsia"/>
          <w:color w:val="000000"/>
          <w:kern w:val="0"/>
        </w:rPr>
        <w:t>年</w:t>
      </w:r>
      <w:r>
        <w:rPr>
          <w:rFonts w:hAnsi="ＭＳ 明朝" w:hint="eastAsia"/>
          <w:color w:val="000000"/>
          <w:kern w:val="0"/>
        </w:rPr>
        <w:t>1</w:t>
      </w:r>
      <w:r w:rsidRPr="0028759F">
        <w:rPr>
          <w:rFonts w:hAnsi="ＭＳ 明朝" w:hint="eastAsia"/>
          <w:color w:val="000000"/>
          <w:kern w:val="0"/>
        </w:rPr>
        <w:t>月</w:t>
      </w:r>
      <w:r>
        <w:rPr>
          <w:rFonts w:hAnsi="ＭＳ 明朝" w:hint="eastAsia"/>
          <w:color w:val="000000"/>
          <w:kern w:val="0"/>
        </w:rPr>
        <w:t>23</w:t>
      </w:r>
      <w:r w:rsidRPr="0028759F">
        <w:rPr>
          <w:rFonts w:hAnsi="ＭＳ 明朝" w:hint="eastAsia"/>
          <w:color w:val="000000"/>
          <w:kern w:val="0"/>
        </w:rPr>
        <w:t>日付で入札公告のありました「</w:t>
      </w:r>
      <w:r w:rsidRPr="007636E6">
        <w:rPr>
          <w:rFonts w:hint="eastAsia"/>
        </w:rPr>
        <w:t>川西市低炭素型複合施設整備に伴うPFI事業</w:t>
      </w:r>
      <w:r w:rsidRPr="0028759F">
        <w:rPr>
          <w:rFonts w:hAnsi="ＭＳ 明朝" w:hint="eastAsia"/>
          <w:color w:val="000000"/>
          <w:kern w:val="0"/>
        </w:rPr>
        <w:t>」について</w:t>
      </w:r>
      <w:r>
        <w:rPr>
          <w:rFonts w:hAnsi="ＭＳ 明朝" w:hint="eastAsia"/>
          <w:color w:val="000000"/>
          <w:kern w:val="0"/>
        </w:rPr>
        <w:t>、</w:t>
      </w:r>
      <w:r w:rsidRPr="0028759F">
        <w:rPr>
          <w:rFonts w:hAnsi="ＭＳ 明朝" w:hint="eastAsia"/>
          <w:color w:val="000000"/>
          <w:kern w:val="0"/>
        </w:rPr>
        <w:t>入札参加資格確認申請書を提出しましたが</w:t>
      </w:r>
      <w:r>
        <w:rPr>
          <w:rFonts w:hAnsi="ＭＳ 明朝" w:hint="eastAsia"/>
          <w:color w:val="000000"/>
          <w:kern w:val="0"/>
        </w:rPr>
        <w:t>、【</w:t>
      </w:r>
      <w:r w:rsidRPr="0028759F">
        <w:rPr>
          <w:rFonts w:hAnsi="ＭＳ 明朝" w:hint="eastAsia"/>
          <w:color w:val="000000"/>
          <w:kern w:val="0"/>
        </w:rPr>
        <w:t>構成員</w:t>
      </w:r>
      <w:r>
        <w:rPr>
          <w:rFonts w:hAnsi="ＭＳ 明朝" w:hint="eastAsia"/>
          <w:color w:val="000000"/>
          <w:kern w:val="0"/>
        </w:rPr>
        <w:t>または協力会社】</w:t>
      </w:r>
      <w:r w:rsidRPr="0028759F">
        <w:rPr>
          <w:rFonts w:hAnsi="ＭＳ 明朝" w:hint="eastAsia"/>
          <w:color w:val="000000"/>
          <w:kern w:val="0"/>
        </w:rPr>
        <w:t>を変更したいため</w:t>
      </w:r>
      <w:r>
        <w:rPr>
          <w:rFonts w:hAnsi="ＭＳ 明朝" w:hint="eastAsia"/>
          <w:color w:val="000000"/>
          <w:kern w:val="0"/>
        </w:rPr>
        <w:t>、</w:t>
      </w:r>
      <w:r w:rsidRPr="0028759F">
        <w:rPr>
          <w:rFonts w:hAnsi="ＭＳ 明朝" w:hint="eastAsia"/>
          <w:color w:val="000000"/>
          <w:kern w:val="0"/>
        </w:rPr>
        <w:t>入札参加グループの構成員変更届を提出します。</w:t>
      </w:r>
    </w:p>
    <w:p w:rsidR="006D2348" w:rsidRPr="0028759F" w:rsidRDefault="006D2348" w:rsidP="006D2348">
      <w:pPr>
        <w:spacing w:line="320" w:lineRule="atLeast"/>
        <w:ind w:firstLine="210"/>
        <w:rPr>
          <w:rFonts w:hAnsi="ＭＳ 明朝"/>
          <w:color w:val="000000"/>
          <w:kern w:val="0"/>
        </w:rPr>
      </w:pPr>
      <w:r w:rsidRPr="0028759F">
        <w:rPr>
          <w:rFonts w:hAnsi="ＭＳ 明朝" w:hint="eastAsia"/>
          <w:color w:val="000000"/>
          <w:kern w:val="0"/>
        </w:rPr>
        <w:t>なお</w:t>
      </w:r>
      <w:r>
        <w:rPr>
          <w:rFonts w:hAnsi="ＭＳ 明朝" w:hint="eastAsia"/>
          <w:color w:val="000000"/>
          <w:kern w:val="0"/>
        </w:rPr>
        <w:t>、</w:t>
      </w:r>
      <w:r w:rsidRPr="0028759F">
        <w:rPr>
          <w:rFonts w:hAnsi="ＭＳ 明朝" w:hint="eastAsia"/>
          <w:color w:val="000000"/>
          <w:kern w:val="0"/>
        </w:rPr>
        <w:t>入札説明書に定められた参加資格要件等を満たしていること</w:t>
      </w:r>
      <w:r>
        <w:rPr>
          <w:rFonts w:hAnsi="ＭＳ 明朝" w:hint="eastAsia"/>
          <w:color w:val="000000"/>
          <w:kern w:val="0"/>
        </w:rPr>
        <w:t>、</w:t>
      </w:r>
      <w:r w:rsidRPr="0028759F">
        <w:rPr>
          <w:rFonts w:hAnsi="ＭＳ 明朝" w:hint="eastAsia"/>
          <w:color w:val="000000"/>
          <w:kern w:val="0"/>
        </w:rPr>
        <w:t>入札提出書類等の記載事項について事実と相違ないことを誓約します。</w:t>
      </w:r>
    </w:p>
    <w:p w:rsidR="006D2348" w:rsidRPr="0028759F" w:rsidRDefault="006D2348" w:rsidP="006D2348">
      <w:pPr>
        <w:rPr>
          <w:color w:val="000000"/>
        </w:rPr>
      </w:pPr>
    </w:p>
    <w:p w:rsidR="006D2348" w:rsidRPr="0028759F" w:rsidRDefault="006D2348" w:rsidP="006D2348">
      <w:pP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2"/>
        <w:gridCol w:w="6400"/>
      </w:tblGrid>
      <w:tr w:rsidR="006D2348" w:rsidRPr="0028759F" w:rsidTr="00397E10">
        <w:trPr>
          <w:jc w:val="center"/>
        </w:trPr>
        <w:tc>
          <w:tcPr>
            <w:tcW w:w="2972" w:type="dxa"/>
            <w:vAlign w:val="center"/>
          </w:tcPr>
          <w:p w:rsidR="006D2348" w:rsidRPr="0028759F" w:rsidRDefault="006D2348" w:rsidP="00397E10">
            <w:pPr>
              <w:jc w:val="center"/>
              <w:rPr>
                <w:color w:val="000000"/>
              </w:rPr>
            </w:pPr>
            <w:r w:rsidRPr="0028759F">
              <w:rPr>
                <w:rFonts w:hint="eastAsia"/>
                <w:color w:val="000000"/>
              </w:rPr>
              <w:t>新</w:t>
            </w:r>
            <w:r>
              <w:rPr>
                <w:rFonts w:hint="eastAsia"/>
                <w:color w:val="000000"/>
              </w:rPr>
              <w:t>【構成員または協力会社】</w:t>
            </w:r>
          </w:p>
        </w:tc>
        <w:tc>
          <w:tcPr>
            <w:tcW w:w="6400" w:type="dxa"/>
            <w:vAlign w:val="center"/>
          </w:tcPr>
          <w:p w:rsidR="006D2348" w:rsidRPr="0028759F" w:rsidRDefault="006D2348" w:rsidP="00397E10">
            <w:pPr>
              <w:spacing w:beforeLines="50" w:before="120" w:afterLines="50" w:after="120"/>
              <w:rPr>
                <w:color w:val="000000"/>
              </w:rPr>
            </w:pPr>
            <w:r w:rsidRPr="006D2348">
              <w:rPr>
                <w:rFonts w:hint="eastAsia"/>
                <w:color w:val="000000"/>
                <w:fitText w:val="1260" w:id="833979145"/>
              </w:rPr>
              <w:t>商号又は名称</w:t>
            </w:r>
          </w:p>
          <w:p w:rsidR="006D2348" w:rsidRPr="0028759F" w:rsidRDefault="006D2348" w:rsidP="00397E10">
            <w:pPr>
              <w:spacing w:beforeLines="50" w:before="120" w:afterLines="50" w:after="120"/>
              <w:rPr>
                <w:color w:val="000000"/>
              </w:rPr>
            </w:pPr>
            <w:r w:rsidRPr="006D2348">
              <w:rPr>
                <w:rFonts w:hint="eastAsia"/>
                <w:color w:val="000000"/>
                <w:spacing w:val="150"/>
                <w:fitText w:val="1260" w:id="833979146"/>
              </w:rPr>
              <w:t>所在</w:t>
            </w:r>
            <w:r w:rsidRPr="006D2348">
              <w:rPr>
                <w:rFonts w:hint="eastAsia"/>
                <w:color w:val="000000"/>
                <w:spacing w:val="15"/>
                <w:fitText w:val="1260" w:id="833979146"/>
              </w:rPr>
              <w:t>地</w:t>
            </w:r>
          </w:p>
          <w:p w:rsidR="006D2348" w:rsidRPr="0028759F" w:rsidRDefault="006D2348" w:rsidP="00397E10">
            <w:pPr>
              <w:spacing w:beforeLines="50" w:before="120" w:afterLines="50" w:after="120"/>
              <w:rPr>
                <w:color w:val="000000"/>
              </w:rPr>
            </w:pPr>
            <w:r w:rsidRPr="004B0D1E">
              <w:rPr>
                <w:rFonts w:hint="eastAsia"/>
                <w:color w:val="000000"/>
              </w:rPr>
              <w:t>代表者</w:t>
            </w:r>
            <w:r>
              <w:rPr>
                <w:rFonts w:hint="eastAsia"/>
                <w:color w:val="000000"/>
              </w:rPr>
              <w:t>職氏名</w:t>
            </w:r>
            <w:r w:rsidRPr="0028759F">
              <w:rPr>
                <w:rFonts w:hint="eastAsia"/>
                <w:color w:val="000000"/>
              </w:rPr>
              <w:t xml:space="preserve">　　　　　　　　　　　　　　　　　　　　　　印</w:t>
            </w:r>
          </w:p>
        </w:tc>
      </w:tr>
      <w:tr w:rsidR="006D2348" w:rsidRPr="0028759F" w:rsidTr="00397E10">
        <w:trPr>
          <w:jc w:val="center"/>
        </w:trPr>
        <w:tc>
          <w:tcPr>
            <w:tcW w:w="2972" w:type="dxa"/>
            <w:vAlign w:val="center"/>
          </w:tcPr>
          <w:p w:rsidR="006D2348" w:rsidRPr="0028759F" w:rsidRDefault="006D2348" w:rsidP="00397E10">
            <w:pPr>
              <w:jc w:val="center"/>
              <w:rPr>
                <w:color w:val="000000"/>
              </w:rPr>
            </w:pPr>
            <w:r>
              <w:rPr>
                <w:rFonts w:hint="eastAsia"/>
                <w:color w:val="000000"/>
              </w:rPr>
              <w:t>旧【構成員または協力会社】</w:t>
            </w:r>
          </w:p>
        </w:tc>
        <w:tc>
          <w:tcPr>
            <w:tcW w:w="6400" w:type="dxa"/>
            <w:vAlign w:val="center"/>
          </w:tcPr>
          <w:p w:rsidR="006D2348" w:rsidRPr="0028759F" w:rsidRDefault="006D2348" w:rsidP="00397E10">
            <w:pPr>
              <w:spacing w:beforeLines="50" w:before="120" w:afterLines="50" w:after="120"/>
              <w:rPr>
                <w:color w:val="000000"/>
              </w:rPr>
            </w:pPr>
            <w:r w:rsidRPr="006D2348">
              <w:rPr>
                <w:rFonts w:hint="eastAsia"/>
                <w:color w:val="000000"/>
                <w:fitText w:val="1260" w:id="833979147"/>
              </w:rPr>
              <w:t>商号又は名称</w:t>
            </w:r>
          </w:p>
          <w:p w:rsidR="006D2348" w:rsidRPr="0028759F" w:rsidRDefault="006D2348" w:rsidP="00397E10">
            <w:pPr>
              <w:spacing w:beforeLines="50" w:before="120" w:afterLines="50" w:after="120"/>
              <w:rPr>
                <w:color w:val="000000"/>
              </w:rPr>
            </w:pPr>
            <w:r w:rsidRPr="006D2348">
              <w:rPr>
                <w:rFonts w:hint="eastAsia"/>
                <w:color w:val="000000"/>
                <w:spacing w:val="150"/>
                <w:fitText w:val="1260" w:id="833979148"/>
              </w:rPr>
              <w:t>所在</w:t>
            </w:r>
            <w:r w:rsidRPr="006D2348">
              <w:rPr>
                <w:rFonts w:hint="eastAsia"/>
                <w:color w:val="000000"/>
                <w:spacing w:val="15"/>
                <w:fitText w:val="1260" w:id="833979148"/>
              </w:rPr>
              <w:t>地</w:t>
            </w:r>
          </w:p>
          <w:p w:rsidR="006D2348" w:rsidRPr="0028759F" w:rsidRDefault="006D2348" w:rsidP="00397E10">
            <w:pPr>
              <w:spacing w:beforeLines="50" w:before="120" w:afterLines="50" w:after="120"/>
              <w:rPr>
                <w:color w:val="000000"/>
              </w:rPr>
            </w:pPr>
            <w:r w:rsidRPr="004B0D1E">
              <w:rPr>
                <w:rFonts w:hint="eastAsia"/>
                <w:color w:val="000000"/>
              </w:rPr>
              <w:t>代表者</w:t>
            </w:r>
            <w:r>
              <w:rPr>
                <w:rFonts w:hint="eastAsia"/>
                <w:color w:val="000000"/>
              </w:rPr>
              <w:t>職氏名</w:t>
            </w:r>
            <w:r w:rsidRPr="0028759F">
              <w:rPr>
                <w:rFonts w:hint="eastAsia"/>
                <w:color w:val="000000"/>
              </w:rPr>
              <w:t xml:space="preserve">　　　　　　　　　　　　　　　　　　　　　　印</w:t>
            </w:r>
          </w:p>
        </w:tc>
      </w:tr>
    </w:tbl>
    <w:p w:rsidR="006D2348" w:rsidRPr="00F625D0" w:rsidRDefault="006D2348" w:rsidP="006D2348">
      <w:pPr>
        <w:rPr>
          <w:sz w:val="20"/>
        </w:rPr>
      </w:pPr>
      <w:r w:rsidRPr="00F625D0">
        <w:rPr>
          <w:rFonts w:hint="eastAsia"/>
          <w:sz w:val="20"/>
        </w:rPr>
        <w:t>※　記入欄が足りない場合は、本様式に準じて追加してください。</w:t>
      </w:r>
    </w:p>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Pr>
        <w:rPr>
          <w:rFonts w:hAnsi="ＭＳ 明朝"/>
          <w:kern w:val="0"/>
        </w:rPr>
      </w:pPr>
      <w:r w:rsidRPr="0028759F">
        <w:br w:type="page"/>
      </w:r>
      <w:r w:rsidRPr="0028759F">
        <w:rPr>
          <w:rFonts w:hAnsi="ＭＳ 明朝" w:hint="eastAsia"/>
          <w:kern w:val="0"/>
        </w:rPr>
        <w:lastRenderedPageBreak/>
        <w:t>（様式</w:t>
      </w:r>
      <w:r w:rsidRPr="0028759F">
        <w:rPr>
          <w:rFonts w:hAnsi="ＭＳ 明朝"/>
          <w:kern w:val="0"/>
        </w:rPr>
        <w:fldChar w:fldCharType="begin"/>
      </w:r>
      <w:r w:rsidRPr="0028759F">
        <w:rPr>
          <w:rFonts w:hAnsi="ＭＳ 明朝"/>
          <w:kern w:val="0"/>
        </w:rPr>
        <w:instrText xml:space="preserve"> AUTONUM </w:instrText>
      </w:r>
      <w:r w:rsidRPr="0028759F">
        <w:rPr>
          <w:rFonts w:hAnsi="ＭＳ 明朝"/>
          <w:kern w:val="0"/>
        </w:rPr>
        <w:fldChar w:fldCharType="end"/>
      </w:r>
      <w:r w:rsidRPr="0028759F">
        <w:rPr>
          <w:rFonts w:hAnsi="ＭＳ 明朝" w:hint="eastAsia"/>
          <w:kern w:val="0"/>
        </w:rPr>
        <w:t>）</w:t>
      </w:r>
    </w:p>
    <w:p w:rsidR="006D2348" w:rsidRPr="0028759F" w:rsidRDefault="006D2348" w:rsidP="006D2348"/>
    <w:p w:rsidR="006D2348" w:rsidRPr="0028759F" w:rsidRDefault="006D2348" w:rsidP="006D2348"/>
    <w:p w:rsidR="006D2348" w:rsidRPr="0028759F" w:rsidRDefault="006D2348" w:rsidP="006D2348">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6D2348" w:rsidRPr="00483064"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jc w:val="center"/>
        <w:rPr>
          <w:rFonts w:hAnsi="ＭＳ 明朝"/>
          <w:color w:val="000000"/>
          <w:kern w:val="0"/>
          <w:sz w:val="28"/>
        </w:rPr>
      </w:pPr>
      <w:r w:rsidRPr="0028759F">
        <w:rPr>
          <w:rFonts w:hAnsi="ＭＳ 明朝" w:hint="eastAsia"/>
          <w:color w:val="000000"/>
          <w:kern w:val="0"/>
          <w:sz w:val="28"/>
        </w:rPr>
        <w:t>入札辞退書</w:t>
      </w: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r>
        <w:rPr>
          <w:rFonts w:hAnsi="ＭＳ 明朝" w:hint="eastAsia"/>
          <w:color w:val="000000"/>
          <w:kern w:val="0"/>
        </w:rPr>
        <w:t>（あて先）　川西</w:t>
      </w:r>
      <w:r w:rsidRPr="0028759F">
        <w:rPr>
          <w:rFonts w:hAnsi="ＭＳ 明朝" w:hint="eastAsia"/>
          <w:color w:val="000000"/>
          <w:kern w:val="0"/>
        </w:rPr>
        <w:t>市長</w:t>
      </w:r>
    </w:p>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Pr>
        <w:tabs>
          <w:tab w:val="left" w:pos="9240"/>
        </w:tabs>
        <w:spacing w:beforeLines="20" w:before="48" w:afterLines="20" w:after="48" w:line="400" w:lineRule="exact"/>
        <w:ind w:leftChars="337" w:left="708" w:firstLine="1"/>
        <w:jc w:val="center"/>
        <w:rPr>
          <w:rFonts w:hAnsi="ＭＳ 明朝"/>
          <w:color w:val="000000"/>
        </w:rPr>
      </w:pPr>
      <w:r>
        <w:rPr>
          <w:rFonts w:hAnsi="ＭＳ 明朝" w:hint="eastAsia"/>
          <w:color w:val="000000"/>
        </w:rPr>
        <w:t>（【グループ名】グループ代表企業）</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spacing w:val="210"/>
          <w:kern w:val="0"/>
          <w:fitText w:val="1470" w:id="833979149"/>
        </w:rPr>
        <w:t>所在</w:t>
      </w:r>
      <w:r w:rsidRPr="006D2348">
        <w:rPr>
          <w:rFonts w:hAnsi="ＭＳ 明朝" w:hint="eastAsia"/>
          <w:color w:val="000000"/>
          <w:kern w:val="0"/>
          <w:fitText w:val="1470" w:id="833979149"/>
        </w:rPr>
        <w:t>地</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kern w:val="0"/>
          <w:fitText w:val="1470" w:id="833979150"/>
        </w:rPr>
        <w:t>商号または名称</w:t>
      </w:r>
    </w:p>
    <w:p w:rsidR="006D2348" w:rsidRPr="0028759F" w:rsidRDefault="006D2348" w:rsidP="006D2348">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6D2348">
        <w:rPr>
          <w:rFonts w:hAnsi="ＭＳ 明朝" w:hint="eastAsia"/>
          <w:color w:val="000000"/>
          <w:spacing w:val="21"/>
          <w:kern w:val="0"/>
          <w:fitText w:val="1470" w:id="833979151"/>
        </w:rPr>
        <w:t>代表者職氏</w:t>
      </w:r>
      <w:r w:rsidRPr="006D2348">
        <w:rPr>
          <w:rFonts w:hAnsi="ＭＳ 明朝" w:hint="eastAsia"/>
          <w:color w:val="000000"/>
          <w:kern w:val="0"/>
          <w:fitText w:val="1470" w:id="833979151"/>
        </w:rPr>
        <w:t>名</w:t>
      </w:r>
      <w:r w:rsidRPr="0028759F">
        <w:rPr>
          <w:rFonts w:hAnsi="ＭＳ 明朝" w:hint="eastAsia"/>
          <w:color w:val="000000"/>
        </w:rPr>
        <w:tab/>
        <w:t>印</w:t>
      </w:r>
    </w:p>
    <w:p w:rsidR="006D2348" w:rsidRPr="0028759F" w:rsidRDefault="006D2348" w:rsidP="006D2348">
      <w:pPr>
        <w:rPr>
          <w:rFonts w:hAnsi="ＭＳ 明朝"/>
          <w:color w:val="000000"/>
        </w:rPr>
      </w:pPr>
    </w:p>
    <w:p w:rsidR="006D2348" w:rsidRPr="0028759F" w:rsidRDefault="006D2348" w:rsidP="006D2348">
      <w:pPr>
        <w:rPr>
          <w:rFonts w:hAnsi="ＭＳ 明朝"/>
          <w:color w:val="000000"/>
        </w:rPr>
      </w:pPr>
    </w:p>
    <w:p w:rsidR="006D2348" w:rsidRPr="0028759F" w:rsidRDefault="006D2348" w:rsidP="006D2348">
      <w:pPr>
        <w:ind w:firstLineChars="100" w:firstLine="210"/>
        <w:rPr>
          <w:rFonts w:hAnsi="ＭＳ 明朝"/>
          <w:kern w:val="0"/>
        </w:rPr>
      </w:pPr>
      <w:r w:rsidRPr="0028759F">
        <w:rPr>
          <w:rFonts w:hint="eastAsia"/>
        </w:rPr>
        <w:t>平成2</w:t>
      </w:r>
      <w:r>
        <w:rPr>
          <w:rFonts w:hint="eastAsia"/>
        </w:rPr>
        <w:t>7</w:t>
      </w:r>
      <w:r w:rsidRPr="0028759F">
        <w:rPr>
          <w:rFonts w:hint="eastAsia"/>
        </w:rPr>
        <w:t>年</w:t>
      </w:r>
      <w:r>
        <w:rPr>
          <w:rFonts w:hint="eastAsia"/>
        </w:rPr>
        <w:t>1</w:t>
      </w:r>
      <w:r w:rsidRPr="0028759F">
        <w:rPr>
          <w:rFonts w:hint="eastAsia"/>
        </w:rPr>
        <w:t>月</w:t>
      </w:r>
      <w:r>
        <w:rPr>
          <w:rFonts w:hint="eastAsia"/>
        </w:rPr>
        <w:t>23日付</w:t>
      </w:r>
      <w:r w:rsidRPr="0028759F">
        <w:rPr>
          <w:rFonts w:hint="eastAsia"/>
        </w:rPr>
        <w:t>で入札公告のあった「</w:t>
      </w:r>
      <w:r w:rsidRPr="007636E6">
        <w:rPr>
          <w:rFonts w:hint="eastAsia"/>
        </w:rPr>
        <w:t>川西市低炭素型複合施設整備に伴うPFI事業</w:t>
      </w:r>
      <w:r w:rsidRPr="0028759F">
        <w:rPr>
          <w:rFonts w:hint="eastAsia"/>
        </w:rPr>
        <w:t>」に係る入札参加資格確認申請書を</w:t>
      </w:r>
      <w:r w:rsidRPr="0028759F">
        <w:rPr>
          <w:rFonts w:hAnsi="ＭＳ ゴシック" w:hint="eastAsia"/>
        </w:rPr>
        <w:t>提出しましたが</w:t>
      </w:r>
      <w:r>
        <w:rPr>
          <w:rFonts w:hAnsi="ＭＳ ゴシック" w:hint="eastAsia"/>
        </w:rPr>
        <w:t>、下記の理由により</w:t>
      </w:r>
      <w:r w:rsidRPr="0028759F">
        <w:rPr>
          <w:rFonts w:hAnsi="ＭＳ ゴシック" w:hint="eastAsia"/>
        </w:rPr>
        <w:t>入札を辞退します。</w:t>
      </w:r>
    </w:p>
    <w:p w:rsidR="006D2348" w:rsidRPr="0028759F" w:rsidRDefault="006D2348" w:rsidP="006D2348"/>
    <w:p w:rsidR="006D2348" w:rsidRDefault="006D2348" w:rsidP="006D2348"/>
    <w:p w:rsidR="006D2348" w:rsidRDefault="006D2348" w:rsidP="006D2348">
      <w:pPr>
        <w:jc w:val="center"/>
      </w:pPr>
      <w:r>
        <w:rPr>
          <w:rFonts w:hint="eastAsia"/>
        </w:rPr>
        <w:t>記</w:t>
      </w:r>
    </w:p>
    <w:p w:rsidR="006D2348" w:rsidRDefault="006D2348" w:rsidP="006D2348"/>
    <w:p w:rsidR="006D2348" w:rsidRDefault="006D2348" w:rsidP="006D2348">
      <w:r>
        <w:rPr>
          <w:rFonts w:hint="eastAsia"/>
        </w:rPr>
        <w:t>辞退理由</w:t>
      </w:r>
    </w:p>
    <w:p w:rsidR="006D2348" w:rsidRDefault="006D2348" w:rsidP="006D2348">
      <w:pPr>
        <w:ind w:firstLineChars="100" w:firstLine="210"/>
      </w:pPr>
      <w:r>
        <w:rPr>
          <w:rFonts w:hint="eastAsia"/>
        </w:rPr>
        <w:t>【辞退する理由を記載してください】</w:t>
      </w:r>
    </w:p>
    <w:p w:rsidR="006D2348" w:rsidRPr="0040242D" w:rsidRDefault="006D2348" w:rsidP="006D2348">
      <w:pPr>
        <w:ind w:firstLineChars="100" w:firstLine="210"/>
      </w:pPr>
    </w:p>
    <w:p w:rsidR="006D2348" w:rsidRDefault="006D2348" w:rsidP="006D2348">
      <w:pPr>
        <w:jc w:val="right"/>
      </w:pPr>
      <w:r>
        <w:rPr>
          <w:rFonts w:hint="eastAsia"/>
        </w:rPr>
        <w:t>以上</w:t>
      </w:r>
    </w:p>
    <w:p w:rsidR="006D2348" w:rsidRPr="00F625D0" w:rsidRDefault="006D2348" w:rsidP="006D2348"/>
    <w:p w:rsidR="006D2348" w:rsidRPr="0028759F" w:rsidRDefault="006D2348" w:rsidP="006D2348">
      <w:pPr>
        <w:rPr>
          <w:rFonts w:hAnsi="ＭＳ 明朝"/>
          <w:color w:val="000000"/>
          <w:kern w:val="0"/>
        </w:rPr>
      </w:pPr>
      <w:r w:rsidRPr="0028759F">
        <w:rPr>
          <w:color w:val="00000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6D2348" w:rsidRPr="0028759F" w:rsidRDefault="006D2348" w:rsidP="006D2348"/>
    <w:p w:rsidR="006D2348" w:rsidRPr="0028759F" w:rsidRDefault="006D2348" w:rsidP="006D2348"/>
    <w:p w:rsidR="006D2348" w:rsidRPr="0028759F" w:rsidRDefault="006D2348" w:rsidP="006D2348">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6D2348" w:rsidRPr="00483064"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jc w:val="center"/>
        <w:rPr>
          <w:rFonts w:hAnsi="ＭＳ 明朝"/>
          <w:color w:val="000000"/>
          <w:kern w:val="0"/>
          <w:sz w:val="28"/>
        </w:rPr>
      </w:pPr>
      <w:r w:rsidRPr="0028759F">
        <w:rPr>
          <w:rFonts w:hAnsi="ＭＳ 明朝" w:hint="eastAsia"/>
          <w:color w:val="000000"/>
          <w:kern w:val="0"/>
          <w:sz w:val="28"/>
        </w:rPr>
        <w:t>提案書提出書</w:t>
      </w: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r>
        <w:rPr>
          <w:rFonts w:hint="eastAsia"/>
        </w:rPr>
        <w:t>（あて先）　川西</w:t>
      </w:r>
      <w:r w:rsidRPr="0028759F">
        <w:rPr>
          <w:rFonts w:hint="eastAsia"/>
        </w:rPr>
        <w:t>市長</w:t>
      </w: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rPr>
      </w:pPr>
    </w:p>
    <w:p w:rsidR="006D2348" w:rsidRPr="0028759F" w:rsidRDefault="006D2348" w:rsidP="006D2348">
      <w:pPr>
        <w:rPr>
          <w:rFonts w:hAnsi="ＭＳ 明朝"/>
          <w:color w:val="000000"/>
        </w:rPr>
      </w:pPr>
    </w:p>
    <w:p w:rsidR="006D2348" w:rsidRPr="0028759F" w:rsidRDefault="006D2348" w:rsidP="006D2348">
      <w:pPr>
        <w:tabs>
          <w:tab w:val="left" w:pos="9240"/>
        </w:tabs>
        <w:spacing w:beforeLines="20" w:before="48" w:afterLines="20" w:after="48" w:line="400" w:lineRule="exact"/>
        <w:ind w:leftChars="337" w:left="708" w:firstLine="1"/>
        <w:jc w:val="center"/>
        <w:rPr>
          <w:rFonts w:hAnsi="ＭＳ 明朝"/>
          <w:color w:val="000000"/>
        </w:rPr>
      </w:pPr>
      <w:r>
        <w:rPr>
          <w:rFonts w:hAnsi="ＭＳ 明朝" w:hint="eastAsia"/>
          <w:color w:val="000000"/>
        </w:rPr>
        <w:t>（【グループ名】グループ代表企業）</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spacing w:val="210"/>
          <w:kern w:val="0"/>
          <w:fitText w:val="1470" w:id="833979152"/>
        </w:rPr>
        <w:t>所在</w:t>
      </w:r>
      <w:r w:rsidRPr="006D2348">
        <w:rPr>
          <w:rFonts w:hAnsi="ＭＳ 明朝" w:hint="eastAsia"/>
          <w:color w:val="000000"/>
          <w:kern w:val="0"/>
          <w:fitText w:val="1470" w:id="833979152"/>
        </w:rPr>
        <w:t>地</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kern w:val="0"/>
          <w:fitText w:val="1470" w:id="833979136"/>
        </w:rPr>
        <w:t>商号または名称</w:t>
      </w:r>
    </w:p>
    <w:p w:rsidR="006D2348" w:rsidRPr="0028759F" w:rsidRDefault="006D2348" w:rsidP="006D2348">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6D2348">
        <w:rPr>
          <w:rFonts w:hAnsi="ＭＳ 明朝" w:hint="eastAsia"/>
          <w:color w:val="000000"/>
          <w:spacing w:val="21"/>
          <w:kern w:val="0"/>
          <w:fitText w:val="1470" w:id="833979137"/>
        </w:rPr>
        <w:t>代表者職氏</w:t>
      </w:r>
      <w:r w:rsidRPr="006D2348">
        <w:rPr>
          <w:rFonts w:hAnsi="ＭＳ 明朝" w:hint="eastAsia"/>
          <w:color w:val="000000"/>
          <w:kern w:val="0"/>
          <w:fitText w:val="1470" w:id="833979137"/>
        </w:rPr>
        <w:t>名</w:t>
      </w:r>
      <w:r w:rsidRPr="0028759F">
        <w:rPr>
          <w:rFonts w:hAnsi="ＭＳ 明朝" w:hint="eastAsia"/>
          <w:color w:val="000000"/>
        </w:rPr>
        <w:tab/>
        <w:t>印</w:t>
      </w:r>
    </w:p>
    <w:p w:rsidR="006D2348" w:rsidRPr="007F30C7" w:rsidRDefault="006D2348" w:rsidP="006D2348">
      <w:pPr>
        <w:rPr>
          <w:rFonts w:hAnsi="ＭＳ 明朝"/>
          <w:color w:val="000000"/>
        </w:rPr>
      </w:pPr>
    </w:p>
    <w:p w:rsidR="006D2348" w:rsidRPr="0028759F" w:rsidRDefault="006D2348" w:rsidP="006D2348">
      <w:pPr>
        <w:rPr>
          <w:rFonts w:hAnsi="ＭＳ 明朝"/>
          <w:color w:val="000000"/>
        </w:rPr>
      </w:pPr>
    </w:p>
    <w:p w:rsidR="006D2348" w:rsidRPr="0028759F" w:rsidRDefault="006D2348" w:rsidP="006D2348">
      <w:pPr>
        <w:rPr>
          <w:rFonts w:hAnsi="ＭＳ 明朝"/>
          <w:color w:val="000000"/>
        </w:rPr>
      </w:pPr>
    </w:p>
    <w:p w:rsidR="006D2348" w:rsidRPr="0028759F" w:rsidRDefault="006D2348" w:rsidP="006D2348">
      <w:pPr>
        <w:rPr>
          <w:rFonts w:hAnsi="ＭＳ 明朝"/>
          <w:color w:val="000000"/>
        </w:rPr>
      </w:pPr>
    </w:p>
    <w:p w:rsidR="006D2348" w:rsidRPr="0028759F" w:rsidRDefault="006D2348" w:rsidP="006D2348">
      <w:pPr>
        <w:rPr>
          <w:rFonts w:hAnsi="ＭＳ 明朝"/>
          <w:color w:val="000000"/>
        </w:rPr>
      </w:pPr>
    </w:p>
    <w:p w:rsidR="006D2348" w:rsidRPr="0028759F" w:rsidRDefault="006D2348" w:rsidP="006D2348">
      <w:pPr>
        <w:spacing w:line="320" w:lineRule="atLeast"/>
        <w:ind w:firstLine="210"/>
        <w:rPr>
          <w:color w:val="000000"/>
        </w:rPr>
      </w:pPr>
      <w:r w:rsidRPr="0028759F">
        <w:rPr>
          <w:rFonts w:hint="eastAsia"/>
          <w:color w:val="000000"/>
        </w:rPr>
        <w:t>「</w:t>
      </w:r>
      <w:r w:rsidRPr="007636E6">
        <w:rPr>
          <w:rFonts w:hint="eastAsia"/>
        </w:rPr>
        <w:t>川西市低炭素型複合施設整備に伴うPFI事業</w:t>
      </w:r>
      <w:r w:rsidRPr="0028759F">
        <w:rPr>
          <w:rFonts w:hint="eastAsia"/>
          <w:color w:val="000000"/>
        </w:rPr>
        <w:t>」</w:t>
      </w:r>
      <w:r>
        <w:rPr>
          <w:rFonts w:hint="eastAsia"/>
          <w:color w:val="000000"/>
        </w:rPr>
        <w:t>入札説明書等</w:t>
      </w:r>
      <w:r w:rsidRPr="0028759F">
        <w:rPr>
          <w:rFonts w:hint="eastAsia"/>
          <w:color w:val="000000"/>
        </w:rPr>
        <w:t>に基づき</w:t>
      </w:r>
      <w:r>
        <w:rPr>
          <w:rFonts w:hint="eastAsia"/>
          <w:color w:val="000000"/>
        </w:rPr>
        <w:t>、</w:t>
      </w:r>
      <w:r w:rsidRPr="0028759F">
        <w:rPr>
          <w:rFonts w:hint="eastAsia"/>
          <w:color w:val="000000"/>
        </w:rPr>
        <w:t>提案書を提出します。</w:t>
      </w:r>
    </w:p>
    <w:p w:rsidR="006D2348" w:rsidRPr="0028759F" w:rsidRDefault="006D2348" w:rsidP="006D2348">
      <w:pPr>
        <w:spacing w:line="320" w:lineRule="atLeast"/>
        <w:ind w:firstLine="210"/>
        <w:rPr>
          <w:rFonts w:hAnsi="ＭＳ 明朝"/>
          <w:color w:val="000000"/>
          <w:kern w:val="0"/>
        </w:rPr>
      </w:pPr>
      <w:r w:rsidRPr="0028759F">
        <w:rPr>
          <w:rFonts w:hint="eastAsia"/>
          <w:color w:val="000000"/>
        </w:rPr>
        <w:t>なお</w:t>
      </w:r>
      <w:r>
        <w:rPr>
          <w:rFonts w:hint="eastAsia"/>
          <w:color w:val="000000"/>
        </w:rPr>
        <w:t>、</w:t>
      </w:r>
      <w:r w:rsidRPr="0028759F">
        <w:rPr>
          <w:rFonts w:hint="eastAsia"/>
          <w:color w:val="000000"/>
        </w:rPr>
        <w:t>提出書類の記載事項及び添付書類について事実と相違ないことを誓約します。</w:t>
      </w:r>
    </w:p>
    <w:p w:rsidR="006D2348" w:rsidRPr="0028759F" w:rsidRDefault="006D2348" w:rsidP="006D2348">
      <w:pPr>
        <w:rPr>
          <w:color w:val="000000"/>
        </w:rPr>
      </w:pPr>
    </w:p>
    <w:p w:rsidR="006D2348" w:rsidRPr="0028759F" w:rsidRDefault="006D2348" w:rsidP="006D2348">
      <w:pPr>
        <w:rPr>
          <w:rFonts w:hAnsi="ＭＳ 明朝"/>
          <w:color w:val="000000"/>
          <w:kern w:val="0"/>
        </w:rPr>
      </w:pPr>
      <w:r w:rsidRPr="0028759F">
        <w:rPr>
          <w:color w:val="00000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6D2348" w:rsidRDefault="006D2348" w:rsidP="006D2348"/>
    <w:p w:rsidR="006D2348" w:rsidRPr="00255D1D" w:rsidRDefault="006D2348" w:rsidP="006D2348"/>
    <w:p w:rsidR="006D2348" w:rsidRPr="0028759F" w:rsidRDefault="006D2348" w:rsidP="006D2348">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6D2348" w:rsidRPr="00483064" w:rsidRDefault="006D2348" w:rsidP="006D2348"/>
    <w:p w:rsidR="006D2348" w:rsidRPr="007C22C7" w:rsidRDefault="006D2348" w:rsidP="006D2348"/>
    <w:p w:rsidR="006D2348" w:rsidRPr="00255D1D" w:rsidRDefault="006D2348" w:rsidP="006D2348">
      <w:pPr>
        <w:jc w:val="center"/>
        <w:rPr>
          <w:rFonts w:hAnsi="ＭＳ 明朝"/>
          <w:color w:val="000000"/>
          <w:kern w:val="0"/>
          <w:sz w:val="28"/>
        </w:rPr>
      </w:pPr>
      <w:r w:rsidRPr="00255D1D">
        <w:rPr>
          <w:rFonts w:hAnsi="ＭＳ 明朝"/>
          <w:color w:val="000000"/>
          <w:kern w:val="0"/>
          <w:sz w:val="28"/>
        </w:rPr>
        <w:t>入</w:t>
      </w:r>
      <w:r>
        <w:rPr>
          <w:rFonts w:hAnsi="ＭＳ 明朝" w:hint="eastAsia"/>
          <w:color w:val="000000"/>
          <w:kern w:val="0"/>
          <w:sz w:val="28"/>
        </w:rPr>
        <w:t xml:space="preserve">　</w:t>
      </w:r>
      <w:r w:rsidRPr="00255D1D">
        <w:rPr>
          <w:rFonts w:hAnsi="ＭＳ 明朝"/>
          <w:color w:val="000000"/>
          <w:kern w:val="0"/>
          <w:sz w:val="28"/>
        </w:rPr>
        <w:t>札</w:t>
      </w:r>
      <w:r>
        <w:rPr>
          <w:rFonts w:hAnsi="ＭＳ 明朝" w:hint="eastAsia"/>
          <w:color w:val="000000"/>
          <w:kern w:val="0"/>
          <w:sz w:val="28"/>
        </w:rPr>
        <w:t xml:space="preserve">　</w:t>
      </w:r>
      <w:r w:rsidRPr="00255D1D">
        <w:rPr>
          <w:rFonts w:hAnsi="ＭＳ 明朝"/>
          <w:color w:val="000000"/>
          <w:kern w:val="0"/>
          <w:sz w:val="28"/>
        </w:rPr>
        <w:t>書</w:t>
      </w:r>
    </w:p>
    <w:p w:rsidR="006D2348" w:rsidRPr="007C22C7" w:rsidRDefault="006D2348" w:rsidP="006D2348">
      <w:pPr>
        <w:tabs>
          <w:tab w:val="left" w:pos="8073"/>
          <w:tab w:val="left" w:leader="middleDot" w:pos="8177"/>
        </w:tabs>
        <w:jc w:val="left"/>
        <w:rPr>
          <w:rFonts w:ascii="Century"/>
        </w:rPr>
      </w:pPr>
    </w:p>
    <w:p w:rsidR="006D2348" w:rsidRPr="007C22C7" w:rsidRDefault="006D2348" w:rsidP="006D2348">
      <w:pPr>
        <w:tabs>
          <w:tab w:val="left" w:pos="8073"/>
          <w:tab w:val="left" w:leader="middleDot" w:pos="8177"/>
        </w:tabs>
        <w:rPr>
          <w:rFonts w:ascii="Century"/>
        </w:rPr>
      </w:pPr>
    </w:p>
    <w:p w:rsidR="006D2348" w:rsidRPr="007C22C7" w:rsidRDefault="006D2348" w:rsidP="006D2348">
      <w:pPr>
        <w:tabs>
          <w:tab w:val="left" w:pos="8073"/>
          <w:tab w:val="left" w:leader="middleDot" w:pos="8177"/>
        </w:tabs>
        <w:rPr>
          <w:rFonts w:ascii="Century"/>
        </w:rPr>
      </w:pPr>
      <w:r>
        <w:rPr>
          <w:rFonts w:hAnsi="ＭＳ 明朝" w:hint="eastAsia"/>
          <w:color w:val="000000"/>
          <w:kern w:val="0"/>
        </w:rPr>
        <w:t xml:space="preserve">（あて先）　</w:t>
      </w:r>
      <w:r>
        <w:rPr>
          <w:rFonts w:ascii="Century"/>
        </w:rPr>
        <w:t>川西市長</w:t>
      </w:r>
    </w:p>
    <w:p w:rsidR="006D2348" w:rsidRPr="007C22C7" w:rsidRDefault="006D2348" w:rsidP="006D2348">
      <w:pPr>
        <w:tabs>
          <w:tab w:val="left" w:pos="8073"/>
          <w:tab w:val="left" w:leader="middleDot" w:pos="8177"/>
        </w:tabs>
        <w:rPr>
          <w:rFonts w:ascii="Century"/>
        </w:rPr>
      </w:pPr>
    </w:p>
    <w:p w:rsidR="006D2348" w:rsidRDefault="006D2348" w:rsidP="006D2348">
      <w:pPr>
        <w:tabs>
          <w:tab w:val="left" w:pos="8073"/>
          <w:tab w:val="left" w:leader="middleDot" w:pos="8177"/>
        </w:tabs>
        <w:rPr>
          <w:rFonts w:ascii="Century"/>
        </w:rPr>
      </w:pPr>
    </w:p>
    <w:p w:rsidR="006D2348" w:rsidRDefault="006D2348" w:rsidP="006D2348">
      <w:pPr>
        <w:tabs>
          <w:tab w:val="left" w:pos="8073"/>
          <w:tab w:val="left" w:leader="middleDot" w:pos="8177"/>
        </w:tabs>
        <w:rPr>
          <w:rFonts w:ascii="Century"/>
        </w:rPr>
      </w:pPr>
    </w:p>
    <w:p w:rsidR="006D2348" w:rsidRDefault="006D2348" w:rsidP="006D2348">
      <w:pPr>
        <w:tabs>
          <w:tab w:val="left" w:pos="8073"/>
          <w:tab w:val="left" w:leader="middleDot" w:pos="8177"/>
        </w:tabs>
        <w:rPr>
          <w:rFonts w:ascii="Century"/>
        </w:rPr>
      </w:pPr>
    </w:p>
    <w:p w:rsidR="006D2348" w:rsidRDefault="006D2348" w:rsidP="006D2348">
      <w:pPr>
        <w:tabs>
          <w:tab w:val="left" w:pos="8073"/>
          <w:tab w:val="left" w:leader="middleDot" w:pos="8177"/>
        </w:tabs>
        <w:rPr>
          <w:rFonts w:ascii="Century"/>
        </w:rPr>
      </w:pPr>
    </w:p>
    <w:p w:rsidR="006D2348" w:rsidRPr="0028759F" w:rsidRDefault="006D2348" w:rsidP="006D2348">
      <w:pPr>
        <w:tabs>
          <w:tab w:val="left" w:pos="9240"/>
        </w:tabs>
        <w:spacing w:beforeLines="20" w:before="48" w:afterLines="20" w:after="48" w:line="400" w:lineRule="exact"/>
        <w:ind w:leftChars="337" w:left="708" w:firstLine="1"/>
        <w:jc w:val="center"/>
        <w:rPr>
          <w:rFonts w:hAnsi="ＭＳ 明朝"/>
          <w:color w:val="000000"/>
        </w:rPr>
      </w:pPr>
      <w:r>
        <w:rPr>
          <w:rFonts w:hAnsi="ＭＳ 明朝" w:hint="eastAsia"/>
          <w:color w:val="000000"/>
        </w:rPr>
        <w:t>（【グループ名】グループ代表企業）</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spacing w:val="210"/>
          <w:kern w:val="0"/>
          <w:fitText w:val="1470" w:id="833979138"/>
        </w:rPr>
        <w:t>所在</w:t>
      </w:r>
      <w:r w:rsidRPr="006D2348">
        <w:rPr>
          <w:rFonts w:hAnsi="ＭＳ 明朝" w:hint="eastAsia"/>
          <w:color w:val="000000"/>
          <w:kern w:val="0"/>
          <w:fitText w:val="1470" w:id="833979138"/>
        </w:rPr>
        <w:t>地</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kern w:val="0"/>
          <w:fitText w:val="1470" w:id="833979139"/>
        </w:rPr>
        <w:t>商号または名称</w:t>
      </w:r>
    </w:p>
    <w:p w:rsidR="006D2348" w:rsidRPr="0028759F" w:rsidRDefault="006D2348" w:rsidP="006D2348">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6D2348">
        <w:rPr>
          <w:rFonts w:hAnsi="ＭＳ 明朝" w:hint="eastAsia"/>
          <w:color w:val="000000"/>
          <w:spacing w:val="21"/>
          <w:kern w:val="0"/>
          <w:fitText w:val="1470" w:id="833979140"/>
        </w:rPr>
        <w:t>代表者職氏</w:t>
      </w:r>
      <w:r w:rsidRPr="006D2348">
        <w:rPr>
          <w:rFonts w:hAnsi="ＭＳ 明朝" w:hint="eastAsia"/>
          <w:color w:val="000000"/>
          <w:kern w:val="0"/>
          <w:fitText w:val="1470" w:id="833979140"/>
        </w:rPr>
        <w:t>名</w:t>
      </w:r>
      <w:r w:rsidRPr="0028759F">
        <w:rPr>
          <w:rFonts w:hAnsi="ＭＳ 明朝" w:hint="eastAsia"/>
          <w:color w:val="000000"/>
        </w:rPr>
        <w:tab/>
        <w:t>印</w:t>
      </w:r>
    </w:p>
    <w:p w:rsidR="006D2348" w:rsidRPr="007F30C7" w:rsidRDefault="006D2348" w:rsidP="006D2348">
      <w:pPr>
        <w:tabs>
          <w:tab w:val="left" w:pos="8073"/>
          <w:tab w:val="left" w:leader="middleDot" w:pos="8177"/>
        </w:tabs>
        <w:rPr>
          <w:rFonts w:ascii="Century"/>
        </w:rPr>
      </w:pPr>
    </w:p>
    <w:p w:rsidR="006D2348" w:rsidRDefault="006D2348" w:rsidP="006D2348">
      <w:pPr>
        <w:tabs>
          <w:tab w:val="left" w:pos="8073"/>
          <w:tab w:val="left" w:leader="middleDot" w:pos="8177"/>
        </w:tabs>
        <w:rPr>
          <w:rFonts w:ascii="Century"/>
        </w:rPr>
      </w:pPr>
    </w:p>
    <w:p w:rsidR="006D2348" w:rsidRDefault="006D2348" w:rsidP="006D2348">
      <w:pPr>
        <w:tabs>
          <w:tab w:val="left" w:pos="8073"/>
          <w:tab w:val="left" w:leader="middleDot" w:pos="8177"/>
        </w:tabs>
        <w:rPr>
          <w:rFonts w:ascii="Century"/>
        </w:rPr>
      </w:pPr>
    </w:p>
    <w:p w:rsidR="006D2348" w:rsidRPr="007C22C7" w:rsidRDefault="006D2348" w:rsidP="006D2348">
      <w:pPr>
        <w:tabs>
          <w:tab w:val="left" w:pos="8073"/>
          <w:tab w:val="left" w:leader="middleDot" w:pos="8177"/>
        </w:tabs>
        <w:rPr>
          <w:rFonts w:ascii="Century"/>
        </w:rPr>
      </w:pPr>
    </w:p>
    <w:p w:rsidR="006D2348" w:rsidRPr="007C22C7" w:rsidRDefault="006D2348" w:rsidP="006D2348">
      <w:pPr>
        <w:tabs>
          <w:tab w:val="left" w:pos="8073"/>
          <w:tab w:val="left" w:leader="middleDot" w:pos="8177"/>
        </w:tabs>
        <w:rPr>
          <w:rFonts w:ascii="Century"/>
        </w:rPr>
      </w:pPr>
    </w:p>
    <w:p w:rsidR="006D2348" w:rsidRPr="00255D1D" w:rsidRDefault="006D2348" w:rsidP="006D2348">
      <w:pPr>
        <w:spacing w:line="320" w:lineRule="atLeast"/>
        <w:ind w:firstLine="210"/>
        <w:rPr>
          <w:color w:val="000000"/>
        </w:rPr>
      </w:pPr>
      <w:r w:rsidRPr="00255D1D">
        <w:rPr>
          <w:color w:val="000000"/>
        </w:rPr>
        <w:t>「</w:t>
      </w:r>
      <w:r w:rsidRPr="007636E6">
        <w:rPr>
          <w:rFonts w:hint="eastAsia"/>
        </w:rPr>
        <w:t>川西市低炭素型複合施設整備に伴うPFI事業</w:t>
      </w:r>
      <w:r w:rsidRPr="00255D1D">
        <w:rPr>
          <w:color w:val="000000"/>
        </w:rPr>
        <w:t>」の入札説明書等に定められた事項を承諾の上、</w:t>
      </w:r>
      <w:r>
        <w:rPr>
          <w:rFonts w:hint="eastAsia"/>
          <w:color w:val="000000"/>
        </w:rPr>
        <w:t>下</w:t>
      </w:r>
      <w:r w:rsidRPr="00255D1D">
        <w:rPr>
          <w:color w:val="000000"/>
        </w:rPr>
        <w:t>記の金額により入札いたします。</w:t>
      </w:r>
    </w:p>
    <w:p w:rsidR="006D2348" w:rsidRDefault="006D2348" w:rsidP="006D2348">
      <w:pPr>
        <w:tabs>
          <w:tab w:val="left" w:pos="8073"/>
          <w:tab w:val="left" w:leader="middleDot" w:pos="8177"/>
        </w:tabs>
        <w:rPr>
          <w:rFonts w:ascii="Century"/>
        </w:rPr>
      </w:pPr>
    </w:p>
    <w:p w:rsidR="006D2348" w:rsidRPr="007C22C7" w:rsidRDefault="006D2348" w:rsidP="006D2348">
      <w:pPr>
        <w:tabs>
          <w:tab w:val="left" w:pos="8073"/>
          <w:tab w:val="left" w:leader="middleDot" w:pos="8177"/>
        </w:tabs>
        <w:rPr>
          <w:rFonts w:ascii="Century"/>
        </w:rPr>
      </w:pPr>
    </w:p>
    <w:p w:rsidR="006D2348" w:rsidRPr="007C22C7" w:rsidRDefault="006D2348" w:rsidP="006D2348">
      <w:pPr>
        <w:tabs>
          <w:tab w:val="left" w:pos="8073"/>
          <w:tab w:val="left" w:leader="middleDot" w:pos="8177"/>
        </w:tabs>
        <w:jc w:val="center"/>
        <w:rPr>
          <w:rFonts w:ascii="Century"/>
        </w:rPr>
      </w:pPr>
      <w:r w:rsidRPr="007C22C7">
        <w:rPr>
          <w:rFonts w:ascii="Century"/>
        </w:rPr>
        <w:t>記</w:t>
      </w:r>
    </w:p>
    <w:p w:rsidR="006D2348" w:rsidRDefault="006D2348" w:rsidP="006D2348">
      <w:pPr>
        <w:rPr>
          <w:rFonts w:ascii="Century"/>
        </w:rPr>
      </w:pPr>
    </w:p>
    <w:p w:rsidR="006D2348" w:rsidRDefault="006D2348" w:rsidP="006D2348">
      <w:pPr>
        <w:rPr>
          <w:rFonts w:ascii="Century"/>
          <w:sz w:val="24"/>
        </w:rPr>
      </w:pPr>
      <w:r>
        <w:rPr>
          <w:rFonts w:ascii="Century"/>
          <w:sz w:val="24"/>
        </w:rPr>
        <w:t>件　名</w:t>
      </w:r>
    </w:p>
    <w:p w:rsidR="006D2348" w:rsidRPr="007C22C7" w:rsidRDefault="006D2348" w:rsidP="006D2348">
      <w:pPr>
        <w:ind w:firstLineChars="100" w:firstLine="210"/>
        <w:rPr>
          <w:rFonts w:ascii="Century"/>
          <w:sz w:val="24"/>
        </w:rPr>
      </w:pPr>
      <w:r w:rsidRPr="007636E6">
        <w:rPr>
          <w:rFonts w:hint="eastAsia"/>
        </w:rPr>
        <w:t>川西市低炭素型複合施設整備に伴うPFI事業</w:t>
      </w:r>
    </w:p>
    <w:p w:rsidR="006D2348" w:rsidRDefault="006D2348" w:rsidP="006D2348"/>
    <w:p w:rsidR="006D2348" w:rsidRDefault="006D2348" w:rsidP="006D2348">
      <w:r>
        <w:t>入札金額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808"/>
        <w:gridCol w:w="808"/>
        <w:gridCol w:w="808"/>
        <w:gridCol w:w="808"/>
        <w:gridCol w:w="808"/>
        <w:gridCol w:w="808"/>
        <w:gridCol w:w="808"/>
        <w:gridCol w:w="808"/>
        <w:gridCol w:w="808"/>
        <w:gridCol w:w="808"/>
        <w:gridCol w:w="808"/>
      </w:tblGrid>
      <w:tr w:rsidR="006D2348" w:rsidTr="00397E10">
        <w:tc>
          <w:tcPr>
            <w:tcW w:w="808" w:type="dxa"/>
            <w:vAlign w:val="center"/>
          </w:tcPr>
          <w:p w:rsidR="006D2348" w:rsidRDefault="006D2348" w:rsidP="00397E10">
            <w:pPr>
              <w:jc w:val="center"/>
            </w:pPr>
          </w:p>
        </w:tc>
        <w:tc>
          <w:tcPr>
            <w:tcW w:w="808" w:type="dxa"/>
            <w:vAlign w:val="center"/>
          </w:tcPr>
          <w:p w:rsidR="006D2348" w:rsidRDefault="006D2348" w:rsidP="00397E10">
            <w:pPr>
              <w:jc w:val="center"/>
            </w:pPr>
            <w:r>
              <w:rPr>
                <w:rFonts w:hint="eastAsia"/>
              </w:rPr>
              <w:t>百億</w:t>
            </w:r>
          </w:p>
        </w:tc>
        <w:tc>
          <w:tcPr>
            <w:tcW w:w="808" w:type="dxa"/>
            <w:vAlign w:val="center"/>
          </w:tcPr>
          <w:p w:rsidR="006D2348" w:rsidRDefault="006D2348" w:rsidP="00397E10">
            <w:pPr>
              <w:jc w:val="center"/>
            </w:pPr>
            <w:r>
              <w:rPr>
                <w:rFonts w:hint="eastAsia"/>
              </w:rPr>
              <w:t>十億</w:t>
            </w:r>
          </w:p>
        </w:tc>
        <w:tc>
          <w:tcPr>
            <w:tcW w:w="808" w:type="dxa"/>
            <w:vAlign w:val="center"/>
          </w:tcPr>
          <w:p w:rsidR="006D2348" w:rsidRDefault="006D2348" w:rsidP="00397E10">
            <w:pPr>
              <w:jc w:val="center"/>
            </w:pPr>
            <w:r>
              <w:rPr>
                <w:rFonts w:hint="eastAsia"/>
              </w:rPr>
              <w:t>億</w:t>
            </w:r>
          </w:p>
        </w:tc>
        <w:tc>
          <w:tcPr>
            <w:tcW w:w="808" w:type="dxa"/>
            <w:vAlign w:val="center"/>
          </w:tcPr>
          <w:p w:rsidR="006D2348" w:rsidRDefault="006D2348" w:rsidP="00397E10">
            <w:pPr>
              <w:jc w:val="center"/>
            </w:pPr>
            <w:r>
              <w:rPr>
                <w:rFonts w:hint="eastAsia"/>
              </w:rPr>
              <w:t>千万</w:t>
            </w:r>
          </w:p>
        </w:tc>
        <w:tc>
          <w:tcPr>
            <w:tcW w:w="808" w:type="dxa"/>
            <w:vAlign w:val="center"/>
          </w:tcPr>
          <w:p w:rsidR="006D2348" w:rsidRDefault="006D2348" w:rsidP="00397E10">
            <w:pPr>
              <w:jc w:val="center"/>
            </w:pPr>
            <w:r>
              <w:rPr>
                <w:rFonts w:hint="eastAsia"/>
              </w:rPr>
              <w:t>百万</w:t>
            </w:r>
          </w:p>
        </w:tc>
        <w:tc>
          <w:tcPr>
            <w:tcW w:w="808" w:type="dxa"/>
            <w:vAlign w:val="center"/>
          </w:tcPr>
          <w:p w:rsidR="006D2348" w:rsidRDefault="006D2348" w:rsidP="00397E10">
            <w:pPr>
              <w:jc w:val="center"/>
            </w:pPr>
            <w:r>
              <w:rPr>
                <w:rFonts w:hint="eastAsia"/>
              </w:rPr>
              <w:t>十万</w:t>
            </w:r>
          </w:p>
        </w:tc>
        <w:tc>
          <w:tcPr>
            <w:tcW w:w="808" w:type="dxa"/>
            <w:vAlign w:val="center"/>
          </w:tcPr>
          <w:p w:rsidR="006D2348" w:rsidRDefault="006D2348" w:rsidP="00397E10">
            <w:pPr>
              <w:jc w:val="center"/>
            </w:pPr>
            <w:r>
              <w:rPr>
                <w:rFonts w:hint="eastAsia"/>
              </w:rPr>
              <w:t>万</w:t>
            </w:r>
          </w:p>
        </w:tc>
        <w:tc>
          <w:tcPr>
            <w:tcW w:w="808" w:type="dxa"/>
            <w:vAlign w:val="center"/>
          </w:tcPr>
          <w:p w:rsidR="006D2348" w:rsidRDefault="006D2348" w:rsidP="00397E10">
            <w:pPr>
              <w:jc w:val="center"/>
            </w:pPr>
            <w:r>
              <w:rPr>
                <w:rFonts w:hint="eastAsia"/>
              </w:rPr>
              <w:t>千</w:t>
            </w:r>
          </w:p>
        </w:tc>
        <w:tc>
          <w:tcPr>
            <w:tcW w:w="808" w:type="dxa"/>
            <w:vAlign w:val="center"/>
          </w:tcPr>
          <w:p w:rsidR="006D2348" w:rsidRDefault="006D2348" w:rsidP="00397E10">
            <w:pPr>
              <w:jc w:val="center"/>
            </w:pPr>
            <w:r>
              <w:rPr>
                <w:rFonts w:hint="eastAsia"/>
              </w:rPr>
              <w:t>百</w:t>
            </w:r>
          </w:p>
        </w:tc>
        <w:tc>
          <w:tcPr>
            <w:tcW w:w="808" w:type="dxa"/>
            <w:vAlign w:val="center"/>
          </w:tcPr>
          <w:p w:rsidR="006D2348" w:rsidRDefault="006D2348" w:rsidP="00397E10">
            <w:pPr>
              <w:jc w:val="center"/>
            </w:pPr>
            <w:r>
              <w:rPr>
                <w:rFonts w:hint="eastAsia"/>
              </w:rPr>
              <w:t>十</w:t>
            </w:r>
          </w:p>
        </w:tc>
        <w:tc>
          <w:tcPr>
            <w:tcW w:w="808" w:type="dxa"/>
            <w:vAlign w:val="center"/>
          </w:tcPr>
          <w:p w:rsidR="006D2348" w:rsidRDefault="006D2348" w:rsidP="00397E10">
            <w:pPr>
              <w:jc w:val="center"/>
            </w:pPr>
            <w:r>
              <w:rPr>
                <w:rFonts w:hint="eastAsia"/>
              </w:rPr>
              <w:t>円</w:t>
            </w:r>
          </w:p>
        </w:tc>
      </w:tr>
      <w:tr w:rsidR="006D2348" w:rsidTr="00397E10">
        <w:trPr>
          <w:trHeight w:val="974"/>
        </w:trPr>
        <w:tc>
          <w:tcPr>
            <w:tcW w:w="808" w:type="dxa"/>
            <w:vAlign w:val="center"/>
          </w:tcPr>
          <w:p w:rsidR="006D2348" w:rsidRDefault="006D2348" w:rsidP="00397E10">
            <w:pPr>
              <w:jc w:val="right"/>
            </w:pPr>
          </w:p>
        </w:tc>
        <w:tc>
          <w:tcPr>
            <w:tcW w:w="808" w:type="dxa"/>
            <w:vAlign w:val="center"/>
          </w:tcPr>
          <w:p w:rsidR="006D2348" w:rsidRDefault="006D2348" w:rsidP="00397E10">
            <w:pPr>
              <w:jc w:val="right"/>
            </w:pPr>
          </w:p>
        </w:tc>
        <w:tc>
          <w:tcPr>
            <w:tcW w:w="808" w:type="dxa"/>
            <w:vAlign w:val="center"/>
          </w:tcPr>
          <w:p w:rsidR="006D2348" w:rsidRDefault="006D2348" w:rsidP="00397E10">
            <w:pPr>
              <w:jc w:val="right"/>
            </w:pPr>
          </w:p>
        </w:tc>
        <w:tc>
          <w:tcPr>
            <w:tcW w:w="808" w:type="dxa"/>
            <w:vAlign w:val="center"/>
          </w:tcPr>
          <w:p w:rsidR="006D2348" w:rsidRDefault="006D2348" w:rsidP="00397E10">
            <w:pPr>
              <w:jc w:val="right"/>
            </w:pPr>
          </w:p>
        </w:tc>
        <w:tc>
          <w:tcPr>
            <w:tcW w:w="808" w:type="dxa"/>
            <w:vAlign w:val="center"/>
          </w:tcPr>
          <w:p w:rsidR="006D2348" w:rsidRDefault="006D2348" w:rsidP="00397E10">
            <w:pPr>
              <w:jc w:val="right"/>
            </w:pPr>
          </w:p>
        </w:tc>
        <w:tc>
          <w:tcPr>
            <w:tcW w:w="808" w:type="dxa"/>
            <w:vAlign w:val="center"/>
          </w:tcPr>
          <w:p w:rsidR="006D2348" w:rsidRDefault="006D2348" w:rsidP="00397E10">
            <w:pPr>
              <w:jc w:val="right"/>
            </w:pPr>
          </w:p>
        </w:tc>
        <w:tc>
          <w:tcPr>
            <w:tcW w:w="808" w:type="dxa"/>
            <w:vAlign w:val="center"/>
          </w:tcPr>
          <w:p w:rsidR="006D2348" w:rsidRDefault="006D2348" w:rsidP="00397E10">
            <w:pPr>
              <w:jc w:val="right"/>
            </w:pPr>
          </w:p>
        </w:tc>
        <w:tc>
          <w:tcPr>
            <w:tcW w:w="808" w:type="dxa"/>
            <w:vAlign w:val="center"/>
          </w:tcPr>
          <w:p w:rsidR="006D2348" w:rsidRDefault="006D2348" w:rsidP="00397E10">
            <w:pPr>
              <w:jc w:val="right"/>
            </w:pPr>
          </w:p>
        </w:tc>
        <w:tc>
          <w:tcPr>
            <w:tcW w:w="808" w:type="dxa"/>
            <w:vAlign w:val="center"/>
          </w:tcPr>
          <w:p w:rsidR="006D2348" w:rsidRDefault="006D2348" w:rsidP="00397E10">
            <w:pPr>
              <w:jc w:val="right"/>
            </w:pPr>
          </w:p>
        </w:tc>
        <w:tc>
          <w:tcPr>
            <w:tcW w:w="808" w:type="dxa"/>
            <w:vAlign w:val="center"/>
          </w:tcPr>
          <w:p w:rsidR="006D2348" w:rsidRDefault="006D2348" w:rsidP="00397E10">
            <w:pPr>
              <w:jc w:val="right"/>
            </w:pPr>
          </w:p>
        </w:tc>
        <w:tc>
          <w:tcPr>
            <w:tcW w:w="808" w:type="dxa"/>
            <w:vAlign w:val="center"/>
          </w:tcPr>
          <w:p w:rsidR="006D2348" w:rsidRDefault="006D2348" w:rsidP="00397E10">
            <w:pPr>
              <w:jc w:val="right"/>
            </w:pPr>
          </w:p>
        </w:tc>
        <w:tc>
          <w:tcPr>
            <w:tcW w:w="808" w:type="dxa"/>
            <w:vAlign w:val="center"/>
          </w:tcPr>
          <w:p w:rsidR="006D2348" w:rsidRDefault="006D2348" w:rsidP="00397E10">
            <w:pPr>
              <w:jc w:val="right"/>
            </w:pPr>
          </w:p>
        </w:tc>
      </w:tr>
    </w:tbl>
    <w:p w:rsidR="006D2348" w:rsidRPr="00281544" w:rsidRDefault="006D2348" w:rsidP="006D2348">
      <w:pPr>
        <w:rPr>
          <w:sz w:val="20"/>
        </w:rPr>
      </w:pPr>
      <w:r>
        <w:rPr>
          <w:rFonts w:hint="eastAsia"/>
          <w:sz w:val="20"/>
        </w:rPr>
        <w:t xml:space="preserve">注1　</w:t>
      </w:r>
      <w:r w:rsidRPr="00281544">
        <w:rPr>
          <w:sz w:val="20"/>
        </w:rPr>
        <w:t>金額の左端</w:t>
      </w:r>
      <w:r>
        <w:rPr>
          <w:rFonts w:hint="eastAsia"/>
          <w:sz w:val="20"/>
        </w:rPr>
        <w:t>に</w:t>
      </w:r>
      <w:r w:rsidRPr="00281544">
        <w:rPr>
          <w:sz w:val="20"/>
        </w:rPr>
        <w:t>は</w:t>
      </w:r>
      <w:r>
        <w:rPr>
          <w:rFonts w:hint="eastAsia"/>
          <w:sz w:val="20"/>
        </w:rPr>
        <w:t>「</w:t>
      </w:r>
      <w:r w:rsidRPr="00281544">
        <w:rPr>
          <w:sz w:val="20"/>
        </w:rPr>
        <w:t>￥</w:t>
      </w:r>
      <w:r>
        <w:rPr>
          <w:rFonts w:hint="eastAsia"/>
          <w:sz w:val="20"/>
        </w:rPr>
        <w:t>」を記載して</w:t>
      </w:r>
      <w:r w:rsidRPr="00281544">
        <w:rPr>
          <w:rFonts w:hint="eastAsia"/>
          <w:sz w:val="20"/>
        </w:rPr>
        <w:t>ください。</w:t>
      </w:r>
    </w:p>
    <w:p w:rsidR="006D2348" w:rsidRPr="00281544" w:rsidRDefault="006D2348" w:rsidP="006D2348">
      <w:pPr>
        <w:rPr>
          <w:sz w:val="20"/>
        </w:rPr>
      </w:pPr>
      <w:r>
        <w:rPr>
          <w:rFonts w:hint="eastAsia"/>
          <w:sz w:val="20"/>
        </w:rPr>
        <w:t xml:space="preserve">注2　</w:t>
      </w:r>
      <w:r w:rsidRPr="00281544">
        <w:rPr>
          <w:sz w:val="20"/>
        </w:rPr>
        <w:t>金額欄には、消費税及び地方消費税相当額を除いた額を記入</w:t>
      </w:r>
      <w:r w:rsidRPr="00281544">
        <w:rPr>
          <w:rFonts w:hint="eastAsia"/>
          <w:sz w:val="20"/>
        </w:rPr>
        <w:t>してください</w:t>
      </w:r>
      <w:r w:rsidRPr="00281544">
        <w:rPr>
          <w:sz w:val="20"/>
        </w:rPr>
        <w:t>。</w:t>
      </w:r>
    </w:p>
    <w:p w:rsidR="006D2348" w:rsidRPr="00281544" w:rsidRDefault="006D2348" w:rsidP="006D2348">
      <w:pPr>
        <w:rPr>
          <w:sz w:val="20"/>
        </w:rPr>
      </w:pPr>
      <w:r>
        <w:rPr>
          <w:rFonts w:hint="eastAsia"/>
          <w:sz w:val="20"/>
        </w:rPr>
        <w:t xml:space="preserve">注3　</w:t>
      </w:r>
      <w:r w:rsidRPr="00281544">
        <w:rPr>
          <w:rFonts w:hint="eastAsia"/>
          <w:sz w:val="20"/>
        </w:rPr>
        <w:t>本入札書は</w:t>
      </w:r>
      <w:r>
        <w:rPr>
          <w:rFonts w:hint="eastAsia"/>
          <w:sz w:val="20"/>
        </w:rPr>
        <w:t>、</w:t>
      </w:r>
      <w:r w:rsidRPr="00281544">
        <w:rPr>
          <w:rFonts w:hint="eastAsia"/>
          <w:sz w:val="20"/>
        </w:rPr>
        <w:t>封筒に入れ密封し</w:t>
      </w:r>
      <w:r>
        <w:rPr>
          <w:rFonts w:hint="eastAsia"/>
          <w:sz w:val="20"/>
        </w:rPr>
        <w:t>、封筒の表面に</w:t>
      </w:r>
      <w:r w:rsidRPr="00281544">
        <w:rPr>
          <w:rFonts w:hint="eastAsia"/>
          <w:sz w:val="20"/>
        </w:rPr>
        <w:t>入札参加者名を</w:t>
      </w:r>
      <w:r>
        <w:rPr>
          <w:rFonts w:hint="eastAsia"/>
          <w:sz w:val="20"/>
        </w:rPr>
        <w:t>記入</w:t>
      </w:r>
      <w:r w:rsidRPr="00281544">
        <w:rPr>
          <w:rFonts w:hint="eastAsia"/>
          <w:sz w:val="20"/>
        </w:rPr>
        <w:t>して1部提出してください。</w:t>
      </w:r>
    </w:p>
    <w:p w:rsidR="006D2348" w:rsidRPr="007C22C7" w:rsidRDefault="006D2348" w:rsidP="006D2348">
      <w:pPr>
        <w:rPr>
          <w:kern w:val="0"/>
        </w:rPr>
      </w:pPr>
    </w:p>
    <w:p w:rsidR="006D2348" w:rsidRPr="00255D1D" w:rsidRDefault="006D2348" w:rsidP="006D2348"/>
    <w:p w:rsidR="006D2348" w:rsidRPr="0028759F" w:rsidRDefault="006D2348" w:rsidP="006D2348">
      <w:pPr>
        <w:rPr>
          <w:rFonts w:hAnsi="ＭＳ 明朝"/>
          <w:color w:val="000000"/>
          <w:kern w:val="0"/>
        </w:rPr>
      </w:pPr>
      <w:r w:rsidRPr="0028759F">
        <w:rPr>
          <w:rFonts w:hAnsi="ＭＳ 明朝"/>
          <w:color w:val="000000"/>
          <w:kern w:val="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6D2348" w:rsidRPr="0028759F" w:rsidRDefault="006D2348" w:rsidP="006D2348"/>
    <w:p w:rsidR="006D2348" w:rsidRPr="0028759F" w:rsidRDefault="006D2348" w:rsidP="006D2348"/>
    <w:p w:rsidR="006D2348" w:rsidRPr="0028759F" w:rsidRDefault="006D2348" w:rsidP="006D2348">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6D2348" w:rsidRPr="00483064" w:rsidRDefault="006D2348" w:rsidP="006D2348"/>
    <w:p w:rsidR="006D2348" w:rsidRPr="0028759F" w:rsidRDefault="006D2348" w:rsidP="006D2348"/>
    <w:p w:rsidR="006D2348" w:rsidRPr="0028759F" w:rsidRDefault="006D2348" w:rsidP="006D2348">
      <w:pPr>
        <w:jc w:val="center"/>
        <w:rPr>
          <w:rFonts w:hAnsi="ＭＳ 明朝"/>
          <w:color w:val="000000"/>
          <w:kern w:val="0"/>
          <w:sz w:val="28"/>
        </w:rPr>
      </w:pPr>
      <w:r w:rsidRPr="0028759F">
        <w:rPr>
          <w:rFonts w:hAnsi="ＭＳ 明朝" w:hint="eastAsia"/>
          <w:color w:val="000000"/>
          <w:kern w:val="0"/>
          <w:sz w:val="28"/>
        </w:rPr>
        <w:t>誓　約　書</w:t>
      </w: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r>
        <w:rPr>
          <w:rFonts w:hint="eastAsia"/>
        </w:rPr>
        <w:t>（あて先）　川西</w:t>
      </w:r>
      <w:r w:rsidRPr="0028759F">
        <w:rPr>
          <w:rFonts w:hint="eastAsia"/>
        </w:rPr>
        <w:t>市長</w:t>
      </w:r>
    </w:p>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Pr>
        <w:tabs>
          <w:tab w:val="left" w:pos="9240"/>
        </w:tabs>
        <w:spacing w:beforeLines="20" w:before="48" w:afterLines="20" w:after="48" w:line="400" w:lineRule="exact"/>
        <w:ind w:leftChars="337" w:left="708" w:firstLine="1"/>
        <w:jc w:val="center"/>
        <w:rPr>
          <w:rFonts w:hAnsi="ＭＳ 明朝"/>
          <w:color w:val="000000"/>
        </w:rPr>
      </w:pPr>
      <w:r>
        <w:rPr>
          <w:rFonts w:hAnsi="ＭＳ 明朝" w:hint="eastAsia"/>
          <w:color w:val="000000"/>
        </w:rPr>
        <w:t>（【グループ名】グループ代表企業）</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spacing w:val="210"/>
          <w:kern w:val="0"/>
          <w:fitText w:val="1470" w:id="833979141"/>
        </w:rPr>
        <w:t>所在</w:t>
      </w:r>
      <w:r w:rsidRPr="006D2348">
        <w:rPr>
          <w:rFonts w:hAnsi="ＭＳ 明朝" w:hint="eastAsia"/>
          <w:color w:val="000000"/>
          <w:kern w:val="0"/>
          <w:fitText w:val="1470" w:id="833979141"/>
        </w:rPr>
        <w:t>地</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kern w:val="0"/>
          <w:fitText w:val="1470" w:id="833979142"/>
        </w:rPr>
        <w:t>商号または名称</w:t>
      </w:r>
    </w:p>
    <w:p w:rsidR="006D2348" w:rsidRPr="0028759F" w:rsidRDefault="006D2348" w:rsidP="006D2348">
      <w:pPr>
        <w:tabs>
          <w:tab w:val="left" w:pos="1155"/>
          <w:tab w:val="left" w:pos="6090"/>
        </w:tabs>
        <w:spacing w:beforeLines="20" w:before="48" w:afterLines="20" w:after="48" w:line="400" w:lineRule="exact"/>
        <w:jc w:val="right"/>
        <w:rPr>
          <w:rFonts w:hAnsi="ＭＳ 明朝"/>
          <w:color w:val="000000"/>
        </w:rPr>
      </w:pPr>
      <w:r w:rsidRPr="0028759F">
        <w:rPr>
          <w:rFonts w:hAnsi="ＭＳ 明朝" w:hint="eastAsia"/>
          <w:color w:val="000000"/>
        </w:rPr>
        <w:tab/>
      </w:r>
      <w:r w:rsidRPr="006D2348">
        <w:rPr>
          <w:rFonts w:hAnsi="ＭＳ 明朝" w:hint="eastAsia"/>
          <w:color w:val="000000"/>
          <w:spacing w:val="21"/>
          <w:kern w:val="0"/>
          <w:fitText w:val="1470" w:id="833979143"/>
        </w:rPr>
        <w:t>代表者職氏</w:t>
      </w:r>
      <w:r w:rsidRPr="006D2348">
        <w:rPr>
          <w:rFonts w:hAnsi="ＭＳ 明朝" w:hint="eastAsia"/>
          <w:color w:val="000000"/>
          <w:kern w:val="0"/>
          <w:fitText w:val="1470" w:id="833979143"/>
        </w:rPr>
        <w:t>名</w:t>
      </w:r>
      <w:r w:rsidRPr="0028759F">
        <w:rPr>
          <w:rFonts w:hAnsi="ＭＳ 明朝" w:hint="eastAsia"/>
          <w:color w:val="000000"/>
        </w:rPr>
        <w:tab/>
        <w:t>印</w:t>
      </w:r>
    </w:p>
    <w:p w:rsidR="006D2348" w:rsidRPr="00281544" w:rsidRDefault="006D2348" w:rsidP="006D2348">
      <w:pPr>
        <w:tabs>
          <w:tab w:val="left" w:pos="4560"/>
          <w:tab w:val="left" w:pos="4680"/>
          <w:tab w:val="left" w:pos="9240"/>
        </w:tabs>
        <w:spacing w:beforeLines="20" w:before="48" w:afterLines="20" w:after="48" w:line="400" w:lineRule="exact"/>
        <w:rPr>
          <w:rFonts w:hAnsi="ＭＳ 明朝"/>
          <w:color w:val="000000"/>
        </w:rPr>
      </w:pPr>
    </w:p>
    <w:p w:rsidR="006D2348" w:rsidRDefault="006D2348" w:rsidP="006D2348">
      <w:pPr>
        <w:rPr>
          <w:rFonts w:hAnsi="ＭＳ 明朝"/>
          <w:color w:val="000000"/>
        </w:rPr>
      </w:pPr>
    </w:p>
    <w:p w:rsidR="006D2348" w:rsidRPr="0028759F" w:rsidRDefault="006D2348" w:rsidP="006D2348">
      <w:pPr>
        <w:rPr>
          <w:rFonts w:hAnsi="ＭＳ 明朝"/>
          <w:color w:val="000000"/>
        </w:rPr>
      </w:pPr>
    </w:p>
    <w:p w:rsidR="006D2348" w:rsidRPr="0028759F" w:rsidRDefault="006D2348" w:rsidP="006D2348">
      <w:pPr>
        <w:rPr>
          <w:rFonts w:hAnsi="ＭＳ 明朝"/>
          <w:color w:val="000000"/>
        </w:rPr>
      </w:pPr>
    </w:p>
    <w:p w:rsidR="006D2348" w:rsidRPr="0028759F" w:rsidRDefault="006D2348" w:rsidP="006D2348">
      <w:pPr>
        <w:ind w:firstLineChars="150" w:firstLine="315"/>
        <w:rPr>
          <w:rFonts w:hAnsi="ＭＳ 明朝"/>
          <w:color w:val="000000"/>
          <w:kern w:val="0"/>
        </w:rPr>
      </w:pPr>
      <w:r>
        <w:rPr>
          <w:rFonts w:hAnsi="ＭＳ 明朝" w:hint="eastAsia"/>
          <w:color w:val="000000"/>
          <w:kern w:val="0"/>
        </w:rPr>
        <w:t>下</w:t>
      </w:r>
      <w:r w:rsidRPr="0028759F">
        <w:rPr>
          <w:rFonts w:hAnsi="ＭＳ 明朝" w:hint="eastAsia"/>
          <w:color w:val="000000"/>
          <w:kern w:val="0"/>
        </w:rPr>
        <w:t>記の入札に際し</w:t>
      </w:r>
      <w:r>
        <w:rPr>
          <w:rFonts w:hAnsi="ＭＳ 明朝" w:hint="eastAsia"/>
          <w:color w:val="000000"/>
          <w:kern w:val="0"/>
        </w:rPr>
        <w:t>、</w:t>
      </w:r>
      <w:r w:rsidRPr="0028759F">
        <w:rPr>
          <w:rFonts w:hAnsi="ＭＳ 明朝" w:hint="eastAsia"/>
          <w:color w:val="000000"/>
          <w:kern w:val="0"/>
        </w:rPr>
        <w:t>連合等による入札の公正を害するような行為をいたしませんことを誓約します。</w:t>
      </w:r>
    </w:p>
    <w:p w:rsidR="006D2348" w:rsidRPr="0028759F" w:rsidRDefault="006D2348" w:rsidP="006D2348">
      <w:pPr>
        <w:rPr>
          <w:rFonts w:hAnsi="ＭＳ 明朝"/>
          <w:color w:val="000000"/>
        </w:rPr>
      </w:pPr>
    </w:p>
    <w:p w:rsidR="006D2348" w:rsidRPr="0028759F" w:rsidRDefault="006D2348" w:rsidP="006D2348">
      <w:pPr>
        <w:rPr>
          <w:rFonts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24"/>
        <w:gridCol w:w="6689"/>
      </w:tblGrid>
      <w:tr w:rsidR="006D2348" w:rsidRPr="0028759F" w:rsidTr="00397E10">
        <w:trPr>
          <w:trHeight w:val="747"/>
          <w:jc w:val="center"/>
        </w:trPr>
        <w:tc>
          <w:tcPr>
            <w:tcW w:w="1224" w:type="dxa"/>
            <w:tcBorders>
              <w:top w:val="nil"/>
              <w:left w:val="nil"/>
              <w:bottom w:val="single" w:sz="4" w:space="0" w:color="auto"/>
              <w:right w:val="nil"/>
            </w:tcBorders>
            <w:vAlign w:val="bottom"/>
          </w:tcPr>
          <w:p w:rsidR="006D2348" w:rsidRPr="0028759F" w:rsidRDefault="006D2348" w:rsidP="00397E10">
            <w:pPr>
              <w:pStyle w:val="a9"/>
              <w:tabs>
                <w:tab w:val="clear" w:pos="4252"/>
                <w:tab w:val="clear" w:pos="8504"/>
              </w:tabs>
              <w:snapToGrid/>
              <w:ind w:leftChars="-50" w:left="-105" w:rightChars="-47" w:right="-99"/>
              <w:jc w:val="center"/>
              <w:rPr>
                <w:rFonts w:hAnsi="ＭＳ 明朝"/>
                <w:color w:val="000000"/>
              </w:rPr>
            </w:pPr>
            <w:r w:rsidRPr="0028759F">
              <w:rPr>
                <w:rFonts w:hAnsi="ＭＳ 明朝" w:hint="eastAsia"/>
                <w:color w:val="000000"/>
              </w:rPr>
              <w:t>事業の場所</w:t>
            </w:r>
          </w:p>
        </w:tc>
        <w:tc>
          <w:tcPr>
            <w:tcW w:w="6689" w:type="dxa"/>
            <w:tcBorders>
              <w:top w:val="nil"/>
              <w:left w:val="nil"/>
              <w:bottom w:val="single" w:sz="4" w:space="0" w:color="auto"/>
              <w:right w:val="nil"/>
            </w:tcBorders>
            <w:vAlign w:val="bottom"/>
          </w:tcPr>
          <w:p w:rsidR="006D2348" w:rsidRPr="0028759F" w:rsidRDefault="006D2348" w:rsidP="00397E10">
            <w:pPr>
              <w:ind w:leftChars="310" w:left="651" w:firstLineChars="310" w:firstLine="651"/>
              <w:jc w:val="left"/>
              <w:rPr>
                <w:rFonts w:hAnsi="ＭＳ 明朝"/>
                <w:color w:val="000000"/>
              </w:rPr>
            </w:pPr>
            <w:r>
              <w:rPr>
                <w:rFonts w:hAnsi="ＭＳ 明朝" w:hint="eastAsia"/>
                <w:color w:val="000000"/>
              </w:rPr>
              <w:t>川西市火打1丁目地内</w:t>
            </w:r>
          </w:p>
        </w:tc>
      </w:tr>
      <w:tr w:rsidR="006D2348" w:rsidRPr="0028759F" w:rsidTr="00397E10">
        <w:trPr>
          <w:trHeight w:val="1031"/>
          <w:jc w:val="center"/>
        </w:trPr>
        <w:tc>
          <w:tcPr>
            <w:tcW w:w="1224" w:type="dxa"/>
            <w:tcBorders>
              <w:left w:val="nil"/>
              <w:right w:val="nil"/>
            </w:tcBorders>
            <w:vAlign w:val="bottom"/>
          </w:tcPr>
          <w:p w:rsidR="006D2348" w:rsidRPr="0028759F" w:rsidRDefault="006D2348" w:rsidP="00397E10">
            <w:pPr>
              <w:ind w:leftChars="-50" w:left="-105" w:rightChars="-47" w:right="-99"/>
              <w:jc w:val="center"/>
              <w:rPr>
                <w:rFonts w:hAnsi="ＭＳ 明朝"/>
                <w:color w:val="000000"/>
              </w:rPr>
            </w:pPr>
            <w:r w:rsidRPr="0028759F">
              <w:rPr>
                <w:rFonts w:hAnsi="ＭＳ 明朝" w:hint="eastAsia"/>
                <w:color w:val="000000"/>
              </w:rPr>
              <w:t xml:space="preserve">件　</w:t>
            </w:r>
            <w:r>
              <w:rPr>
                <w:rFonts w:hAnsi="ＭＳ 明朝" w:hint="eastAsia"/>
                <w:color w:val="000000"/>
              </w:rPr>
              <w:t xml:space="preserve">　</w:t>
            </w:r>
            <w:r w:rsidRPr="0028759F">
              <w:rPr>
                <w:rFonts w:hAnsi="ＭＳ 明朝" w:hint="eastAsia"/>
                <w:color w:val="000000"/>
              </w:rPr>
              <w:t>名</w:t>
            </w:r>
          </w:p>
        </w:tc>
        <w:tc>
          <w:tcPr>
            <w:tcW w:w="6689" w:type="dxa"/>
            <w:tcBorders>
              <w:left w:val="nil"/>
              <w:right w:val="nil"/>
            </w:tcBorders>
            <w:vAlign w:val="bottom"/>
          </w:tcPr>
          <w:p w:rsidR="006D2348" w:rsidRPr="0028759F" w:rsidRDefault="006D2348" w:rsidP="00397E10">
            <w:pPr>
              <w:ind w:leftChars="310" w:left="651" w:firstLineChars="310" w:firstLine="651"/>
              <w:jc w:val="left"/>
              <w:rPr>
                <w:rFonts w:hAnsi="ＭＳ 明朝"/>
                <w:color w:val="000000"/>
              </w:rPr>
            </w:pPr>
            <w:r w:rsidRPr="007636E6">
              <w:rPr>
                <w:rFonts w:hint="eastAsia"/>
              </w:rPr>
              <w:t>川西市低炭素型複合施設整備に伴うPFI事業</w:t>
            </w:r>
          </w:p>
        </w:tc>
      </w:tr>
    </w:tbl>
    <w:p w:rsidR="006D2348" w:rsidRPr="0028759F" w:rsidRDefault="006D2348" w:rsidP="006D2348">
      <w:pPr>
        <w:rPr>
          <w:rFonts w:hAnsi="ＭＳ 明朝"/>
          <w:color w:val="000000"/>
        </w:rPr>
      </w:pPr>
    </w:p>
    <w:p w:rsidR="006D2348" w:rsidRPr="0028759F" w:rsidRDefault="006D2348" w:rsidP="006D2348">
      <w:pPr>
        <w:rPr>
          <w:rFonts w:hAnsi="ＭＳ 明朝"/>
          <w:color w:val="000000"/>
          <w:kern w:val="0"/>
        </w:rPr>
      </w:pPr>
      <w:r w:rsidRPr="0028759F">
        <w:rPr>
          <w:rFonts w:hAnsi="ＭＳ 明朝"/>
          <w:color w:val="000000"/>
          <w:kern w:val="0"/>
        </w:rPr>
        <w:br w:type="page"/>
      </w:r>
      <w:r w:rsidRPr="0028759F">
        <w:rPr>
          <w:rFonts w:hAnsi="ＭＳ 明朝" w:hint="eastAsia"/>
          <w:color w:val="000000"/>
          <w:kern w:val="0"/>
        </w:rPr>
        <w:lastRenderedPageBreak/>
        <w:t>（様式</w:t>
      </w:r>
      <w:r w:rsidRPr="0028759F">
        <w:rPr>
          <w:rFonts w:hAnsi="ＭＳ 明朝"/>
          <w:color w:val="000000"/>
          <w:kern w:val="0"/>
        </w:rPr>
        <w:fldChar w:fldCharType="begin"/>
      </w:r>
      <w:r w:rsidRPr="0028759F">
        <w:rPr>
          <w:rFonts w:hAnsi="ＭＳ 明朝"/>
          <w:color w:val="000000"/>
          <w:kern w:val="0"/>
        </w:rPr>
        <w:instrText xml:space="preserve"> AUTONUM </w:instrText>
      </w:r>
      <w:r w:rsidRPr="0028759F">
        <w:rPr>
          <w:rFonts w:hAnsi="ＭＳ 明朝"/>
          <w:color w:val="000000"/>
          <w:kern w:val="0"/>
        </w:rPr>
        <w:fldChar w:fldCharType="end"/>
      </w:r>
      <w:r w:rsidRPr="0028759F">
        <w:rPr>
          <w:rFonts w:hAnsi="ＭＳ 明朝" w:hint="eastAsia"/>
          <w:color w:val="000000"/>
          <w:kern w:val="0"/>
        </w:rPr>
        <w:t>）</w:t>
      </w:r>
    </w:p>
    <w:p w:rsidR="006D2348" w:rsidRPr="0028759F" w:rsidRDefault="006D2348" w:rsidP="006D2348"/>
    <w:p w:rsidR="006D2348" w:rsidRPr="0028759F" w:rsidRDefault="006D2348" w:rsidP="006D2348">
      <w:pPr>
        <w:rPr>
          <w:color w:val="000000"/>
        </w:rPr>
      </w:pPr>
    </w:p>
    <w:p w:rsidR="006D2348" w:rsidRPr="0028759F" w:rsidRDefault="006D2348" w:rsidP="006D2348">
      <w:pPr>
        <w:wordWrap w:val="0"/>
        <w:jc w:val="right"/>
        <w:rPr>
          <w:rFonts w:hAnsi="ＭＳ 明朝"/>
          <w:color w:val="000000"/>
          <w:kern w:val="0"/>
        </w:rPr>
      </w:pPr>
      <w:r w:rsidRPr="0028759F">
        <w:rPr>
          <w:rFonts w:hAnsi="ＭＳ 明朝" w:hint="eastAsia"/>
          <w:color w:val="000000"/>
          <w:kern w:val="0"/>
        </w:rPr>
        <w:t>平成</w:t>
      </w:r>
      <w:r>
        <w:rPr>
          <w:rFonts w:hAnsi="ＭＳ 明朝" w:hint="eastAsia"/>
          <w:color w:val="000000"/>
          <w:kern w:val="0"/>
        </w:rPr>
        <w:t>2</w:t>
      </w:r>
      <w:r>
        <w:rPr>
          <w:rFonts w:hAnsi="ＭＳ 明朝"/>
          <w:color w:val="000000"/>
          <w:kern w:val="0"/>
        </w:rPr>
        <w:t>7</w:t>
      </w:r>
      <w:r w:rsidRPr="0028759F">
        <w:rPr>
          <w:rFonts w:hAnsi="ＭＳ 明朝" w:hint="eastAsia"/>
          <w:color w:val="000000"/>
          <w:kern w:val="0"/>
        </w:rPr>
        <w:t>年　　月　　日</w:t>
      </w:r>
    </w:p>
    <w:p w:rsidR="006D2348" w:rsidRPr="00483064"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jc w:val="center"/>
        <w:rPr>
          <w:rFonts w:hAnsi="ＭＳ 明朝"/>
          <w:color w:val="000000"/>
          <w:kern w:val="0"/>
          <w:sz w:val="28"/>
        </w:rPr>
      </w:pPr>
      <w:r w:rsidRPr="0028759F">
        <w:rPr>
          <w:rFonts w:hAnsi="ＭＳ 明朝" w:hint="eastAsia"/>
          <w:color w:val="000000"/>
          <w:kern w:val="0"/>
          <w:sz w:val="28"/>
        </w:rPr>
        <w:t>委　任　状</w:t>
      </w: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pPr>
        <w:rPr>
          <w:rFonts w:hAnsi="ＭＳ 明朝"/>
          <w:color w:val="000000"/>
          <w:kern w:val="0"/>
        </w:rPr>
      </w:pPr>
    </w:p>
    <w:p w:rsidR="006D2348" w:rsidRPr="0028759F" w:rsidRDefault="006D2348" w:rsidP="006D2348">
      <w:r>
        <w:rPr>
          <w:rFonts w:hint="eastAsia"/>
        </w:rPr>
        <w:t>（あて先）　川西</w:t>
      </w:r>
      <w:r w:rsidRPr="0028759F">
        <w:rPr>
          <w:rFonts w:hint="eastAsia"/>
        </w:rPr>
        <w:t>市長</w:t>
      </w:r>
    </w:p>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Pr>
        <w:tabs>
          <w:tab w:val="left" w:pos="9240"/>
        </w:tabs>
        <w:spacing w:beforeLines="20" w:before="48" w:afterLines="20" w:after="48" w:line="400" w:lineRule="exact"/>
        <w:ind w:leftChars="337" w:left="708" w:firstLine="1"/>
        <w:jc w:val="center"/>
        <w:rPr>
          <w:rFonts w:hAnsi="ＭＳ 明朝"/>
          <w:color w:val="000000"/>
        </w:rPr>
      </w:pPr>
      <w:r>
        <w:rPr>
          <w:rFonts w:hAnsi="ＭＳ 明朝" w:hint="eastAsia"/>
          <w:color w:val="000000"/>
        </w:rPr>
        <w:t>（【グループ名】グループ代表企業）</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spacing w:val="210"/>
          <w:kern w:val="0"/>
          <w:fitText w:val="1470" w:id="833979144"/>
        </w:rPr>
        <w:t>所在</w:t>
      </w:r>
      <w:r w:rsidRPr="006D2348">
        <w:rPr>
          <w:rFonts w:hAnsi="ＭＳ 明朝" w:hint="eastAsia"/>
          <w:color w:val="000000"/>
          <w:kern w:val="0"/>
          <w:fitText w:val="1470" w:id="833979144"/>
        </w:rPr>
        <w:t>地</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kern w:val="0"/>
          <w:fitText w:val="1470" w:id="833979145"/>
        </w:rPr>
        <w:t>商号または名称</w:t>
      </w:r>
    </w:p>
    <w:p w:rsidR="006D2348" w:rsidRPr="0028759F" w:rsidRDefault="006D2348" w:rsidP="006D2348">
      <w:pPr>
        <w:tabs>
          <w:tab w:val="left" w:pos="4560"/>
          <w:tab w:val="left" w:pos="4680"/>
          <w:tab w:val="left" w:pos="9240"/>
        </w:tabs>
        <w:spacing w:beforeLines="20" w:before="48" w:afterLines="20" w:after="48" w:line="400" w:lineRule="exact"/>
        <w:rPr>
          <w:rFonts w:hAnsi="ＭＳ 明朝"/>
          <w:color w:val="000000"/>
        </w:rPr>
      </w:pPr>
      <w:r w:rsidRPr="0028759F">
        <w:rPr>
          <w:rFonts w:hAnsi="ＭＳ 明朝" w:hint="eastAsia"/>
          <w:color w:val="000000"/>
        </w:rPr>
        <w:tab/>
      </w:r>
      <w:r w:rsidRPr="006D2348">
        <w:rPr>
          <w:rFonts w:hAnsi="ＭＳ 明朝" w:hint="eastAsia"/>
          <w:color w:val="000000"/>
          <w:spacing w:val="21"/>
          <w:kern w:val="0"/>
          <w:fitText w:val="1470" w:id="833979146"/>
        </w:rPr>
        <w:t>代表者職氏</w:t>
      </w:r>
      <w:r w:rsidRPr="006D2348">
        <w:rPr>
          <w:rFonts w:hAnsi="ＭＳ 明朝" w:hint="eastAsia"/>
          <w:color w:val="000000"/>
          <w:kern w:val="0"/>
          <w:fitText w:val="1470" w:id="833979146"/>
        </w:rPr>
        <w:t>名</w:t>
      </w:r>
      <w:r w:rsidRPr="0028759F">
        <w:rPr>
          <w:rFonts w:hAnsi="ＭＳ 明朝" w:hint="eastAsia"/>
          <w:color w:val="000000"/>
        </w:rPr>
        <w:tab/>
        <w:t>印</w:t>
      </w:r>
    </w:p>
    <w:p w:rsidR="006D2348" w:rsidRPr="00F05BE4" w:rsidRDefault="006D2348" w:rsidP="006D2348"/>
    <w:p w:rsidR="006D2348" w:rsidRPr="0028759F" w:rsidRDefault="006D2348" w:rsidP="006D2348"/>
    <w:p w:rsidR="006D2348" w:rsidRPr="0028759F" w:rsidRDefault="006D2348" w:rsidP="006D2348">
      <w:pPr>
        <w:ind w:firstLineChars="100" w:firstLine="210"/>
      </w:pPr>
      <w:r w:rsidRPr="0028759F">
        <w:rPr>
          <w:rFonts w:hint="eastAsia"/>
        </w:rPr>
        <w:t>私は都合により（　　　　　　　　　　）を代理人と定め</w:t>
      </w:r>
      <w:r>
        <w:rPr>
          <w:rFonts w:hint="eastAsia"/>
        </w:rPr>
        <w:t>、</w:t>
      </w:r>
      <w:r w:rsidRPr="0028759F">
        <w:rPr>
          <w:rFonts w:hint="eastAsia"/>
        </w:rPr>
        <w:t>下記件名の入札及び見積に関する一切の権限を委任いたします。</w:t>
      </w:r>
    </w:p>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Pr>
        <w:jc w:val="center"/>
      </w:pPr>
      <w:r w:rsidRPr="0028759F">
        <w:rPr>
          <w:rFonts w:hint="eastAsia"/>
        </w:rPr>
        <w:t>記</w:t>
      </w:r>
    </w:p>
    <w:p w:rsidR="006D2348" w:rsidRPr="0028759F" w:rsidRDefault="006D2348" w:rsidP="006D2348"/>
    <w:p w:rsidR="006D2348" w:rsidRDefault="006D2348" w:rsidP="006D2348">
      <w:r w:rsidRPr="0028759F">
        <w:rPr>
          <w:rFonts w:hint="eastAsia"/>
        </w:rPr>
        <w:t>事業名</w:t>
      </w:r>
    </w:p>
    <w:p w:rsidR="006D2348" w:rsidRPr="0028759F" w:rsidRDefault="006D2348" w:rsidP="006D2348">
      <w:pPr>
        <w:ind w:firstLineChars="100" w:firstLine="210"/>
      </w:pPr>
      <w:r w:rsidRPr="007636E6">
        <w:rPr>
          <w:rFonts w:hint="eastAsia"/>
        </w:rPr>
        <w:t>川西市低炭素型複合施設整備に伴うPFI</w:t>
      </w:r>
      <w:r>
        <w:rPr>
          <w:rFonts w:hint="eastAsia"/>
        </w:rPr>
        <w:t>事業</w:t>
      </w:r>
    </w:p>
    <w:p w:rsidR="006D2348" w:rsidRPr="0028759F" w:rsidRDefault="006D2348" w:rsidP="006D2348"/>
    <w:p w:rsidR="006D2348" w:rsidRPr="0028759F" w:rsidRDefault="006D2348" w:rsidP="006D2348">
      <w:pPr>
        <w:jc w:val="right"/>
      </w:pPr>
      <w:r>
        <w:rPr>
          <w:rFonts w:hint="eastAsia"/>
        </w:rPr>
        <w:t>以上</w:t>
      </w:r>
    </w:p>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 w:rsidR="006D2348" w:rsidRPr="0028759F" w:rsidRDefault="006D2348" w:rsidP="006D2348"/>
    <w:p w:rsidR="006D2348" w:rsidRPr="00802837" w:rsidRDefault="006D2348" w:rsidP="006D2348"/>
    <w:p w:rsidR="006D2348" w:rsidRPr="0028759F" w:rsidRDefault="006D2348" w:rsidP="006D2348">
      <w:pPr>
        <w:sectPr w:rsidR="006D2348" w:rsidRPr="0028759F" w:rsidSect="00397E10">
          <w:pgSz w:w="11906" w:h="16838" w:code="9"/>
          <w:pgMar w:top="1200" w:right="800" w:bottom="800" w:left="1400" w:header="700" w:footer="200" w:gutter="0"/>
          <w:pgNumType w:fmt="numberInDash"/>
          <w:cols w:space="425"/>
          <w:docGrid w:linePitch="360"/>
        </w:sectPr>
      </w:pPr>
    </w:p>
    <w:p w:rsidR="006D2348" w:rsidRPr="0028759F" w:rsidRDefault="006D2348" w:rsidP="006D2348">
      <w:r w:rsidRPr="0028759F">
        <w:rPr>
          <w:rFonts w:hint="eastAsia"/>
        </w:rPr>
        <w:lastRenderedPageBreak/>
        <w:t>（様式</w:t>
      </w:r>
      <w:r w:rsidRPr="0028759F">
        <w:fldChar w:fldCharType="begin"/>
      </w:r>
      <w:r w:rsidRPr="0028759F">
        <w:instrText xml:space="preserve"> AUTONUM </w:instrText>
      </w:r>
      <w:r w:rsidRPr="0028759F">
        <w:fldChar w:fldCharType="end"/>
      </w:r>
      <w:r w:rsidRPr="0028759F">
        <w:rPr>
          <w:rFonts w:hint="eastAsia"/>
        </w:rPr>
        <w:t>）</w:t>
      </w:r>
    </w:p>
    <w:p w:rsidR="006D2348" w:rsidRPr="0028759F" w:rsidRDefault="006D2348" w:rsidP="006D2348">
      <w:pPr>
        <w:rPr>
          <w:rFonts w:hAnsi="ＭＳ 明朝"/>
          <w:color w:val="000000"/>
          <w:szCs w:val="21"/>
        </w:rPr>
      </w:pPr>
    </w:p>
    <w:p w:rsidR="006D2348" w:rsidRPr="0028759F" w:rsidRDefault="006D2348" w:rsidP="006D2348">
      <w:pPr>
        <w:rPr>
          <w:rFonts w:hAnsi="ＭＳ 明朝"/>
          <w:color w:val="000000"/>
          <w:szCs w:val="21"/>
        </w:rPr>
      </w:pPr>
    </w:p>
    <w:p w:rsidR="006D2348" w:rsidRDefault="006D2348" w:rsidP="006D2348">
      <w:pPr>
        <w:rPr>
          <w:rFonts w:hAnsi="ＭＳ 明朝"/>
          <w:color w:val="000000"/>
          <w:szCs w:val="21"/>
        </w:rPr>
      </w:pPr>
    </w:p>
    <w:p w:rsidR="006D2348" w:rsidRPr="0028759F" w:rsidRDefault="006D2348" w:rsidP="006D2348">
      <w:pPr>
        <w:rPr>
          <w:rFonts w:hAnsi="ＭＳ 明朝"/>
          <w:color w:val="000000"/>
          <w:szCs w:val="21"/>
        </w:rPr>
      </w:pPr>
    </w:p>
    <w:p w:rsidR="006D2348" w:rsidRPr="00CE1AAC" w:rsidRDefault="006D2348" w:rsidP="006D2348">
      <w:pPr>
        <w:jc w:val="center"/>
        <w:rPr>
          <w:rFonts w:ascii="ＭＳ ゴシック" w:eastAsia="ＭＳ ゴシック" w:hAnsi="ＭＳ ゴシック"/>
          <w:color w:val="000000"/>
          <w:sz w:val="44"/>
        </w:rPr>
      </w:pPr>
      <w:r w:rsidRPr="00CE1AAC">
        <w:rPr>
          <w:rFonts w:ascii="ＭＳ ゴシック" w:eastAsia="ＭＳ ゴシック" w:hAnsi="ＭＳ ゴシック" w:hint="eastAsia"/>
          <w:color w:val="000000"/>
          <w:sz w:val="44"/>
        </w:rPr>
        <w:t>川西市低炭素型複合施設整備に伴うPFI事業</w:t>
      </w: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pStyle w:val="afd"/>
        <w:outlineLvl w:val="9"/>
        <w:rPr>
          <w:rFonts w:ascii="Times New Roman" w:hAnsi="Times New Roman" w:cs="Times New Roman"/>
          <w:color w:val="000000"/>
          <w:szCs w:val="20"/>
        </w:rPr>
      </w:pPr>
      <w:r>
        <w:rPr>
          <w:rFonts w:ascii="Times New Roman" w:hAnsi="Times New Roman" w:cs="Times New Roman" w:hint="eastAsia"/>
          <w:color w:val="000000"/>
          <w:szCs w:val="20"/>
        </w:rPr>
        <w:t>１　事業計画に関する提案</w:t>
      </w:r>
    </w:p>
    <w:p w:rsidR="006D2348" w:rsidRPr="0028759F" w:rsidRDefault="006D2348" w:rsidP="006D2348">
      <w:pPr>
        <w:jc w:val="center"/>
      </w:pPr>
    </w:p>
    <w:p w:rsidR="006D2348" w:rsidRPr="0028759F" w:rsidRDefault="006D2348" w:rsidP="006D2348">
      <w:pPr>
        <w:jc w:val="center"/>
      </w:pPr>
    </w:p>
    <w:p w:rsidR="006D2348" w:rsidRPr="0028759F" w:rsidRDefault="006D2348" w:rsidP="006D2348">
      <w:pPr>
        <w:jc w:val="center"/>
      </w:pPr>
    </w:p>
    <w:p w:rsidR="006D2348" w:rsidRPr="0028759F" w:rsidRDefault="006D2348" w:rsidP="006D2348">
      <w:pPr>
        <w:jc w:val="center"/>
      </w:pPr>
    </w:p>
    <w:p w:rsidR="006D2348" w:rsidRPr="0028759F" w:rsidRDefault="006D2348" w:rsidP="006D2348">
      <w:pPr>
        <w:jc w:val="center"/>
      </w:pPr>
    </w:p>
    <w:p w:rsidR="006D2348" w:rsidRDefault="006D2348" w:rsidP="006D2348">
      <w:pPr>
        <w:jc w:val="center"/>
      </w:pPr>
    </w:p>
    <w:p w:rsidR="006D2348" w:rsidRDefault="006D2348" w:rsidP="006D2348">
      <w:pPr>
        <w:jc w:val="center"/>
      </w:pPr>
    </w:p>
    <w:p w:rsidR="006D2348" w:rsidRDefault="006D2348" w:rsidP="006D2348">
      <w:pPr>
        <w:jc w:val="center"/>
      </w:pPr>
    </w:p>
    <w:p w:rsidR="006D2348" w:rsidRDefault="006D2348" w:rsidP="006D2348">
      <w:pPr>
        <w:jc w:val="center"/>
      </w:pPr>
    </w:p>
    <w:p w:rsidR="006D2348" w:rsidRDefault="006D2348" w:rsidP="006D2348">
      <w:pPr>
        <w:jc w:val="center"/>
      </w:pPr>
    </w:p>
    <w:p w:rsidR="006D2348" w:rsidRDefault="006D2348" w:rsidP="006D2348">
      <w:pPr>
        <w:jc w:val="center"/>
      </w:pPr>
    </w:p>
    <w:p w:rsidR="006D2348" w:rsidRDefault="006D2348" w:rsidP="006D2348">
      <w:pPr>
        <w:jc w:val="center"/>
      </w:pPr>
    </w:p>
    <w:p w:rsidR="006D2348" w:rsidRDefault="006D2348" w:rsidP="006D2348">
      <w:pPr>
        <w:jc w:val="center"/>
      </w:pPr>
    </w:p>
    <w:p w:rsidR="006D2348" w:rsidRPr="0028759F" w:rsidRDefault="006D2348" w:rsidP="006D2348">
      <w:pPr>
        <w:jc w:val="center"/>
      </w:pPr>
    </w:p>
    <w:p w:rsidR="006D2348" w:rsidRPr="0028759F" w:rsidRDefault="006D2348" w:rsidP="006D2348">
      <w:pPr>
        <w:jc w:val="center"/>
      </w:pPr>
    </w:p>
    <w:p w:rsidR="006D2348" w:rsidRPr="0028759F" w:rsidRDefault="006D2348" w:rsidP="006D2348">
      <w:pPr>
        <w:jc w:val="center"/>
      </w:pPr>
    </w:p>
    <w:p w:rsidR="006D2348" w:rsidRPr="0028759F" w:rsidRDefault="006D2348" w:rsidP="006D2348">
      <w:pPr>
        <w:jc w:val="center"/>
      </w:pPr>
    </w:p>
    <w:p w:rsidR="006D2348" w:rsidRPr="00CE1AAC" w:rsidRDefault="006D2348" w:rsidP="006D2348">
      <w:pPr>
        <w:pStyle w:val="afd"/>
        <w:outlineLvl w:val="9"/>
        <w:rPr>
          <w:rFonts w:ascii="ＭＳ ゴシック" w:hAnsi="ＭＳ ゴシック" w:cs="Times New Roman"/>
          <w:color w:val="000000"/>
          <w:szCs w:val="20"/>
        </w:rPr>
      </w:pPr>
      <w:r w:rsidRPr="00CE1AAC">
        <w:rPr>
          <w:rFonts w:ascii="ＭＳ ゴシック" w:hAnsi="ＭＳ ゴシック" w:cs="Times New Roman" w:hint="eastAsia"/>
          <w:color w:val="000000"/>
          <w:szCs w:val="20"/>
        </w:rPr>
        <w:t>平成</w:t>
      </w:r>
      <w:r>
        <w:rPr>
          <w:rFonts w:ascii="ＭＳ ゴシック" w:hAnsi="ＭＳ ゴシック" w:cs="Times New Roman" w:hint="eastAsia"/>
          <w:color w:val="000000"/>
          <w:szCs w:val="20"/>
        </w:rPr>
        <w:t>２７</w:t>
      </w:r>
      <w:r w:rsidRPr="00CE1AAC">
        <w:rPr>
          <w:rFonts w:ascii="ＭＳ ゴシック" w:hAnsi="ＭＳ ゴシック" w:cs="Times New Roman" w:hint="eastAsia"/>
          <w:color w:val="000000"/>
          <w:szCs w:val="20"/>
        </w:rPr>
        <w:t>年　月　日</w:t>
      </w:r>
    </w:p>
    <w:p w:rsidR="006D2348" w:rsidRPr="0028759F" w:rsidRDefault="006D2348" w:rsidP="006D2348">
      <w:pPr>
        <w:jc w:val="center"/>
        <w:rPr>
          <w:rFonts w:eastAsia="ＭＳ ゴシック"/>
          <w:color w:val="000000"/>
          <w:szCs w:val="21"/>
        </w:rPr>
      </w:pPr>
    </w:p>
    <w:p w:rsidR="006D2348" w:rsidRDefault="006D2348" w:rsidP="006D2348"/>
    <w:p w:rsidR="006D2348" w:rsidRDefault="006D2348" w:rsidP="006D2348"/>
    <w:p w:rsidR="006D2348" w:rsidRDefault="006D2348" w:rsidP="006D2348"/>
    <w:p w:rsidR="006D2348" w:rsidRPr="0068317A" w:rsidRDefault="006D2348" w:rsidP="006D2348">
      <w:pPr>
        <w:sectPr w:rsidR="006D2348" w:rsidRPr="0068317A">
          <w:headerReference w:type="even" r:id="rId16"/>
          <w:headerReference w:type="default" r:id="rId17"/>
          <w:footerReference w:type="default" r:id="rId18"/>
          <w:pgSz w:w="11906" w:h="16838" w:code="9"/>
          <w:pgMar w:top="1200" w:right="800" w:bottom="800" w:left="1200" w:header="700" w:footer="200" w:gutter="0"/>
          <w:pgNumType w:start="1"/>
          <w:cols w:space="425"/>
          <w:docGrid w:type="linesAndChars" w:linePitch="362"/>
        </w:sectPr>
      </w:pPr>
    </w:p>
    <w:p w:rsidR="006D2348" w:rsidRPr="0028759F" w:rsidRDefault="006D2348" w:rsidP="006D2348">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E766F9" w:rsidTr="00397E10">
        <w:trPr>
          <w:trHeight w:val="357"/>
          <w:jc w:val="center"/>
        </w:trPr>
        <w:tc>
          <w:tcPr>
            <w:tcW w:w="9787" w:type="dxa"/>
            <w:shd w:val="clear" w:color="auto" w:fill="E0E0E0"/>
            <w:vAlign w:val="center"/>
          </w:tcPr>
          <w:p w:rsidR="006D2348" w:rsidRPr="00E766F9" w:rsidRDefault="006D2348" w:rsidP="00397E10">
            <w:pPr>
              <w:jc w:val="center"/>
              <w:rPr>
                <w:rFonts w:ascii="ＭＳ ゴシック" w:eastAsia="ＭＳ ゴシック" w:hAnsi="ＭＳ ゴシック"/>
              </w:rPr>
            </w:pPr>
            <w:r w:rsidRPr="00E766F9">
              <w:rPr>
                <w:rFonts w:ascii="ＭＳ ゴシック" w:eastAsia="ＭＳ ゴシック" w:hAnsi="ＭＳ ゴシック" w:hint="eastAsia"/>
              </w:rPr>
              <w:t>１　事業計画</w:t>
            </w:r>
          </w:p>
        </w:tc>
      </w:tr>
      <w:tr w:rsidR="006D2348" w:rsidRPr="00E766F9" w:rsidTr="00397E10">
        <w:trPr>
          <w:trHeight w:val="358"/>
          <w:jc w:val="center"/>
        </w:trPr>
        <w:tc>
          <w:tcPr>
            <w:tcW w:w="9787" w:type="dxa"/>
            <w:shd w:val="clear" w:color="000000" w:fill="FFFFFF"/>
            <w:vAlign w:val="center"/>
          </w:tcPr>
          <w:p w:rsidR="006D2348" w:rsidRPr="00E766F9" w:rsidRDefault="006D2348" w:rsidP="00397E10">
            <w:pPr>
              <w:rPr>
                <w:rFonts w:ascii="ＭＳ ゴシック" w:eastAsia="ＭＳ ゴシック" w:hAnsi="ＭＳ ゴシック"/>
              </w:rPr>
            </w:pPr>
            <w:r w:rsidRPr="00E766F9">
              <w:rPr>
                <w:rFonts w:ascii="ＭＳ ゴシック" w:eastAsia="ＭＳ ゴシック" w:hAnsi="ＭＳ ゴシック" w:hint="eastAsia"/>
              </w:rPr>
              <w:t>(1)　実施方針・実施体制（</w:t>
            </w:r>
            <w:r w:rsidRPr="00E766F9">
              <w:rPr>
                <w:rFonts w:ascii="ＭＳ ゴシック" w:eastAsia="ＭＳ ゴシック" w:hAnsi="ＭＳ ゴシック"/>
              </w:rPr>
              <w:t>A</w:t>
            </w:r>
            <w:r w:rsidRPr="00E766F9">
              <w:rPr>
                <w:rFonts w:ascii="ＭＳ ゴシック" w:eastAsia="ＭＳ ゴシック" w:hAnsi="ＭＳ ゴシック" w:hint="eastAsia"/>
              </w:rPr>
              <w:t>4判</w:t>
            </w:r>
            <w:r w:rsidRPr="00E766F9">
              <w:rPr>
                <w:rFonts w:ascii="ＭＳ ゴシック" w:eastAsia="ＭＳ ゴシック" w:hAnsi="ＭＳ ゴシック"/>
              </w:rPr>
              <w:t xml:space="preserve"> </w:t>
            </w:r>
            <w:r>
              <w:rPr>
                <w:rFonts w:ascii="ＭＳ ゴシック" w:eastAsia="ＭＳ ゴシック" w:hAnsi="ＭＳ ゴシック" w:hint="eastAsia"/>
              </w:rPr>
              <w:t>2</w:t>
            </w:r>
            <w:r w:rsidRPr="00E766F9">
              <w:rPr>
                <w:rFonts w:ascii="ＭＳ ゴシック" w:eastAsia="ＭＳ ゴシック" w:hAnsi="ＭＳ ゴシック" w:hint="eastAsia"/>
              </w:rPr>
              <w:t>枚以内）</w:t>
            </w:r>
          </w:p>
        </w:tc>
      </w:tr>
      <w:tr w:rsidR="006D2348" w:rsidRPr="005908D8" w:rsidTr="00397E10">
        <w:trPr>
          <w:trHeight w:val="10895"/>
          <w:jc w:val="center"/>
        </w:trPr>
        <w:tc>
          <w:tcPr>
            <w:tcW w:w="9787" w:type="dxa"/>
          </w:tcPr>
          <w:p w:rsidR="006D2348" w:rsidRPr="003358E4" w:rsidRDefault="006D2348" w:rsidP="00397E10">
            <w:r w:rsidRPr="001A569C">
              <w:rPr>
                <w:rFonts w:hint="eastAsia"/>
              </w:rPr>
              <w:t>◆</w:t>
            </w:r>
            <w:r w:rsidRPr="003358E4">
              <w:rPr>
                <w:rFonts w:hint="eastAsia"/>
              </w:rPr>
              <w:t>本事業を実施するにあ</w:t>
            </w:r>
            <w:r>
              <w:rPr>
                <w:rFonts w:hint="eastAsia"/>
              </w:rPr>
              <w:t>たっての理念・方針について、以下の内容を含めて記載してください。</w:t>
            </w:r>
          </w:p>
          <w:p w:rsidR="006D2348" w:rsidRPr="003358E4" w:rsidRDefault="006D2348" w:rsidP="00397E10">
            <w:r w:rsidRPr="003358E4">
              <w:rPr>
                <w:rFonts w:hint="eastAsia"/>
              </w:rPr>
              <w:t>①効率的かつ効果的な低炭素型複合施設の整備・運営</w:t>
            </w:r>
          </w:p>
          <w:p w:rsidR="006D2348" w:rsidRPr="003358E4" w:rsidRDefault="006D2348" w:rsidP="00397E10">
            <w:r w:rsidRPr="003358E4">
              <w:rPr>
                <w:rFonts w:hint="eastAsia"/>
              </w:rPr>
              <w:t>②魅力ある中心市街地の形成</w:t>
            </w:r>
          </w:p>
          <w:p w:rsidR="006D2348" w:rsidRPr="003358E4" w:rsidRDefault="006D2348" w:rsidP="00397E10">
            <w:r w:rsidRPr="003358E4">
              <w:rPr>
                <w:rFonts w:hint="eastAsia"/>
              </w:rPr>
              <w:t>③災害対応</w:t>
            </w:r>
          </w:p>
          <w:p w:rsidR="006D2348" w:rsidRPr="003358E4" w:rsidRDefault="006D2348" w:rsidP="00397E10">
            <w:r w:rsidRPr="003358E4">
              <w:rPr>
                <w:rFonts w:hint="eastAsia"/>
              </w:rPr>
              <w:t>④地域経済の活性化</w:t>
            </w:r>
          </w:p>
          <w:p w:rsidR="006D2348" w:rsidRDefault="006D2348" w:rsidP="00397E10">
            <w:r w:rsidRPr="003358E4">
              <w:rPr>
                <w:rFonts w:hint="eastAsia"/>
              </w:rPr>
              <w:t>⑤安定的な事業の実現</w:t>
            </w:r>
          </w:p>
          <w:p w:rsidR="006D2348" w:rsidRPr="003358E4" w:rsidRDefault="006D2348" w:rsidP="00397E10"/>
          <w:p w:rsidR="006D2348" w:rsidRPr="009756F5" w:rsidRDefault="006D2348" w:rsidP="00397E10">
            <w:pPr>
              <w:ind w:left="210" w:hangingChars="100" w:hanging="210"/>
            </w:pPr>
            <w:r w:rsidRPr="009756F5">
              <w:rPr>
                <w:rFonts w:hint="eastAsia"/>
              </w:rPr>
              <w:t>◆事業を円滑かつ確実に実施するための実施体制及び市との連絡調整の体制について、以下の内容を含めて記載してください。</w:t>
            </w:r>
          </w:p>
          <w:p w:rsidR="006D2348" w:rsidRPr="009756F5" w:rsidRDefault="006D2348" w:rsidP="00397E10">
            <w:r w:rsidRPr="009756F5">
              <w:rPr>
                <w:rFonts w:hint="eastAsia"/>
              </w:rPr>
              <w:t>①事業の実施体制</w:t>
            </w:r>
          </w:p>
          <w:p w:rsidR="006D2348" w:rsidRPr="009756F5" w:rsidRDefault="006D2348" w:rsidP="00397E10">
            <w:r w:rsidRPr="009756F5">
              <w:rPr>
                <w:rFonts w:hint="eastAsia"/>
              </w:rPr>
              <w:t>②構成員・協力</w:t>
            </w:r>
            <w:r>
              <w:rPr>
                <w:rFonts w:hint="eastAsia"/>
              </w:rPr>
              <w:t>会社</w:t>
            </w:r>
            <w:r w:rsidRPr="009756F5">
              <w:rPr>
                <w:rFonts w:hint="eastAsia"/>
              </w:rPr>
              <w:t>の役割分担</w:t>
            </w:r>
          </w:p>
          <w:p w:rsidR="006D2348" w:rsidRPr="009756F5" w:rsidRDefault="006D2348" w:rsidP="00397E10">
            <w:r w:rsidRPr="009756F5">
              <w:rPr>
                <w:rFonts w:hint="eastAsia"/>
              </w:rPr>
              <w:t>③各業務の連携</w:t>
            </w:r>
          </w:p>
          <w:p w:rsidR="006D2348" w:rsidRPr="009756F5" w:rsidRDefault="006D2348" w:rsidP="00397E10">
            <w:r w:rsidRPr="009756F5">
              <w:rPr>
                <w:rFonts w:hint="eastAsia"/>
              </w:rPr>
              <w:t>④市・事業者間の連絡体制</w:t>
            </w:r>
          </w:p>
          <w:p w:rsidR="006D2348" w:rsidRPr="009756F5" w:rsidRDefault="006D2348" w:rsidP="00397E10">
            <w:pPr>
              <w:rPr>
                <w:rFonts w:hAnsi="ＭＳ 明朝"/>
              </w:rPr>
            </w:pPr>
          </w:p>
          <w:p w:rsidR="006D2348" w:rsidRDefault="006D2348" w:rsidP="00397E10">
            <w:pPr>
              <w:rPr>
                <w:rFonts w:hAnsi="ＭＳ 明朝"/>
              </w:rPr>
            </w:pPr>
          </w:p>
          <w:p w:rsidR="006D2348" w:rsidRDefault="006D2348" w:rsidP="00397E10">
            <w:pPr>
              <w:rPr>
                <w:rFonts w:hAnsi="ＭＳ 明朝"/>
              </w:rPr>
            </w:pPr>
          </w:p>
          <w:p w:rsidR="006D2348" w:rsidRDefault="006D2348" w:rsidP="00397E10">
            <w:pPr>
              <w:rPr>
                <w:rFonts w:hAnsi="ＭＳ 明朝"/>
              </w:rPr>
            </w:pPr>
          </w:p>
          <w:p w:rsidR="006D2348" w:rsidRDefault="006D2348" w:rsidP="00397E10">
            <w:pPr>
              <w:rPr>
                <w:rFonts w:hAnsi="ＭＳ 明朝"/>
              </w:rPr>
            </w:pPr>
          </w:p>
          <w:p w:rsidR="006D2348" w:rsidRDefault="006D2348" w:rsidP="00397E10">
            <w:pPr>
              <w:rPr>
                <w:rFonts w:hAnsi="ＭＳ 明朝"/>
              </w:rPr>
            </w:pPr>
          </w:p>
          <w:p w:rsidR="006D2348" w:rsidRDefault="006D2348" w:rsidP="00397E10">
            <w:pPr>
              <w:rPr>
                <w:rFonts w:hAnsi="ＭＳ 明朝"/>
              </w:rPr>
            </w:pPr>
          </w:p>
          <w:p w:rsidR="006D2348" w:rsidRDefault="006D2348" w:rsidP="00397E10">
            <w:pPr>
              <w:rPr>
                <w:rFonts w:hAnsi="ＭＳ 明朝"/>
              </w:rPr>
            </w:pPr>
          </w:p>
          <w:p w:rsidR="006D2348" w:rsidRDefault="006D2348" w:rsidP="00397E10">
            <w:pPr>
              <w:rPr>
                <w:rFonts w:hAnsi="ＭＳ 明朝"/>
              </w:rPr>
            </w:pPr>
          </w:p>
          <w:p w:rsidR="006D2348" w:rsidRDefault="006D2348" w:rsidP="00397E10">
            <w:pPr>
              <w:rPr>
                <w:rFonts w:hAnsi="ＭＳ 明朝"/>
              </w:rPr>
            </w:pPr>
          </w:p>
          <w:p w:rsidR="006D2348" w:rsidRDefault="006D2348" w:rsidP="00397E10">
            <w:pPr>
              <w:rPr>
                <w:rFonts w:hAnsi="ＭＳ 明朝"/>
              </w:rPr>
            </w:pPr>
          </w:p>
          <w:p w:rsidR="006D2348" w:rsidRDefault="006D2348" w:rsidP="00397E10">
            <w:pPr>
              <w:rPr>
                <w:rFonts w:hAnsi="ＭＳ 明朝"/>
              </w:rPr>
            </w:pPr>
          </w:p>
          <w:p w:rsidR="006D2348" w:rsidRDefault="006D2348" w:rsidP="00397E10">
            <w:pPr>
              <w:rPr>
                <w:rFonts w:hAnsi="ＭＳ 明朝"/>
              </w:rPr>
            </w:pPr>
          </w:p>
          <w:p w:rsidR="006D2348" w:rsidRDefault="006D2348" w:rsidP="00397E10">
            <w:pPr>
              <w:rPr>
                <w:rFonts w:hAnsi="ＭＳ 明朝"/>
              </w:rPr>
            </w:pPr>
          </w:p>
          <w:p w:rsidR="006D2348" w:rsidRDefault="006D2348" w:rsidP="00397E10">
            <w:pPr>
              <w:rPr>
                <w:rFonts w:hAnsi="ＭＳ 明朝"/>
              </w:rPr>
            </w:pPr>
          </w:p>
          <w:p w:rsidR="006D2348" w:rsidRDefault="006D2348" w:rsidP="00397E10">
            <w:pPr>
              <w:rPr>
                <w:rFonts w:hAnsi="ＭＳ 明朝"/>
              </w:rPr>
            </w:pPr>
          </w:p>
          <w:p w:rsidR="006D2348" w:rsidRDefault="006D2348" w:rsidP="00397E10">
            <w:pPr>
              <w:rPr>
                <w:rFonts w:hAnsi="ＭＳ 明朝"/>
              </w:rPr>
            </w:pPr>
          </w:p>
          <w:p w:rsidR="006D2348" w:rsidRDefault="006D2348" w:rsidP="00397E10">
            <w:pPr>
              <w:rPr>
                <w:rFonts w:hAnsi="ＭＳ 明朝"/>
              </w:rPr>
            </w:pPr>
          </w:p>
          <w:p w:rsidR="006D2348" w:rsidRDefault="006D2348" w:rsidP="00397E10">
            <w:pPr>
              <w:rPr>
                <w:rFonts w:hAnsi="ＭＳ 明朝"/>
              </w:rPr>
            </w:pPr>
          </w:p>
          <w:p w:rsidR="006D2348" w:rsidRDefault="006D2348" w:rsidP="00397E10">
            <w:pPr>
              <w:rPr>
                <w:rFonts w:hAnsi="ＭＳ 明朝"/>
              </w:rPr>
            </w:pPr>
          </w:p>
          <w:p w:rsidR="006D2348" w:rsidRDefault="006D2348" w:rsidP="00397E10">
            <w:pPr>
              <w:rPr>
                <w:rFonts w:hAnsi="ＭＳ 明朝"/>
              </w:rPr>
            </w:pPr>
          </w:p>
          <w:p w:rsidR="006D2348" w:rsidRDefault="006D2348" w:rsidP="00397E10">
            <w:pPr>
              <w:rPr>
                <w:rFonts w:hAnsi="ＭＳ 明朝"/>
              </w:rPr>
            </w:pPr>
          </w:p>
          <w:p w:rsidR="006D2348" w:rsidRDefault="006D2348" w:rsidP="00397E10">
            <w:pPr>
              <w:rPr>
                <w:rFonts w:hAnsi="ＭＳ 明朝"/>
              </w:rPr>
            </w:pPr>
          </w:p>
          <w:p w:rsidR="006D2348" w:rsidRPr="005908D8" w:rsidRDefault="006D2348" w:rsidP="00397E10">
            <w:pPr>
              <w:rPr>
                <w:rFonts w:hAnsi="ＭＳ 明朝"/>
              </w:rPr>
            </w:pPr>
          </w:p>
        </w:tc>
      </w:tr>
    </w:tbl>
    <w:p w:rsidR="006D2348" w:rsidRDefault="006D2348" w:rsidP="006D2348">
      <w:pPr>
        <w:widowControl/>
        <w:overflowPunct w:val="0"/>
        <w:topLinePunct/>
        <w:adjustRightInd w:val="0"/>
        <w:spacing w:line="280" w:lineRule="atLeast"/>
        <w:textAlignment w:val="baseline"/>
        <w:rPr>
          <w:rFonts w:hAnsi="ＭＳ 明朝"/>
          <w:color w:val="000000"/>
        </w:rPr>
        <w:sectPr w:rsidR="006D2348" w:rsidSect="00397E10">
          <w:headerReference w:type="default" r:id="rId19"/>
          <w:type w:val="nextColumn"/>
          <w:pgSz w:w="11906" w:h="16838" w:code="9"/>
          <w:pgMar w:top="1380" w:right="1340" w:bottom="980" w:left="1340" w:header="567" w:footer="170" w:gutter="0"/>
          <w:cols w:space="425"/>
          <w:docGrid w:type="lines" w:linePitch="350" w:charSpace="532"/>
        </w:sectPr>
      </w:pPr>
    </w:p>
    <w:p w:rsidR="006D2348" w:rsidRPr="0028759F" w:rsidRDefault="006D2348" w:rsidP="006D2348">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Pr>
          <w:rFonts w:hAnsi="ＭＳ 明朝" w:hint="eastAsia"/>
          <w:color w:val="000000"/>
        </w:rPr>
        <w:t>-1</w:t>
      </w:r>
      <w:r w:rsidRPr="0028759F">
        <w:rPr>
          <w:rFonts w:hAnsi="ＭＳ 明朝" w:hint="eastAsia"/>
          <w:color w:val="000000"/>
        </w:rPr>
        <w:t>）</w:t>
      </w:r>
    </w:p>
    <w:tbl>
      <w:tblPr>
        <w:tblW w:w="21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541"/>
      </w:tblGrid>
      <w:tr w:rsidR="006D2348" w:rsidRPr="0095536D" w:rsidTr="00397E10">
        <w:trPr>
          <w:trHeight w:val="357"/>
        </w:trPr>
        <w:tc>
          <w:tcPr>
            <w:tcW w:w="21541"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１　事業計画に関する提案</w:t>
            </w:r>
          </w:p>
        </w:tc>
      </w:tr>
      <w:tr w:rsidR="006D2348" w:rsidRPr="0095536D" w:rsidTr="00397E10">
        <w:trPr>
          <w:trHeight w:val="358"/>
        </w:trPr>
        <w:tc>
          <w:tcPr>
            <w:tcW w:w="21541" w:type="dxa"/>
            <w:shd w:val="clear" w:color="000000" w:fill="FFFFFF"/>
            <w:vAlign w:val="center"/>
          </w:tcPr>
          <w:p w:rsidR="006D2348" w:rsidRPr="0095536D" w:rsidRDefault="006D2348" w:rsidP="00397E10">
            <w:pPr>
              <w:rPr>
                <w:rFonts w:ascii="ＭＳ ゴシック" w:eastAsia="ＭＳ ゴシック" w:hAnsi="ＭＳ ゴシック"/>
              </w:rPr>
            </w:pPr>
            <w:r w:rsidRPr="0095536D">
              <w:rPr>
                <w:rFonts w:ascii="ＭＳ ゴシック" w:eastAsia="ＭＳ ゴシック" w:hAnsi="ＭＳ ゴシック" w:hint="eastAsia"/>
              </w:rPr>
              <w:t>(2)　スケジュール（</w:t>
            </w:r>
            <w:r w:rsidRPr="0095536D">
              <w:rPr>
                <w:rFonts w:ascii="ＭＳ ゴシック" w:eastAsia="ＭＳ ゴシック" w:hAnsi="ＭＳ ゴシック"/>
              </w:rPr>
              <w:t>A</w:t>
            </w:r>
            <w:r w:rsidRPr="0095536D">
              <w:rPr>
                <w:rFonts w:ascii="ＭＳ ゴシック" w:eastAsia="ＭＳ ゴシック" w:hAnsi="ＭＳ ゴシック" w:hint="eastAsia"/>
              </w:rPr>
              <w:t>3判1枚以内）</w:t>
            </w:r>
          </w:p>
        </w:tc>
      </w:tr>
      <w:tr w:rsidR="006D2348" w:rsidRPr="005908D8" w:rsidTr="00397E10">
        <w:trPr>
          <w:trHeight w:val="12738"/>
        </w:trPr>
        <w:tc>
          <w:tcPr>
            <w:tcW w:w="21541" w:type="dxa"/>
          </w:tcPr>
          <w:p w:rsidR="006D2348" w:rsidRPr="0095536D" w:rsidRDefault="006D2348" w:rsidP="00397E10">
            <w:r w:rsidRPr="0095536D">
              <w:rPr>
                <w:rFonts w:hint="eastAsia"/>
              </w:rPr>
              <w:t>◆落札者決定後から事業終了までのスケジュールを表形式で記入してください。ファイル形式はExcelまたはWordのいずれでも可とし、書式は自由としますが、本様式に準じて作成してください。</w:t>
            </w:r>
          </w:p>
          <w:p w:rsidR="006D2348" w:rsidRPr="0095536D" w:rsidRDefault="006D2348" w:rsidP="00397E10">
            <w:r w:rsidRPr="0095536D">
              <w:rPr>
                <w:rFonts w:hint="eastAsia"/>
              </w:rPr>
              <w:t>以下の内容については、必ず記入してください。</w:t>
            </w:r>
          </w:p>
          <w:p w:rsidR="006D2348" w:rsidRPr="0095536D" w:rsidRDefault="006D2348" w:rsidP="00397E10">
            <w:r w:rsidRPr="0095536D">
              <w:rPr>
                <w:rFonts w:hint="eastAsia"/>
              </w:rPr>
              <w:t>①特別目的会社の設立</w:t>
            </w:r>
          </w:p>
          <w:p w:rsidR="006D2348" w:rsidRPr="0095536D" w:rsidRDefault="006D2348" w:rsidP="00397E10">
            <w:r w:rsidRPr="0095536D">
              <w:rPr>
                <w:rFonts w:hint="eastAsia"/>
              </w:rPr>
              <w:t>②各種契約等の締結</w:t>
            </w:r>
          </w:p>
          <w:p w:rsidR="006D2348" w:rsidRPr="0095536D" w:rsidRDefault="006D2348" w:rsidP="00397E10">
            <w:r w:rsidRPr="0095536D">
              <w:rPr>
                <w:rFonts w:hint="eastAsia"/>
              </w:rPr>
              <w:t>③基本設計・実施設計期間（各種申請期間を含む）</w:t>
            </w:r>
          </w:p>
          <w:p w:rsidR="006D2348" w:rsidRPr="0095536D" w:rsidRDefault="006D2348" w:rsidP="00397E10">
            <w:r w:rsidRPr="0095536D">
              <w:rPr>
                <w:rFonts w:hint="eastAsia"/>
              </w:rPr>
              <w:t>④各種工事期間</w:t>
            </w:r>
          </w:p>
          <w:p w:rsidR="006D2348" w:rsidRPr="0095536D" w:rsidRDefault="006D2348" w:rsidP="00397E10">
            <w:r w:rsidRPr="0095536D">
              <w:rPr>
                <w:rFonts w:hint="eastAsia"/>
              </w:rPr>
              <w:t>⑤工事完成日</w:t>
            </w:r>
          </w:p>
          <w:p w:rsidR="006D2348" w:rsidRPr="0095536D" w:rsidRDefault="006D2348" w:rsidP="00397E10">
            <w:r w:rsidRPr="0095536D">
              <w:rPr>
                <w:rFonts w:hint="eastAsia"/>
              </w:rPr>
              <w:t>⑥施設引渡し期限</w:t>
            </w:r>
          </w:p>
          <w:p w:rsidR="006D2348" w:rsidRPr="0095536D" w:rsidRDefault="006D2348" w:rsidP="00397E10">
            <w:r w:rsidRPr="0095536D">
              <w:rPr>
                <w:rFonts w:hint="eastAsia"/>
              </w:rPr>
              <w:t>⑦開業準備期間</w:t>
            </w:r>
          </w:p>
          <w:p w:rsidR="006D2348" w:rsidRPr="0095536D" w:rsidRDefault="006D2348" w:rsidP="00397E10">
            <w:r w:rsidRPr="0095536D">
              <w:rPr>
                <w:rFonts w:hint="eastAsia"/>
              </w:rPr>
              <w:t>⑧文化関連施設の予約開始時期</w:t>
            </w:r>
          </w:p>
          <w:p w:rsidR="006D2348" w:rsidRPr="0095536D" w:rsidRDefault="006D2348" w:rsidP="00397E10">
            <w:r w:rsidRPr="0095536D">
              <w:rPr>
                <w:rFonts w:hint="eastAsia"/>
              </w:rPr>
              <w:t>⑨維持管理・運営業務の開始日</w:t>
            </w:r>
          </w:p>
          <w:p w:rsidR="006D2348" w:rsidRPr="0095536D" w:rsidRDefault="006D2348" w:rsidP="00397E10"/>
        </w:tc>
      </w:tr>
    </w:tbl>
    <w:p w:rsidR="006D2348" w:rsidRDefault="006D2348" w:rsidP="006D2348">
      <w:pPr>
        <w:widowControl/>
        <w:overflowPunct w:val="0"/>
        <w:topLinePunct/>
        <w:adjustRightInd w:val="0"/>
        <w:spacing w:line="280" w:lineRule="atLeast"/>
        <w:textAlignment w:val="baseline"/>
        <w:rPr>
          <w:rFonts w:hAnsi="ＭＳ 明朝"/>
          <w:color w:val="000000"/>
        </w:rPr>
        <w:sectPr w:rsidR="006D2348" w:rsidSect="00397E10">
          <w:pgSz w:w="23814" w:h="16839" w:orient="landscape" w:code="8"/>
          <w:pgMar w:top="1340" w:right="1380" w:bottom="1340" w:left="980" w:header="567" w:footer="170" w:gutter="0"/>
          <w:cols w:space="425"/>
          <w:docGrid w:type="lines" w:linePitch="350" w:charSpace="532"/>
        </w:sectPr>
      </w:pPr>
    </w:p>
    <w:p w:rsidR="006D2348" w:rsidRPr="0028759F" w:rsidRDefault="006D2348" w:rsidP="006D2348">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Pr>
          <w:rFonts w:hAnsi="ＭＳ 明朝" w:hint="eastAsia"/>
          <w:color w:val="000000"/>
        </w:rPr>
        <w:t>28-2</w:t>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１　事業計画に関する提案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sidRPr="0095536D">
              <w:rPr>
                <w:rFonts w:ascii="ＭＳ ゴシック" w:eastAsia="ＭＳ ゴシック" w:hAnsi="ＭＳ ゴシック" w:hint="eastAsia"/>
              </w:rPr>
              <w:t>(2)　スケジュール（</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sidRPr="0095536D">
              <w:rPr>
                <w:rFonts w:ascii="ＭＳ ゴシック" w:eastAsia="ＭＳ ゴシック" w:hAnsi="ＭＳ ゴシック" w:hint="eastAsia"/>
              </w:rPr>
              <w:t>1枚以内）</w:t>
            </w:r>
          </w:p>
        </w:tc>
      </w:tr>
      <w:tr w:rsidR="006D2348" w:rsidRPr="005908D8" w:rsidTr="00397E10">
        <w:trPr>
          <w:trHeight w:val="12880"/>
          <w:jc w:val="center"/>
        </w:trPr>
        <w:tc>
          <w:tcPr>
            <w:tcW w:w="9787" w:type="dxa"/>
          </w:tcPr>
          <w:p w:rsidR="006D2348" w:rsidRPr="0095536D" w:rsidRDefault="006D2348" w:rsidP="00397E10">
            <w:r w:rsidRPr="0095536D">
              <w:rPr>
                <w:rFonts w:hint="eastAsia"/>
              </w:rPr>
              <w:t>◆「様式</w:t>
            </w:r>
            <w:r>
              <w:rPr>
                <w:rFonts w:hint="eastAsia"/>
              </w:rPr>
              <w:t>28</w:t>
            </w:r>
            <w:r w:rsidRPr="0095536D">
              <w:rPr>
                <w:rFonts w:hint="eastAsia"/>
              </w:rPr>
              <w:t>-1」に示した事業スケジュール表について、事業を円滑かつ確実に遂行するためのポイントや解説・留意点等を記載してください。</w:t>
            </w:r>
          </w:p>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95536D" w:rsidRDefault="006D2348" w:rsidP="00397E10"/>
        </w:tc>
      </w:tr>
    </w:tbl>
    <w:p w:rsidR="006D2348" w:rsidRPr="0028759F" w:rsidRDefault="006D2348" w:rsidP="006D2348">
      <w:pPr>
        <w:widowControl/>
        <w:overflowPunct w:val="0"/>
        <w:topLinePunct/>
        <w:adjustRightInd w:val="0"/>
        <w:spacing w:line="280" w:lineRule="atLeast"/>
        <w:textAlignment w:val="baseline"/>
        <w:rPr>
          <w:rFonts w:hAnsi="ＭＳ 明朝"/>
          <w:color w:val="000000"/>
        </w:rPr>
      </w:pPr>
      <w:r>
        <w:rPr>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Pr>
          <w:rFonts w:hAnsi="ＭＳ 明朝" w:hint="eastAsia"/>
          <w:color w:val="000000"/>
        </w:rPr>
        <w:t>-1</w:t>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１　事業計画に関する提案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(3</w:t>
            </w:r>
            <w:r w:rsidRPr="0095536D">
              <w:rPr>
                <w:rFonts w:ascii="ＭＳ ゴシック" w:eastAsia="ＭＳ ゴシック" w:hAnsi="ＭＳ ゴシック" w:hint="eastAsia"/>
              </w:rPr>
              <w:t>)　資金調達計画・収支計画</w:t>
            </w:r>
            <w:r>
              <w:rPr>
                <w:rFonts w:ascii="ＭＳ ゴシック" w:eastAsia="ＭＳ ゴシック" w:hAnsi="ＭＳ ゴシック" w:hint="eastAsia"/>
              </w:rPr>
              <w:t>（資金調達方法）</w:t>
            </w:r>
            <w:r w:rsidRPr="0095536D">
              <w:rPr>
                <w:rFonts w:ascii="ＭＳ ゴシック" w:eastAsia="ＭＳ ゴシック" w:hAnsi="ＭＳ ゴシック" w:hint="eastAsia"/>
              </w:rPr>
              <w:t>（</w:t>
            </w:r>
            <w:r w:rsidRPr="0095536D">
              <w:rPr>
                <w:rFonts w:ascii="ＭＳ ゴシック" w:eastAsia="ＭＳ ゴシック" w:hAnsi="ＭＳ ゴシック"/>
              </w:rPr>
              <w:t>A</w:t>
            </w:r>
            <w:r w:rsidRPr="0095536D">
              <w:rPr>
                <w:rFonts w:ascii="ＭＳ ゴシック" w:eastAsia="ＭＳ ゴシック" w:hAnsi="ＭＳ ゴシック" w:hint="eastAsia"/>
              </w:rPr>
              <w:t>3判</w:t>
            </w:r>
            <w:r w:rsidRPr="0095536D">
              <w:rPr>
                <w:rFonts w:ascii="ＭＳ ゴシック" w:eastAsia="ＭＳ ゴシック" w:hAnsi="ＭＳ ゴシック"/>
              </w:rPr>
              <w:t xml:space="preserve"> </w:t>
            </w:r>
            <w:r>
              <w:rPr>
                <w:rFonts w:ascii="ＭＳ ゴシック" w:eastAsia="ＭＳ ゴシック" w:hAnsi="ＭＳ ゴシック" w:hint="eastAsia"/>
              </w:rPr>
              <w:t>枚数自由</w:t>
            </w:r>
            <w:r w:rsidRPr="0095536D">
              <w:rPr>
                <w:rFonts w:ascii="ＭＳ ゴシック" w:eastAsia="ＭＳ ゴシック" w:hAnsi="ＭＳ ゴシック" w:hint="eastAsia"/>
              </w:rPr>
              <w:t>）</w:t>
            </w:r>
          </w:p>
        </w:tc>
      </w:tr>
      <w:tr w:rsidR="006D2348" w:rsidRPr="005908D8" w:rsidTr="00397E10">
        <w:trPr>
          <w:trHeight w:val="12313"/>
          <w:jc w:val="center"/>
        </w:trPr>
        <w:tc>
          <w:tcPr>
            <w:tcW w:w="9787" w:type="dxa"/>
          </w:tcPr>
          <w:p w:rsidR="006D2348" w:rsidRPr="00230633" w:rsidRDefault="006D2348" w:rsidP="00397E10">
            <w:r>
              <w:rPr>
                <w:rFonts w:hint="eastAsia"/>
              </w:rPr>
              <w:t>◆事業費の調達先、外部資金の借</w:t>
            </w:r>
            <w:r w:rsidRPr="00F16DB5">
              <w:rPr>
                <w:rFonts w:hint="eastAsia"/>
              </w:rPr>
              <w:t>入</w:t>
            </w:r>
            <w:r>
              <w:rPr>
                <w:rFonts w:hint="eastAsia"/>
              </w:rPr>
              <w:t>条件</w:t>
            </w:r>
            <w:r w:rsidRPr="00F16DB5">
              <w:rPr>
                <w:rFonts w:hint="eastAsia"/>
              </w:rPr>
              <w:t>、施設整備費の割賦金利について記入してください。</w:t>
            </w:r>
          </w:p>
          <w:p w:rsidR="006D2348" w:rsidRPr="00230633" w:rsidRDefault="006D2348" w:rsidP="00397E10"/>
          <w:p w:rsidR="006D2348" w:rsidRDefault="006D2348" w:rsidP="00397E10"/>
          <w:p w:rsidR="006D2348" w:rsidRDefault="006D2348" w:rsidP="00397E10"/>
          <w:p w:rsidR="006D2348" w:rsidRPr="00F16DB5" w:rsidRDefault="006D2348" w:rsidP="00397E10"/>
          <w:p w:rsidR="006D2348" w:rsidRDefault="006D2348" w:rsidP="00397E10"/>
          <w:p w:rsidR="006D2348" w:rsidRPr="00145763"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36383A" w:rsidRDefault="006D2348" w:rsidP="00397E10"/>
          <w:p w:rsidR="006D2348" w:rsidRDefault="006D2348" w:rsidP="00397E10"/>
          <w:p w:rsidR="006D2348" w:rsidRDefault="006D2348" w:rsidP="00397E10"/>
          <w:p w:rsidR="006D2348" w:rsidRDefault="006D2348" w:rsidP="00397E10"/>
          <w:p w:rsidR="006D2348" w:rsidRPr="00145763" w:rsidRDefault="006D2348" w:rsidP="00397E10">
            <w:pPr>
              <w:jc w:val="center"/>
              <w:rPr>
                <w:bdr w:val="single" w:sz="4" w:space="0" w:color="auto"/>
              </w:rPr>
            </w:pPr>
            <w:r w:rsidRPr="00145763">
              <w:rPr>
                <w:rFonts w:hint="eastAsia"/>
                <w:bdr w:val="single" w:sz="4" w:space="0" w:color="auto"/>
              </w:rPr>
              <w:t>「様式集（Excel）</w:t>
            </w:r>
            <w:r>
              <w:rPr>
                <w:rFonts w:hint="eastAsia"/>
                <w:bdr w:val="single" w:sz="4" w:space="0" w:color="auto"/>
              </w:rPr>
              <w:t xml:space="preserve">　様式29-1</w:t>
            </w:r>
            <w:r w:rsidRPr="00145763">
              <w:rPr>
                <w:rFonts w:hint="eastAsia"/>
                <w:bdr w:val="single" w:sz="4" w:space="0" w:color="auto"/>
              </w:rPr>
              <w:t>」により作成してください。</w:t>
            </w:r>
            <w:r>
              <w:rPr>
                <w:rFonts w:hint="eastAsia"/>
                <w:bdr w:val="single" w:sz="4" w:space="0" w:color="auto"/>
              </w:rPr>
              <w:t xml:space="preserve"> </w:t>
            </w:r>
          </w:p>
          <w:p w:rsidR="006D2348" w:rsidRPr="007F0AC8" w:rsidRDefault="006D2348" w:rsidP="00397E10">
            <w:pPr>
              <w:rPr>
                <w:rFonts w:hAnsi="ＭＳ 明朝"/>
                <w:color w:val="FF0000"/>
              </w:rPr>
            </w:pPr>
          </w:p>
          <w:p w:rsidR="006D2348" w:rsidRPr="00B25CAC" w:rsidRDefault="006D2348" w:rsidP="00397E10">
            <w:pPr>
              <w:rPr>
                <w:rFonts w:hAnsi="ＭＳ 明朝"/>
                <w:color w:val="FF0000"/>
              </w:rPr>
            </w:pPr>
          </w:p>
          <w:p w:rsidR="006D2348" w:rsidRPr="00B25CAC" w:rsidRDefault="006D2348" w:rsidP="00397E10">
            <w:pPr>
              <w:rPr>
                <w:rFonts w:hAnsi="ＭＳ 明朝"/>
                <w:color w:val="FF0000"/>
              </w:rPr>
            </w:pPr>
          </w:p>
          <w:p w:rsidR="006D2348" w:rsidRPr="00B25CAC" w:rsidRDefault="006D2348" w:rsidP="00397E10">
            <w:pPr>
              <w:rPr>
                <w:rFonts w:hAnsi="ＭＳ 明朝"/>
                <w:color w:val="FF0000"/>
              </w:rPr>
            </w:pPr>
          </w:p>
          <w:p w:rsidR="006D2348" w:rsidRPr="00B25CAC" w:rsidRDefault="006D2348" w:rsidP="00397E10">
            <w:pPr>
              <w:rPr>
                <w:rFonts w:hAnsi="ＭＳ 明朝"/>
                <w:color w:val="FF0000"/>
              </w:rPr>
            </w:pPr>
          </w:p>
          <w:p w:rsidR="006D2348" w:rsidRPr="00B25CAC" w:rsidRDefault="006D2348" w:rsidP="00397E10">
            <w:pPr>
              <w:rPr>
                <w:rFonts w:hAnsi="ＭＳ 明朝"/>
                <w:color w:val="FF0000"/>
              </w:rPr>
            </w:pPr>
          </w:p>
          <w:p w:rsidR="006D2348" w:rsidRPr="00B25CAC" w:rsidRDefault="006D2348" w:rsidP="00397E10">
            <w:pPr>
              <w:rPr>
                <w:rFonts w:hAnsi="ＭＳ 明朝"/>
                <w:color w:val="FF0000"/>
              </w:rPr>
            </w:pPr>
          </w:p>
          <w:p w:rsidR="006D2348" w:rsidRDefault="006D2348" w:rsidP="00397E10">
            <w:pPr>
              <w:rPr>
                <w:rFonts w:hAnsi="ＭＳ 明朝"/>
                <w:color w:val="FF0000"/>
              </w:rPr>
            </w:pPr>
          </w:p>
          <w:p w:rsidR="006D2348" w:rsidRDefault="006D2348" w:rsidP="00397E10">
            <w:pPr>
              <w:rPr>
                <w:rFonts w:hAnsi="ＭＳ 明朝"/>
                <w:color w:val="FF0000"/>
              </w:rPr>
            </w:pPr>
          </w:p>
          <w:p w:rsidR="006D2348" w:rsidRDefault="006D2348" w:rsidP="00397E10">
            <w:pPr>
              <w:rPr>
                <w:rFonts w:hAnsi="ＭＳ 明朝"/>
                <w:color w:val="FF0000"/>
              </w:rPr>
            </w:pPr>
          </w:p>
          <w:p w:rsidR="006D2348" w:rsidRDefault="006D2348" w:rsidP="00397E10">
            <w:pPr>
              <w:rPr>
                <w:rFonts w:hAnsi="ＭＳ 明朝"/>
                <w:color w:val="FF0000"/>
              </w:rPr>
            </w:pPr>
          </w:p>
          <w:p w:rsidR="006D2348" w:rsidRDefault="006D2348" w:rsidP="00397E10">
            <w:pPr>
              <w:rPr>
                <w:rFonts w:hAnsi="ＭＳ 明朝"/>
                <w:color w:val="FF0000"/>
              </w:rPr>
            </w:pPr>
          </w:p>
          <w:p w:rsidR="006D2348" w:rsidRDefault="006D2348" w:rsidP="00397E10">
            <w:pPr>
              <w:rPr>
                <w:rFonts w:hAnsi="ＭＳ 明朝"/>
                <w:color w:val="FF0000"/>
              </w:rPr>
            </w:pPr>
          </w:p>
          <w:p w:rsidR="006D2348" w:rsidRDefault="006D2348" w:rsidP="00397E10">
            <w:pPr>
              <w:rPr>
                <w:rFonts w:hAnsi="ＭＳ 明朝"/>
                <w:color w:val="FF0000"/>
              </w:rPr>
            </w:pPr>
          </w:p>
          <w:p w:rsidR="006D2348" w:rsidRDefault="006D2348" w:rsidP="00397E10">
            <w:pPr>
              <w:rPr>
                <w:rFonts w:hAnsi="ＭＳ 明朝"/>
                <w:color w:val="FF0000"/>
              </w:rPr>
            </w:pPr>
          </w:p>
          <w:p w:rsidR="006D2348" w:rsidRDefault="006D2348" w:rsidP="00397E10">
            <w:pPr>
              <w:rPr>
                <w:rFonts w:hAnsi="ＭＳ 明朝"/>
                <w:color w:val="FF0000"/>
              </w:rPr>
            </w:pPr>
          </w:p>
          <w:p w:rsidR="006D2348" w:rsidRDefault="006D2348" w:rsidP="00397E10">
            <w:pPr>
              <w:rPr>
                <w:rFonts w:hAnsi="ＭＳ 明朝"/>
                <w:color w:val="FF0000"/>
              </w:rPr>
            </w:pPr>
          </w:p>
          <w:p w:rsidR="006D2348" w:rsidRDefault="006D2348" w:rsidP="00397E10">
            <w:pPr>
              <w:rPr>
                <w:rFonts w:hAnsi="ＭＳ 明朝"/>
                <w:color w:val="FF0000"/>
              </w:rPr>
            </w:pPr>
          </w:p>
          <w:p w:rsidR="006D2348" w:rsidRDefault="006D2348" w:rsidP="00397E10">
            <w:pPr>
              <w:rPr>
                <w:rFonts w:hAnsi="ＭＳ 明朝"/>
                <w:color w:val="FF0000"/>
              </w:rPr>
            </w:pPr>
          </w:p>
          <w:p w:rsidR="006D2348" w:rsidRDefault="006D2348" w:rsidP="00397E10">
            <w:pPr>
              <w:rPr>
                <w:rFonts w:hAnsi="ＭＳ 明朝"/>
                <w:color w:val="FF0000"/>
              </w:rPr>
            </w:pPr>
          </w:p>
          <w:p w:rsidR="006D2348" w:rsidRPr="00B25CAC" w:rsidRDefault="006D2348" w:rsidP="00397E10">
            <w:pPr>
              <w:rPr>
                <w:rFonts w:hAnsi="ＭＳ 明朝"/>
                <w:color w:val="FF0000"/>
              </w:rPr>
            </w:pPr>
          </w:p>
        </w:tc>
      </w:tr>
    </w:tbl>
    <w:p w:rsidR="006D2348" w:rsidRPr="0028759F" w:rsidRDefault="006D2348" w:rsidP="006D2348">
      <w:pPr>
        <w:widowControl/>
        <w:overflowPunct w:val="0"/>
        <w:topLinePunct/>
        <w:adjustRightInd w:val="0"/>
        <w:spacing w:line="280" w:lineRule="atLeast"/>
        <w:textAlignment w:val="baseline"/>
        <w:rPr>
          <w:rFonts w:hAnsi="ＭＳ 明朝"/>
          <w:color w:val="000000"/>
        </w:rPr>
      </w:pPr>
      <w:r>
        <w:rPr>
          <w:szCs w:val="21"/>
        </w:rPr>
        <w:br w:type="page"/>
      </w:r>
    </w:p>
    <w:p w:rsidR="006D2348" w:rsidRPr="0028759F" w:rsidRDefault="006D2348" w:rsidP="006D2348">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Pr>
          <w:rFonts w:hAnsi="ＭＳ 明朝" w:hint="eastAsia"/>
          <w:color w:val="000000"/>
        </w:rPr>
        <w:t>29-2</w:t>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１　事業計画に関する提案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sidRPr="0095536D">
              <w:rPr>
                <w:rFonts w:ascii="ＭＳ ゴシック" w:eastAsia="ＭＳ ゴシック" w:hAnsi="ＭＳ ゴシック" w:hint="eastAsia"/>
              </w:rPr>
              <w:t>(</w:t>
            </w:r>
            <w:r>
              <w:rPr>
                <w:rFonts w:ascii="ＭＳ ゴシック" w:eastAsia="ＭＳ ゴシック" w:hAnsi="ＭＳ ゴシック" w:hint="eastAsia"/>
              </w:rPr>
              <w:t>3</w:t>
            </w:r>
            <w:r w:rsidRPr="0095536D">
              <w:rPr>
                <w:rFonts w:ascii="ＭＳ ゴシック" w:eastAsia="ＭＳ ゴシック" w:hAnsi="ＭＳ ゴシック" w:hint="eastAsia"/>
              </w:rPr>
              <w:t>)　資金調達計画・収支計画</w:t>
            </w:r>
            <w:r>
              <w:rPr>
                <w:rFonts w:ascii="ＭＳ ゴシック" w:eastAsia="ＭＳ ゴシック" w:hAnsi="ＭＳ ゴシック" w:hint="eastAsia"/>
              </w:rPr>
              <w:t>（長期収支計画）</w:t>
            </w:r>
            <w:r w:rsidRPr="0095536D">
              <w:rPr>
                <w:rFonts w:ascii="ＭＳ ゴシック" w:eastAsia="ＭＳ ゴシック" w:hAnsi="ＭＳ ゴシック" w:hint="eastAsia"/>
              </w:rPr>
              <w:t>（</w:t>
            </w:r>
            <w:r w:rsidRPr="0095536D">
              <w:rPr>
                <w:rFonts w:ascii="ＭＳ ゴシック" w:eastAsia="ＭＳ ゴシック" w:hAnsi="ＭＳ ゴシック"/>
              </w:rPr>
              <w:t>A</w:t>
            </w:r>
            <w:r w:rsidRPr="0095536D">
              <w:rPr>
                <w:rFonts w:ascii="ＭＳ ゴシック" w:eastAsia="ＭＳ ゴシック" w:hAnsi="ＭＳ ゴシック" w:hint="eastAsia"/>
              </w:rPr>
              <w:t>3判（A4判に折込み）</w:t>
            </w:r>
            <w:r w:rsidRPr="0095536D">
              <w:rPr>
                <w:rFonts w:ascii="ＭＳ ゴシック" w:eastAsia="ＭＳ ゴシック" w:hAnsi="ＭＳ ゴシック"/>
              </w:rPr>
              <w:t xml:space="preserve"> </w:t>
            </w:r>
            <w:r w:rsidRPr="0095536D">
              <w:rPr>
                <w:rFonts w:ascii="ＭＳ ゴシック" w:eastAsia="ＭＳ ゴシック" w:hAnsi="ＭＳ ゴシック" w:hint="eastAsia"/>
              </w:rPr>
              <w:t>1枚以内）</w:t>
            </w:r>
          </w:p>
        </w:tc>
      </w:tr>
      <w:tr w:rsidR="006D2348" w:rsidRPr="005908D8" w:rsidTr="00397E10">
        <w:trPr>
          <w:trHeight w:val="11746"/>
          <w:jc w:val="center"/>
        </w:trPr>
        <w:tc>
          <w:tcPr>
            <w:tcW w:w="9787" w:type="dxa"/>
          </w:tcPr>
          <w:p w:rsidR="006D2348" w:rsidRPr="00230633" w:rsidRDefault="006D2348" w:rsidP="00397E10">
            <w:r>
              <w:rPr>
                <w:rFonts w:hint="eastAsia"/>
              </w:rPr>
              <w:t>◆</w:t>
            </w:r>
            <w:r w:rsidRPr="00230633">
              <w:rPr>
                <w:rFonts w:hint="eastAsia"/>
              </w:rPr>
              <w:t>事業期間中の資金調達計画表と収支計画表を作成してください。</w:t>
            </w:r>
          </w:p>
          <w:p w:rsidR="006D2348" w:rsidRDefault="006D2348" w:rsidP="00397E10"/>
          <w:p w:rsidR="006D2348" w:rsidRDefault="006D2348" w:rsidP="00397E10"/>
          <w:p w:rsidR="006D2348" w:rsidRDefault="006D2348" w:rsidP="00397E10"/>
          <w:p w:rsidR="006D2348" w:rsidRDefault="006D2348" w:rsidP="00397E10"/>
          <w:p w:rsidR="006D2348" w:rsidRPr="00145763"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145763" w:rsidRDefault="006D2348" w:rsidP="00397E10">
            <w:pPr>
              <w:jc w:val="center"/>
              <w:rPr>
                <w:bdr w:val="single" w:sz="4" w:space="0" w:color="auto"/>
              </w:rPr>
            </w:pPr>
            <w:r w:rsidRPr="00145763">
              <w:rPr>
                <w:rFonts w:hint="eastAsia"/>
                <w:bdr w:val="single" w:sz="4" w:space="0" w:color="auto"/>
              </w:rPr>
              <w:t>「様式集（Excel）</w:t>
            </w:r>
            <w:r>
              <w:rPr>
                <w:rFonts w:hint="eastAsia"/>
                <w:bdr w:val="single" w:sz="4" w:space="0" w:color="auto"/>
              </w:rPr>
              <w:t xml:space="preserve">　様式29-2</w:t>
            </w:r>
            <w:r w:rsidRPr="00145763">
              <w:rPr>
                <w:rFonts w:hint="eastAsia"/>
                <w:bdr w:val="single" w:sz="4" w:space="0" w:color="auto"/>
              </w:rPr>
              <w:t>」により作成してください。</w:t>
            </w:r>
            <w:r>
              <w:rPr>
                <w:rFonts w:hint="eastAsia"/>
                <w:bdr w:val="single" w:sz="4" w:space="0" w:color="auto"/>
              </w:rPr>
              <w:t xml:space="preserve"> </w:t>
            </w:r>
          </w:p>
          <w:p w:rsidR="006D2348" w:rsidRPr="00B3206A"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137CC4" w:rsidRDefault="006D2348" w:rsidP="00397E10"/>
        </w:tc>
      </w:tr>
    </w:tbl>
    <w:p w:rsidR="006D2348" w:rsidRPr="0028759F" w:rsidRDefault="006D2348" w:rsidP="006D2348">
      <w:pPr>
        <w:widowControl/>
        <w:overflowPunct w:val="0"/>
        <w:topLinePunct/>
        <w:adjustRightInd w:val="0"/>
        <w:spacing w:line="280" w:lineRule="atLeast"/>
        <w:textAlignment w:val="baseline"/>
        <w:rPr>
          <w:rFonts w:hAnsi="ＭＳ 明朝"/>
          <w:color w:val="000000"/>
        </w:rPr>
      </w:pPr>
      <w:r>
        <w:br w:type="page"/>
      </w:r>
      <w:r w:rsidRPr="0028759F">
        <w:rPr>
          <w:rFonts w:hAnsi="ＭＳ 明朝" w:hint="eastAsia"/>
          <w:color w:val="000000"/>
        </w:rPr>
        <w:lastRenderedPageBreak/>
        <w:t>（様式</w:t>
      </w:r>
      <w:r>
        <w:rPr>
          <w:rFonts w:hAnsi="ＭＳ 明朝" w:hint="eastAsia"/>
          <w:color w:val="000000"/>
        </w:rPr>
        <w:t>29-3</w:t>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１　事業計画に関する提案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(3</w:t>
            </w:r>
            <w:r w:rsidRPr="0095536D">
              <w:rPr>
                <w:rFonts w:ascii="ＭＳ ゴシック" w:eastAsia="ＭＳ ゴシック" w:hAnsi="ＭＳ ゴシック" w:hint="eastAsia"/>
              </w:rPr>
              <w:t>)　資金調達計画・収支計画（</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sidRPr="0095536D">
              <w:rPr>
                <w:rFonts w:ascii="ＭＳ ゴシック" w:eastAsia="ＭＳ ゴシック" w:hAnsi="ＭＳ ゴシック" w:hint="eastAsia"/>
              </w:rPr>
              <w:t>1枚以内）</w:t>
            </w:r>
          </w:p>
        </w:tc>
      </w:tr>
      <w:tr w:rsidR="006D2348" w:rsidRPr="005908D8" w:rsidTr="00397E10">
        <w:trPr>
          <w:trHeight w:val="11604"/>
          <w:jc w:val="center"/>
        </w:trPr>
        <w:tc>
          <w:tcPr>
            <w:tcW w:w="9787" w:type="dxa"/>
          </w:tcPr>
          <w:p w:rsidR="006D2348" w:rsidRPr="0095536D" w:rsidRDefault="006D2348" w:rsidP="00397E10">
            <w:r w:rsidRPr="0095536D">
              <w:rPr>
                <w:rFonts w:hint="eastAsia"/>
              </w:rPr>
              <w:t>◆収支計画の妥当性・安全性について記載してください。</w:t>
            </w:r>
          </w:p>
          <w:p w:rsidR="006D2348" w:rsidRPr="0095536D" w:rsidRDefault="006D2348" w:rsidP="00397E10">
            <w:r w:rsidRPr="0095536D">
              <w:rPr>
                <w:rFonts w:hint="eastAsia"/>
              </w:rPr>
              <w:t>◆想定される資金不足の状況とその対応策について記載してください。</w:t>
            </w:r>
          </w:p>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137CC4" w:rsidRDefault="006D2348" w:rsidP="00397E10"/>
        </w:tc>
      </w:tr>
    </w:tbl>
    <w:p w:rsidR="006D2348" w:rsidRPr="0028759F" w:rsidRDefault="006D2348" w:rsidP="006D2348">
      <w:pPr>
        <w:widowControl/>
        <w:overflowPunct w:val="0"/>
        <w:topLinePunct/>
        <w:adjustRightInd w:val="0"/>
        <w:spacing w:line="280" w:lineRule="atLeast"/>
        <w:textAlignment w:val="baseline"/>
        <w:rPr>
          <w:rFonts w:hAnsi="ＭＳ 明朝"/>
          <w:color w:val="000000"/>
        </w:rPr>
      </w:pPr>
      <w:r>
        <w:rPr>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１　事業計画に関する提案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(4</w:t>
            </w:r>
            <w:r w:rsidRPr="0095536D">
              <w:rPr>
                <w:rFonts w:ascii="ＭＳ ゴシック" w:eastAsia="ＭＳ ゴシック" w:hAnsi="ＭＳ ゴシック" w:hint="eastAsia"/>
              </w:rPr>
              <w:t>)　リスク管理（</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1</w:t>
            </w:r>
            <w:r w:rsidRPr="0095536D">
              <w:rPr>
                <w:rFonts w:ascii="ＭＳ ゴシック" w:eastAsia="ＭＳ ゴシック" w:hAnsi="ＭＳ ゴシック" w:hint="eastAsia"/>
              </w:rPr>
              <w:t>枚以内）</w:t>
            </w:r>
          </w:p>
        </w:tc>
      </w:tr>
      <w:tr w:rsidR="006D2348" w:rsidRPr="005908D8" w:rsidTr="00397E10">
        <w:trPr>
          <w:trHeight w:val="12313"/>
          <w:jc w:val="center"/>
        </w:trPr>
        <w:tc>
          <w:tcPr>
            <w:tcW w:w="9787" w:type="dxa"/>
          </w:tcPr>
          <w:p w:rsidR="006D2348" w:rsidRPr="0095536D" w:rsidRDefault="006D2348" w:rsidP="00397E10">
            <w:r w:rsidRPr="0095536D">
              <w:rPr>
                <w:rFonts w:hint="eastAsia"/>
              </w:rPr>
              <w:t>◆事業の継続に影響を与えることが想定されるリスクとそのリスクマネジメント策について以下の内容を含め記載してください。</w:t>
            </w:r>
          </w:p>
          <w:p w:rsidR="006D2348" w:rsidRPr="0095536D" w:rsidRDefault="006D2348" w:rsidP="00397E10">
            <w:r w:rsidRPr="0095536D">
              <w:rPr>
                <w:rFonts w:hint="eastAsia"/>
              </w:rPr>
              <w:t>①附帯施設整備運営と本事業とのリスク分離の考え方</w:t>
            </w:r>
          </w:p>
          <w:p w:rsidR="006D2348" w:rsidRPr="0095536D" w:rsidRDefault="006D2348" w:rsidP="00397E10">
            <w:r w:rsidRPr="0095536D">
              <w:rPr>
                <w:rFonts w:hint="eastAsia"/>
              </w:rPr>
              <w:t>②市</w:t>
            </w:r>
            <w:r>
              <w:rPr>
                <w:rFonts w:hint="eastAsia"/>
              </w:rPr>
              <w:t>が</w:t>
            </w:r>
            <w:r w:rsidRPr="0095536D">
              <w:rPr>
                <w:rFonts w:hint="eastAsia"/>
              </w:rPr>
              <w:t>負担することを想定しているリスクのうち事業者に移転可能なリスク及び移転の考え方</w:t>
            </w:r>
          </w:p>
          <w:p w:rsidR="006D2348" w:rsidRPr="0095536D" w:rsidRDefault="006D2348" w:rsidP="00397E10">
            <w:r w:rsidRPr="0095536D">
              <w:rPr>
                <w:rFonts w:hint="eastAsia"/>
              </w:rPr>
              <w:t>③付保を予定している保険及びその内容（一覧表形式で記入すること）</w:t>
            </w:r>
          </w:p>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tc>
      </w:tr>
    </w:tbl>
    <w:p w:rsidR="006D2348" w:rsidRDefault="006D2348" w:rsidP="006D2348">
      <w:pPr>
        <w:rPr>
          <w:rFonts w:ascii="Century"/>
          <w:kern w:val="0"/>
        </w:rPr>
      </w:pPr>
      <w:r>
        <w:br w:type="page"/>
      </w:r>
    </w:p>
    <w:p w:rsidR="006D2348" w:rsidRPr="0028759F" w:rsidRDefault="006D2348" w:rsidP="006D2348">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Pr>
          <w:rFonts w:hAnsi="ＭＳ 明朝" w:hint="eastAsia"/>
          <w:color w:val="000000"/>
        </w:rPr>
        <w:t>-1</w:t>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0B501F">
        <w:trPr>
          <w:trHeight w:val="357"/>
          <w:jc w:val="center"/>
        </w:trPr>
        <w:tc>
          <w:tcPr>
            <w:tcW w:w="9787" w:type="dxa"/>
            <w:shd w:val="clear" w:color="auto" w:fill="E0E0E0"/>
            <w:vAlign w:val="center"/>
          </w:tcPr>
          <w:p w:rsidR="006D2348" w:rsidRPr="0095536D" w:rsidRDefault="006D2348" w:rsidP="000B501F">
            <w:pPr>
              <w:jc w:val="center"/>
              <w:rPr>
                <w:rFonts w:ascii="ＭＳ ゴシック" w:eastAsia="ＭＳ ゴシック" w:hAnsi="ＭＳ ゴシック"/>
              </w:rPr>
            </w:pPr>
            <w:r w:rsidRPr="0095536D">
              <w:rPr>
                <w:rFonts w:ascii="ＭＳ ゴシック" w:eastAsia="ＭＳ ゴシック" w:hAnsi="ＭＳ ゴシック" w:hint="eastAsia"/>
              </w:rPr>
              <w:t>１　事業計画に関する提案</w:t>
            </w:r>
          </w:p>
        </w:tc>
      </w:tr>
      <w:tr w:rsidR="006D2348" w:rsidRPr="0095536D" w:rsidTr="000B501F">
        <w:trPr>
          <w:trHeight w:val="358"/>
          <w:jc w:val="center"/>
        </w:trPr>
        <w:tc>
          <w:tcPr>
            <w:tcW w:w="9787" w:type="dxa"/>
            <w:shd w:val="clear" w:color="000000" w:fill="FFFFFF"/>
            <w:vAlign w:val="center"/>
          </w:tcPr>
          <w:p w:rsidR="006D2348" w:rsidRPr="0095536D" w:rsidRDefault="006D2348" w:rsidP="000B501F">
            <w:pPr>
              <w:rPr>
                <w:rFonts w:ascii="ＭＳ ゴシック" w:eastAsia="ＭＳ ゴシック" w:hAnsi="ＭＳ ゴシック"/>
              </w:rPr>
            </w:pPr>
            <w:r>
              <w:rPr>
                <w:rFonts w:ascii="ＭＳ ゴシック" w:eastAsia="ＭＳ ゴシック" w:hAnsi="ＭＳ ゴシック" w:hint="eastAsia"/>
              </w:rPr>
              <w:t>(5</w:t>
            </w:r>
            <w:r w:rsidRPr="0095536D">
              <w:rPr>
                <w:rFonts w:ascii="ＭＳ ゴシック" w:eastAsia="ＭＳ ゴシック" w:hAnsi="ＭＳ ゴシック" w:hint="eastAsia"/>
              </w:rPr>
              <w:t>)　地域への貢献（</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枚数適宜</w:t>
            </w:r>
            <w:r w:rsidRPr="0095536D">
              <w:rPr>
                <w:rFonts w:ascii="ＭＳ ゴシック" w:eastAsia="ＭＳ ゴシック" w:hAnsi="ＭＳ ゴシック" w:hint="eastAsia"/>
              </w:rPr>
              <w:t>）</w:t>
            </w:r>
          </w:p>
        </w:tc>
      </w:tr>
      <w:tr w:rsidR="006D2348" w:rsidRPr="005908D8" w:rsidTr="000B501F">
        <w:trPr>
          <w:trHeight w:val="12952"/>
          <w:jc w:val="center"/>
        </w:trPr>
        <w:tc>
          <w:tcPr>
            <w:tcW w:w="9787" w:type="dxa"/>
          </w:tcPr>
          <w:p w:rsidR="006D2348" w:rsidRDefault="006D2348" w:rsidP="000B501F">
            <w:r>
              <w:rPr>
                <w:rFonts w:hint="eastAsia"/>
              </w:rPr>
              <w:t>◆</w:t>
            </w:r>
            <w:r w:rsidRPr="002E2139">
              <w:rPr>
                <w:rFonts w:hint="eastAsia"/>
              </w:rPr>
              <w:t>地元企業へ発注する内容及び金額を、発注する企業ごとに記載してください。</w:t>
            </w:r>
          </w:p>
          <w:p w:rsidR="006D2348" w:rsidRDefault="006D2348" w:rsidP="000B501F"/>
          <w:p w:rsidR="006D2348" w:rsidRDefault="006D2348" w:rsidP="000B501F"/>
          <w:p w:rsidR="006D2348" w:rsidRDefault="006D2348" w:rsidP="000B501F"/>
          <w:p w:rsidR="006D2348" w:rsidRPr="00145763" w:rsidRDefault="006D2348" w:rsidP="000B501F"/>
          <w:p w:rsidR="006D2348" w:rsidRDefault="006D2348" w:rsidP="000B501F"/>
          <w:p w:rsidR="006D2348" w:rsidRDefault="006D2348" w:rsidP="000B501F"/>
          <w:p w:rsidR="006D2348" w:rsidRDefault="006D2348" w:rsidP="000B501F"/>
          <w:p w:rsidR="006D2348" w:rsidRDefault="006D2348" w:rsidP="000B501F"/>
          <w:p w:rsidR="006D2348" w:rsidRDefault="006D2348" w:rsidP="000B501F"/>
          <w:p w:rsidR="006D2348" w:rsidRDefault="006D2348" w:rsidP="000B501F"/>
          <w:p w:rsidR="006D2348" w:rsidRDefault="006D2348" w:rsidP="000B501F"/>
          <w:p w:rsidR="006D2348" w:rsidRDefault="006D2348" w:rsidP="000B501F"/>
          <w:p w:rsidR="006D2348" w:rsidRDefault="006D2348" w:rsidP="000B501F"/>
          <w:p w:rsidR="006D2348" w:rsidRPr="00145763" w:rsidRDefault="006D2348" w:rsidP="000B501F">
            <w:pPr>
              <w:jc w:val="center"/>
              <w:rPr>
                <w:bdr w:val="single" w:sz="4" w:space="0" w:color="auto"/>
              </w:rPr>
            </w:pPr>
            <w:r w:rsidRPr="00145763">
              <w:rPr>
                <w:rFonts w:hint="eastAsia"/>
                <w:bdr w:val="single" w:sz="4" w:space="0" w:color="auto"/>
              </w:rPr>
              <w:t>「様式集（Excel）</w:t>
            </w:r>
            <w:r>
              <w:rPr>
                <w:rFonts w:hint="eastAsia"/>
                <w:bdr w:val="single" w:sz="4" w:space="0" w:color="auto"/>
              </w:rPr>
              <w:t xml:space="preserve">　様式31-1</w:t>
            </w:r>
            <w:r w:rsidRPr="00145763">
              <w:rPr>
                <w:rFonts w:hint="eastAsia"/>
                <w:bdr w:val="single" w:sz="4" w:space="0" w:color="auto"/>
              </w:rPr>
              <w:t>」により作成してください。</w:t>
            </w:r>
          </w:p>
          <w:p w:rsidR="006D2348" w:rsidRPr="002E2139" w:rsidRDefault="006D2348" w:rsidP="000B501F"/>
          <w:p w:rsidR="006D2348" w:rsidRDefault="006D2348" w:rsidP="000B501F">
            <w:pPr>
              <w:rPr>
                <w:rFonts w:hAnsi="ＭＳ 明朝"/>
                <w:bCs/>
              </w:rPr>
            </w:pPr>
          </w:p>
          <w:p w:rsidR="006D2348" w:rsidRDefault="006D2348" w:rsidP="000B501F">
            <w:pPr>
              <w:rPr>
                <w:rFonts w:hAnsi="ＭＳ 明朝"/>
                <w:bCs/>
              </w:rPr>
            </w:pPr>
          </w:p>
          <w:p w:rsidR="006D2348" w:rsidRDefault="006D2348" w:rsidP="000B501F">
            <w:pPr>
              <w:rPr>
                <w:rFonts w:hAnsi="ＭＳ 明朝"/>
                <w:bCs/>
              </w:rPr>
            </w:pPr>
          </w:p>
          <w:p w:rsidR="006D2348" w:rsidRDefault="006D2348" w:rsidP="000B501F">
            <w:pPr>
              <w:rPr>
                <w:rFonts w:hAnsi="ＭＳ 明朝"/>
                <w:bCs/>
              </w:rPr>
            </w:pPr>
          </w:p>
          <w:p w:rsidR="006D2348" w:rsidRDefault="006D2348" w:rsidP="000B501F">
            <w:pPr>
              <w:rPr>
                <w:rFonts w:hAnsi="ＭＳ 明朝"/>
                <w:bCs/>
              </w:rPr>
            </w:pPr>
          </w:p>
          <w:p w:rsidR="006D2348" w:rsidRDefault="006D2348" w:rsidP="000B501F">
            <w:pPr>
              <w:rPr>
                <w:rFonts w:hAnsi="ＭＳ 明朝"/>
                <w:bCs/>
              </w:rPr>
            </w:pPr>
          </w:p>
          <w:p w:rsidR="006D2348" w:rsidRDefault="006D2348" w:rsidP="000B501F">
            <w:pPr>
              <w:rPr>
                <w:rFonts w:hAnsi="ＭＳ 明朝"/>
                <w:bCs/>
              </w:rPr>
            </w:pPr>
          </w:p>
          <w:p w:rsidR="006D2348" w:rsidRDefault="006D2348" w:rsidP="000B501F">
            <w:pPr>
              <w:rPr>
                <w:rFonts w:hAnsi="ＭＳ 明朝"/>
                <w:bCs/>
              </w:rPr>
            </w:pPr>
          </w:p>
          <w:p w:rsidR="006D2348" w:rsidRDefault="006D2348" w:rsidP="000B501F">
            <w:pPr>
              <w:rPr>
                <w:rFonts w:hAnsi="ＭＳ 明朝"/>
                <w:bCs/>
              </w:rPr>
            </w:pPr>
          </w:p>
          <w:p w:rsidR="006D2348" w:rsidRDefault="006D2348" w:rsidP="000B501F">
            <w:pPr>
              <w:rPr>
                <w:rFonts w:hAnsi="ＭＳ 明朝"/>
                <w:bCs/>
              </w:rPr>
            </w:pPr>
          </w:p>
          <w:p w:rsidR="006D2348" w:rsidRDefault="006D2348" w:rsidP="000B501F">
            <w:pPr>
              <w:rPr>
                <w:rFonts w:hAnsi="ＭＳ 明朝"/>
                <w:bCs/>
              </w:rPr>
            </w:pPr>
          </w:p>
          <w:p w:rsidR="006D2348" w:rsidRDefault="006D2348" w:rsidP="000B501F">
            <w:pPr>
              <w:rPr>
                <w:rFonts w:hAnsi="ＭＳ 明朝"/>
                <w:bCs/>
              </w:rPr>
            </w:pPr>
          </w:p>
          <w:p w:rsidR="006D2348" w:rsidRDefault="006D2348" w:rsidP="000B501F">
            <w:pPr>
              <w:rPr>
                <w:rFonts w:hAnsi="ＭＳ 明朝"/>
                <w:bCs/>
              </w:rPr>
            </w:pPr>
          </w:p>
          <w:p w:rsidR="006D2348" w:rsidRDefault="006D2348" w:rsidP="000B501F">
            <w:pPr>
              <w:rPr>
                <w:rFonts w:hAnsi="ＭＳ 明朝"/>
                <w:bCs/>
              </w:rPr>
            </w:pPr>
          </w:p>
          <w:p w:rsidR="006D2348" w:rsidRDefault="006D2348" w:rsidP="000B501F">
            <w:pPr>
              <w:rPr>
                <w:rFonts w:hAnsi="ＭＳ 明朝"/>
                <w:bCs/>
              </w:rPr>
            </w:pPr>
          </w:p>
          <w:p w:rsidR="006D2348" w:rsidRDefault="006D2348" w:rsidP="000B501F">
            <w:pPr>
              <w:rPr>
                <w:rFonts w:hAnsi="ＭＳ 明朝"/>
                <w:bCs/>
              </w:rPr>
            </w:pPr>
          </w:p>
          <w:p w:rsidR="006D2348" w:rsidRDefault="006D2348" w:rsidP="000B501F">
            <w:pPr>
              <w:rPr>
                <w:rFonts w:hAnsi="ＭＳ 明朝"/>
                <w:bCs/>
              </w:rPr>
            </w:pPr>
          </w:p>
          <w:p w:rsidR="006D2348" w:rsidRDefault="006D2348" w:rsidP="000B501F">
            <w:pPr>
              <w:rPr>
                <w:rFonts w:hAnsi="ＭＳ 明朝"/>
                <w:bCs/>
              </w:rPr>
            </w:pPr>
          </w:p>
          <w:p w:rsidR="006D2348" w:rsidRDefault="006D2348" w:rsidP="000B501F">
            <w:pPr>
              <w:rPr>
                <w:rFonts w:hAnsi="ＭＳ 明朝"/>
                <w:bCs/>
              </w:rPr>
            </w:pPr>
          </w:p>
          <w:p w:rsidR="006D2348" w:rsidRDefault="006D2348" w:rsidP="000B501F">
            <w:pPr>
              <w:rPr>
                <w:rFonts w:hAnsi="ＭＳ 明朝"/>
                <w:bCs/>
              </w:rPr>
            </w:pPr>
          </w:p>
          <w:p w:rsidR="006D2348" w:rsidRDefault="006D2348" w:rsidP="000B501F">
            <w:pPr>
              <w:rPr>
                <w:rFonts w:hAnsi="ＭＳ 明朝"/>
                <w:bCs/>
              </w:rPr>
            </w:pPr>
          </w:p>
          <w:p w:rsidR="006D2348" w:rsidRPr="00DB0DCB" w:rsidRDefault="006D2348" w:rsidP="000B501F">
            <w:pPr>
              <w:rPr>
                <w:rFonts w:hAnsi="ＭＳ 明朝"/>
                <w:bCs/>
              </w:rPr>
            </w:pPr>
          </w:p>
        </w:tc>
      </w:tr>
    </w:tbl>
    <w:p w:rsidR="008E21AE" w:rsidRDefault="008E21AE" w:rsidP="008E21AE">
      <w:r>
        <w:rPr>
          <w:rFonts w:hint="eastAsia"/>
        </w:rPr>
        <w:lastRenderedPageBreak/>
        <w:t>（様式31-1　別添）</w:t>
      </w:r>
    </w:p>
    <w:p w:rsidR="008E21AE" w:rsidRDefault="008E21AE" w:rsidP="008E21AE"/>
    <w:p w:rsidR="008E21AE" w:rsidRDefault="008E21AE" w:rsidP="008E21AE">
      <w:pPr>
        <w:jc w:val="right"/>
      </w:pPr>
      <w:r>
        <w:rPr>
          <w:rFonts w:hint="eastAsia"/>
        </w:rPr>
        <w:t>平成27年　月　日</w:t>
      </w:r>
    </w:p>
    <w:p w:rsidR="008E21AE" w:rsidRDefault="008E21AE" w:rsidP="008E21AE"/>
    <w:p w:rsidR="008E21AE" w:rsidRPr="00811B64" w:rsidRDefault="008E21AE" w:rsidP="008E21AE">
      <w:pPr>
        <w:jc w:val="center"/>
        <w:rPr>
          <w:sz w:val="28"/>
        </w:rPr>
      </w:pPr>
      <w:r w:rsidRPr="00811B64">
        <w:rPr>
          <w:rFonts w:hint="eastAsia"/>
          <w:sz w:val="28"/>
        </w:rPr>
        <w:t>川西市低炭素型複合施設整備に伴うPFI事業</w:t>
      </w:r>
    </w:p>
    <w:p w:rsidR="008E21AE" w:rsidRPr="00811B64" w:rsidRDefault="008E21AE" w:rsidP="008E21AE">
      <w:pPr>
        <w:jc w:val="center"/>
        <w:rPr>
          <w:sz w:val="28"/>
        </w:rPr>
      </w:pPr>
      <w:r w:rsidRPr="00811B64">
        <w:rPr>
          <w:rFonts w:hint="eastAsia"/>
          <w:sz w:val="28"/>
        </w:rPr>
        <w:t>関心表明書</w:t>
      </w:r>
    </w:p>
    <w:p w:rsidR="008E21AE" w:rsidRDefault="008E21AE" w:rsidP="008E21AE"/>
    <w:p w:rsidR="008E21AE" w:rsidRDefault="008E21AE" w:rsidP="008E21AE">
      <w:r>
        <w:rPr>
          <w:rFonts w:hint="eastAsia"/>
        </w:rPr>
        <w:t>（あて先）【入札参加グループ名】</w:t>
      </w:r>
    </w:p>
    <w:p w:rsidR="008E21AE" w:rsidRDefault="008E21AE" w:rsidP="008E21AE"/>
    <w:p w:rsidR="008E21AE" w:rsidRDefault="008E21AE" w:rsidP="008E21AE">
      <w:pPr>
        <w:ind w:firstLineChars="114" w:firstLine="239"/>
        <w:rPr>
          <w:rFonts w:hAnsi="ＭＳ 明朝"/>
          <w:color w:val="000000"/>
          <w:kern w:val="0"/>
        </w:rPr>
      </w:pPr>
    </w:p>
    <w:p w:rsidR="008E21AE" w:rsidRPr="0028759F" w:rsidRDefault="008E21AE" w:rsidP="008E21AE">
      <w:pPr>
        <w:tabs>
          <w:tab w:val="left" w:pos="4560"/>
          <w:tab w:val="left" w:pos="4680"/>
          <w:tab w:val="left" w:pos="9240"/>
        </w:tabs>
        <w:rPr>
          <w:rFonts w:hAnsi="ＭＳ 明朝"/>
          <w:color w:val="000000"/>
        </w:rPr>
      </w:pPr>
      <w:r w:rsidRPr="0028759F">
        <w:rPr>
          <w:rFonts w:hAnsi="ＭＳ 明朝" w:hint="eastAsia"/>
          <w:color w:val="000000"/>
        </w:rPr>
        <w:tab/>
      </w:r>
      <w:r w:rsidRPr="008E21AE">
        <w:rPr>
          <w:rFonts w:hAnsi="ＭＳ 明朝" w:hint="eastAsia"/>
          <w:color w:val="000000"/>
          <w:spacing w:val="210"/>
          <w:kern w:val="0"/>
          <w:fitText w:val="1470" w:id="851215360"/>
        </w:rPr>
        <w:t>所在</w:t>
      </w:r>
      <w:r w:rsidRPr="008E21AE">
        <w:rPr>
          <w:rFonts w:hAnsi="ＭＳ 明朝" w:hint="eastAsia"/>
          <w:color w:val="000000"/>
          <w:kern w:val="0"/>
          <w:fitText w:val="1470" w:id="851215360"/>
        </w:rPr>
        <w:t>地</w:t>
      </w:r>
      <w:r>
        <w:rPr>
          <w:rFonts w:hAnsi="ＭＳ 明朝" w:hint="eastAsia"/>
          <w:color w:val="000000"/>
          <w:kern w:val="0"/>
        </w:rPr>
        <w:t xml:space="preserve">　</w:t>
      </w:r>
    </w:p>
    <w:p w:rsidR="008E21AE" w:rsidRPr="0028759F" w:rsidRDefault="008E21AE" w:rsidP="008E21AE">
      <w:pPr>
        <w:tabs>
          <w:tab w:val="left" w:pos="4560"/>
          <w:tab w:val="left" w:pos="4680"/>
          <w:tab w:val="left" w:pos="9240"/>
        </w:tabs>
        <w:rPr>
          <w:rFonts w:hAnsi="ＭＳ 明朝"/>
          <w:color w:val="000000"/>
        </w:rPr>
      </w:pPr>
      <w:r w:rsidRPr="0028759F">
        <w:rPr>
          <w:rFonts w:hAnsi="ＭＳ 明朝" w:hint="eastAsia"/>
          <w:color w:val="000000"/>
        </w:rPr>
        <w:tab/>
      </w:r>
      <w:r w:rsidRPr="008E21AE">
        <w:rPr>
          <w:rFonts w:hAnsi="ＭＳ 明朝" w:hint="eastAsia"/>
          <w:color w:val="000000"/>
          <w:kern w:val="0"/>
          <w:fitText w:val="1470" w:id="851215361"/>
        </w:rPr>
        <w:t>商号または名称</w:t>
      </w:r>
      <w:r>
        <w:rPr>
          <w:rFonts w:hAnsi="ＭＳ 明朝" w:hint="eastAsia"/>
          <w:color w:val="000000"/>
          <w:kern w:val="0"/>
        </w:rPr>
        <w:t xml:space="preserve">　</w:t>
      </w:r>
    </w:p>
    <w:p w:rsidR="008E21AE" w:rsidRPr="0028759F" w:rsidRDefault="008E21AE" w:rsidP="008E21AE">
      <w:pPr>
        <w:tabs>
          <w:tab w:val="left" w:pos="4560"/>
          <w:tab w:val="left" w:pos="4680"/>
          <w:tab w:val="left" w:pos="9240"/>
        </w:tabs>
        <w:rPr>
          <w:rFonts w:hAnsi="ＭＳ 明朝"/>
          <w:color w:val="000000"/>
        </w:rPr>
      </w:pPr>
      <w:r w:rsidRPr="0028759F">
        <w:rPr>
          <w:rFonts w:hAnsi="ＭＳ 明朝" w:hint="eastAsia"/>
          <w:color w:val="000000"/>
        </w:rPr>
        <w:tab/>
      </w:r>
      <w:r w:rsidRPr="008E21AE">
        <w:rPr>
          <w:rFonts w:hAnsi="ＭＳ 明朝" w:hint="eastAsia"/>
          <w:color w:val="000000"/>
          <w:spacing w:val="15"/>
          <w:kern w:val="0"/>
          <w:fitText w:val="1470" w:id="851215362"/>
        </w:rPr>
        <w:t>代表者職氏</w:t>
      </w:r>
      <w:r w:rsidRPr="008E21AE">
        <w:rPr>
          <w:rFonts w:hAnsi="ＭＳ 明朝" w:hint="eastAsia"/>
          <w:color w:val="000000"/>
          <w:spacing w:val="30"/>
          <w:kern w:val="0"/>
          <w:fitText w:val="1470" w:id="851215362"/>
        </w:rPr>
        <w:t>名</w:t>
      </w:r>
      <w:r>
        <w:rPr>
          <w:rFonts w:hAnsi="ＭＳ 明朝" w:hint="eastAsia"/>
          <w:color w:val="000000"/>
        </w:rPr>
        <w:t xml:space="preserve">　　　　　　　　　　</w:t>
      </w:r>
      <w:r w:rsidRPr="0028759F">
        <w:rPr>
          <w:rFonts w:hAnsi="ＭＳ 明朝" w:hint="eastAsia"/>
          <w:color w:val="000000"/>
        </w:rPr>
        <w:t>印</w:t>
      </w:r>
    </w:p>
    <w:p w:rsidR="008E21AE" w:rsidRDefault="008E21AE" w:rsidP="008E21AE"/>
    <w:p w:rsidR="008E21AE" w:rsidRDefault="008E21AE" w:rsidP="008E21AE"/>
    <w:p w:rsidR="008E21AE" w:rsidRDefault="008E21AE" w:rsidP="008E21AE"/>
    <w:p w:rsidR="008E21AE" w:rsidRDefault="008E21AE" w:rsidP="008E21AE">
      <w:pPr>
        <w:ind w:firstLineChars="100" w:firstLine="210"/>
      </w:pPr>
      <w:r>
        <w:rPr>
          <w:rFonts w:hint="eastAsia"/>
        </w:rPr>
        <w:t>当社は、「川西市低炭素型複合施設整備に伴うPFI事業」について、貴グループが提案する事業方針に、関心があることを表明します。</w:t>
      </w:r>
    </w:p>
    <w:p w:rsidR="008E21AE" w:rsidRDefault="008E21AE" w:rsidP="008E21AE">
      <w:pPr>
        <w:ind w:firstLineChars="100" w:firstLine="210"/>
      </w:pPr>
      <w:r>
        <w:rPr>
          <w:rFonts w:hint="eastAsia"/>
        </w:rPr>
        <w:t>貴グループが当該事業を落札し、事業者となった場合は、事業が円滑に推進されるよう、【設計・建設・維持管理・運営・その他（その他の場合は具体的な業務の内容）のいずれか】業務の実施にあたり協力いたします。</w:t>
      </w:r>
    </w:p>
    <w:p w:rsidR="008E21AE" w:rsidRDefault="008E21AE" w:rsidP="008E21AE"/>
    <w:p w:rsidR="008E21AE" w:rsidRDefault="008E21AE" w:rsidP="008E21AE"/>
    <w:p w:rsidR="008E21AE" w:rsidRDefault="008E21AE" w:rsidP="008E21AE"/>
    <w:p w:rsidR="008E21AE" w:rsidRDefault="008E21AE" w:rsidP="008E21AE"/>
    <w:p w:rsidR="008E21AE" w:rsidRDefault="008E21AE" w:rsidP="008E21AE"/>
    <w:p w:rsidR="008E21AE" w:rsidRDefault="008E21AE" w:rsidP="008E21AE"/>
    <w:p w:rsidR="008E21AE" w:rsidRDefault="008E21AE" w:rsidP="008E21AE"/>
    <w:p w:rsidR="008E21AE" w:rsidRDefault="008E21AE" w:rsidP="008E21AE"/>
    <w:p w:rsidR="008E21AE" w:rsidRDefault="008E21AE" w:rsidP="008E21AE"/>
    <w:p w:rsidR="008E21AE" w:rsidRDefault="008E21AE" w:rsidP="008E21AE"/>
    <w:p w:rsidR="008E21AE" w:rsidRDefault="008E21AE" w:rsidP="008E21AE"/>
    <w:p w:rsidR="008E21AE" w:rsidRDefault="008E21AE" w:rsidP="008E21AE"/>
    <w:p w:rsidR="008E21AE" w:rsidRDefault="008E21AE" w:rsidP="008E21AE"/>
    <w:p w:rsidR="008E21AE" w:rsidRDefault="008E21AE" w:rsidP="008E21AE"/>
    <w:p w:rsidR="008E21AE" w:rsidRDefault="008E21AE" w:rsidP="008E21AE"/>
    <w:p w:rsidR="008E21AE" w:rsidRDefault="008E21AE" w:rsidP="008E21AE"/>
    <w:p w:rsidR="008E21AE" w:rsidRPr="001F290B" w:rsidRDefault="008E21AE" w:rsidP="008E21AE">
      <w:pPr>
        <w:ind w:left="180" w:hangingChars="100" w:hanging="180"/>
        <w:rPr>
          <w:sz w:val="18"/>
        </w:rPr>
      </w:pPr>
      <w:r w:rsidRPr="001F290B">
        <w:rPr>
          <w:rFonts w:hint="eastAsia"/>
          <w:sz w:val="18"/>
        </w:rPr>
        <w:t>※　本様式</w:t>
      </w:r>
      <w:r>
        <w:rPr>
          <w:rFonts w:hint="eastAsia"/>
          <w:sz w:val="18"/>
        </w:rPr>
        <w:t>の提出にあたっては、様式31-1の※に記載の注意事項を確認してください</w:t>
      </w:r>
      <w:r w:rsidRPr="001F290B">
        <w:rPr>
          <w:rFonts w:hint="eastAsia"/>
          <w:sz w:val="18"/>
        </w:rPr>
        <w:t>。</w:t>
      </w:r>
    </w:p>
    <w:p w:rsidR="006D2348" w:rsidRPr="0028759F" w:rsidRDefault="006D2348" w:rsidP="006D2348">
      <w:pPr>
        <w:widowControl/>
        <w:overflowPunct w:val="0"/>
        <w:topLinePunct/>
        <w:adjustRightInd w:val="0"/>
        <w:spacing w:line="280" w:lineRule="atLeast"/>
        <w:textAlignment w:val="baseline"/>
        <w:rPr>
          <w:rFonts w:hAnsi="ＭＳ 明朝"/>
          <w:color w:val="000000"/>
        </w:rPr>
      </w:pPr>
      <w:r>
        <w:rPr>
          <w:szCs w:val="21"/>
        </w:rPr>
        <w:br w:type="page"/>
      </w:r>
      <w:r w:rsidRPr="0028759F">
        <w:rPr>
          <w:rFonts w:hAnsi="ＭＳ 明朝" w:hint="eastAsia"/>
          <w:color w:val="000000"/>
        </w:rPr>
        <w:lastRenderedPageBreak/>
        <w:t>（様式</w:t>
      </w:r>
      <w:r>
        <w:rPr>
          <w:rFonts w:hAnsi="ＭＳ 明朝" w:hint="eastAsia"/>
          <w:color w:val="000000"/>
        </w:rPr>
        <w:t>31-2</w:t>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１　事業計画に関する提案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(5</w:t>
            </w:r>
            <w:r w:rsidRPr="0095536D">
              <w:rPr>
                <w:rFonts w:ascii="ＭＳ ゴシック" w:eastAsia="ＭＳ ゴシック" w:hAnsi="ＭＳ ゴシック" w:hint="eastAsia"/>
              </w:rPr>
              <w:t>)　地域への貢献（</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1</w:t>
            </w:r>
            <w:r w:rsidRPr="0095536D">
              <w:rPr>
                <w:rFonts w:ascii="ＭＳ ゴシック" w:eastAsia="ＭＳ ゴシック" w:hAnsi="ＭＳ ゴシック" w:hint="eastAsia"/>
              </w:rPr>
              <w:t>枚以内）</w:t>
            </w:r>
          </w:p>
        </w:tc>
      </w:tr>
      <w:tr w:rsidR="006D2348" w:rsidRPr="005908D8" w:rsidTr="00397E10">
        <w:trPr>
          <w:trHeight w:val="11604"/>
          <w:jc w:val="center"/>
        </w:trPr>
        <w:tc>
          <w:tcPr>
            <w:tcW w:w="9787" w:type="dxa"/>
          </w:tcPr>
          <w:p w:rsidR="006D2348" w:rsidRPr="0095536D" w:rsidRDefault="006D2348" w:rsidP="00397E10">
            <w:r w:rsidRPr="0095536D">
              <w:rPr>
                <w:rFonts w:hint="eastAsia"/>
              </w:rPr>
              <w:t>◆その他、地域への貢献策について記載してください。</w:t>
            </w:r>
          </w:p>
          <w:p w:rsidR="006D2348" w:rsidRDefault="006D2348" w:rsidP="00397E10">
            <w:r>
              <w:rPr>
                <w:rFonts w:hint="eastAsia"/>
              </w:rPr>
              <w:t>※エリアマネジメントとして実施する内容は、「5　運営に関する提案」の該当様式において記載してください。</w:t>
            </w:r>
          </w:p>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B23320" w:rsidRDefault="006D2348" w:rsidP="00397E10"/>
        </w:tc>
      </w:tr>
    </w:tbl>
    <w:p w:rsidR="006D2348" w:rsidRDefault="006D2348" w:rsidP="006D2348">
      <w:pPr>
        <w:rPr>
          <w:rFonts w:ascii="Century"/>
          <w:kern w:val="0"/>
        </w:rPr>
      </w:pPr>
      <w:r>
        <w:rPr>
          <w:szCs w:val="21"/>
        </w:rPr>
        <w:br w:type="page"/>
      </w:r>
    </w:p>
    <w:p w:rsidR="006D2348" w:rsidRPr="0028759F" w:rsidRDefault="006D2348" w:rsidP="006D2348">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p w:rsidR="006D2348" w:rsidRPr="0028759F" w:rsidRDefault="006D2348" w:rsidP="006D2348">
      <w:pPr>
        <w:rPr>
          <w:rFonts w:hAnsi="ＭＳ 明朝"/>
          <w:color w:val="000000"/>
          <w:szCs w:val="21"/>
        </w:rPr>
      </w:pPr>
    </w:p>
    <w:p w:rsidR="006D2348" w:rsidRPr="0028759F" w:rsidRDefault="006D2348" w:rsidP="006D2348">
      <w:pPr>
        <w:rPr>
          <w:rFonts w:hAnsi="ＭＳ 明朝"/>
          <w:color w:val="000000"/>
          <w:szCs w:val="21"/>
        </w:rPr>
      </w:pPr>
    </w:p>
    <w:p w:rsidR="006D2348" w:rsidRDefault="006D2348" w:rsidP="006D2348">
      <w:pPr>
        <w:rPr>
          <w:rFonts w:hAnsi="ＭＳ 明朝"/>
          <w:color w:val="000000"/>
          <w:szCs w:val="21"/>
        </w:rPr>
      </w:pPr>
    </w:p>
    <w:p w:rsidR="006D2348" w:rsidRPr="0028759F" w:rsidRDefault="006D2348" w:rsidP="006D2348">
      <w:pPr>
        <w:rPr>
          <w:rFonts w:hAnsi="ＭＳ 明朝"/>
          <w:color w:val="000000"/>
          <w:szCs w:val="21"/>
        </w:rPr>
      </w:pPr>
    </w:p>
    <w:p w:rsidR="006D2348" w:rsidRPr="00CE1AAC" w:rsidRDefault="006D2348" w:rsidP="006D2348">
      <w:pPr>
        <w:jc w:val="center"/>
        <w:rPr>
          <w:rFonts w:ascii="ＭＳ ゴシック" w:eastAsia="ＭＳ ゴシック" w:hAnsi="ＭＳ ゴシック"/>
          <w:color w:val="000000"/>
          <w:sz w:val="44"/>
        </w:rPr>
      </w:pPr>
      <w:r w:rsidRPr="00CE1AAC">
        <w:rPr>
          <w:rFonts w:ascii="ＭＳ ゴシック" w:eastAsia="ＭＳ ゴシック" w:hAnsi="ＭＳ ゴシック" w:hint="eastAsia"/>
          <w:color w:val="000000"/>
          <w:sz w:val="44"/>
        </w:rPr>
        <w:t>川西市低炭素型複合施設整備に伴うPFI事業</w:t>
      </w: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pStyle w:val="afd"/>
        <w:outlineLvl w:val="9"/>
        <w:rPr>
          <w:rFonts w:ascii="Times New Roman" w:hAnsi="Times New Roman" w:cs="Times New Roman"/>
          <w:color w:val="000000"/>
          <w:szCs w:val="20"/>
        </w:rPr>
      </w:pPr>
      <w:r>
        <w:rPr>
          <w:rFonts w:ascii="Times New Roman" w:hAnsi="Times New Roman" w:cs="Times New Roman" w:hint="eastAsia"/>
          <w:color w:val="000000"/>
          <w:szCs w:val="20"/>
        </w:rPr>
        <w:t>２　施設整備に関する提案</w:t>
      </w: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CE1AAC" w:rsidRDefault="006D2348" w:rsidP="006D2348">
      <w:pPr>
        <w:pStyle w:val="afd"/>
        <w:outlineLvl w:val="9"/>
        <w:rPr>
          <w:rFonts w:ascii="ＭＳ ゴシック" w:hAnsi="ＭＳ ゴシック" w:cs="Times New Roman"/>
          <w:color w:val="000000"/>
          <w:szCs w:val="20"/>
        </w:rPr>
      </w:pPr>
      <w:r w:rsidRPr="00CE1AAC">
        <w:rPr>
          <w:rFonts w:ascii="ＭＳ ゴシック" w:hAnsi="ＭＳ ゴシック" w:cs="Times New Roman" w:hint="eastAsia"/>
          <w:color w:val="000000"/>
          <w:szCs w:val="20"/>
        </w:rPr>
        <w:t>平成</w:t>
      </w:r>
      <w:r>
        <w:rPr>
          <w:rFonts w:ascii="ＭＳ ゴシック" w:hAnsi="ＭＳ ゴシック" w:cs="Times New Roman" w:hint="eastAsia"/>
          <w:color w:val="000000"/>
          <w:szCs w:val="20"/>
        </w:rPr>
        <w:t>２７</w:t>
      </w:r>
      <w:r w:rsidRPr="00CE1AAC">
        <w:rPr>
          <w:rFonts w:ascii="ＭＳ ゴシック" w:hAnsi="ＭＳ ゴシック" w:cs="Times New Roman" w:hint="eastAsia"/>
          <w:color w:val="000000"/>
          <w:szCs w:val="20"/>
        </w:rPr>
        <w:t>年　月　日</w:t>
      </w:r>
    </w:p>
    <w:p w:rsidR="006D2348" w:rsidRDefault="006D2348" w:rsidP="006D2348"/>
    <w:p w:rsidR="006D2348" w:rsidRDefault="006D2348" w:rsidP="006D2348"/>
    <w:p w:rsidR="006D2348" w:rsidRDefault="006D2348" w:rsidP="006D2348"/>
    <w:p w:rsidR="006D2348" w:rsidRPr="0028759F" w:rsidRDefault="006D2348" w:rsidP="006D2348">
      <w:pPr>
        <w:widowControl/>
        <w:overflowPunct w:val="0"/>
        <w:topLinePunct/>
        <w:adjustRightInd w:val="0"/>
        <w:spacing w:line="280" w:lineRule="atLeast"/>
        <w:textAlignment w:val="baseline"/>
        <w:rPr>
          <w:rFonts w:hAnsi="ＭＳ 明朝"/>
          <w:color w:val="000000"/>
        </w:rPr>
      </w:pPr>
      <w:r>
        <w:rPr>
          <w:szCs w:val="21"/>
        </w:rPr>
        <w:br w:type="page"/>
      </w:r>
    </w:p>
    <w:p w:rsidR="006D2348" w:rsidRDefault="006D2348" w:rsidP="006D2348">
      <w:pPr>
        <w:widowControl/>
        <w:overflowPunct w:val="0"/>
        <w:topLinePunct/>
        <w:adjustRightInd w:val="0"/>
        <w:spacing w:line="280" w:lineRule="atLeast"/>
        <w:textAlignment w:val="baseline"/>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86"/>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２　施設整備に関する提案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sidRPr="0095536D">
              <w:rPr>
                <w:rFonts w:ascii="ＭＳ ゴシック" w:eastAsia="ＭＳ ゴシック" w:hAnsi="ＭＳ ゴシック" w:hint="eastAsia"/>
              </w:rPr>
              <w:t>(</w:t>
            </w:r>
            <w:r>
              <w:rPr>
                <w:rFonts w:ascii="ＭＳ ゴシック" w:eastAsia="ＭＳ ゴシック" w:hAnsi="ＭＳ ゴシック" w:hint="eastAsia"/>
              </w:rPr>
              <w:t>1</w:t>
            </w:r>
            <w:r w:rsidRPr="0095536D">
              <w:rPr>
                <w:rFonts w:ascii="ＭＳ ゴシック" w:eastAsia="ＭＳ ゴシック" w:hAnsi="ＭＳ ゴシック" w:hint="eastAsia"/>
              </w:rPr>
              <w:t>)　施設整備方針・施設整備体制（</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1</w:t>
            </w:r>
            <w:r w:rsidRPr="0095536D">
              <w:rPr>
                <w:rFonts w:ascii="ＭＳ ゴシック" w:eastAsia="ＭＳ ゴシック" w:hAnsi="ＭＳ ゴシック" w:hint="eastAsia"/>
              </w:rPr>
              <w:t>枚以内）</w:t>
            </w:r>
          </w:p>
        </w:tc>
      </w:tr>
      <w:tr w:rsidR="006D2348" w:rsidRPr="005908D8" w:rsidTr="00397E10">
        <w:trPr>
          <w:trHeight w:val="12171"/>
          <w:jc w:val="center"/>
        </w:trPr>
        <w:tc>
          <w:tcPr>
            <w:tcW w:w="9787" w:type="dxa"/>
          </w:tcPr>
          <w:p w:rsidR="006D2348" w:rsidRPr="0095536D" w:rsidRDefault="006D2348" w:rsidP="00397E10">
            <w:r w:rsidRPr="0095536D">
              <w:rPr>
                <w:rFonts w:hint="eastAsia"/>
              </w:rPr>
              <w:t>◆施設整備業務実施にあたっての取組み方針並びに実施の体制について記載してください。</w:t>
            </w:r>
          </w:p>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tc>
      </w:tr>
    </w:tbl>
    <w:p w:rsidR="006D2348" w:rsidRDefault="006D2348" w:rsidP="006D2348">
      <w:pPr>
        <w:tabs>
          <w:tab w:val="left" w:pos="8073"/>
          <w:tab w:val="left" w:leader="middleDot" w:pos="8177"/>
        </w:tabs>
        <w:jc w:val="left"/>
        <w:rPr>
          <w:rFonts w:ascii="Century"/>
        </w:rPr>
      </w:pPr>
      <w:r>
        <w:rPr>
          <w:rFonts w:ascii="Century"/>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２　施設整備に関する提案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 xml:space="preserve">(2)　</w:t>
            </w:r>
            <w:r w:rsidRPr="0095536D">
              <w:rPr>
                <w:rFonts w:ascii="ＭＳ ゴシック" w:eastAsia="ＭＳ ゴシック" w:hAnsi="ＭＳ ゴシック" w:hint="eastAsia"/>
              </w:rPr>
              <w:t>低炭素化施設整備計画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2</w:t>
            </w:r>
            <w:r w:rsidRPr="0095536D">
              <w:rPr>
                <w:rFonts w:ascii="ＭＳ ゴシック" w:eastAsia="ＭＳ ゴシック" w:hAnsi="ＭＳ ゴシック" w:hint="eastAsia"/>
              </w:rPr>
              <w:t>枚以内）</w:t>
            </w:r>
          </w:p>
        </w:tc>
      </w:tr>
      <w:tr w:rsidR="006D2348" w:rsidRPr="005908D8" w:rsidTr="00397E10">
        <w:trPr>
          <w:trHeight w:val="11746"/>
          <w:jc w:val="center"/>
        </w:trPr>
        <w:tc>
          <w:tcPr>
            <w:tcW w:w="9787" w:type="dxa"/>
          </w:tcPr>
          <w:p w:rsidR="006D2348" w:rsidRPr="0095536D" w:rsidRDefault="006D2348" w:rsidP="00397E10">
            <w:r w:rsidRPr="0095536D">
              <w:rPr>
                <w:rFonts w:hint="eastAsia"/>
              </w:rPr>
              <w:t>◆低炭素建築物を実現するための施設計画について以下の内容を含めて記載してください。</w:t>
            </w:r>
          </w:p>
          <w:p w:rsidR="006D2348" w:rsidRPr="0095536D" w:rsidRDefault="006D2348" w:rsidP="00397E10">
            <w:r w:rsidRPr="0095536D">
              <w:rPr>
                <w:rFonts w:hint="eastAsia"/>
              </w:rPr>
              <w:t>①施設の用途に支障のない範囲で自然採光や自然通風を確保し、照明や空調等の負荷軽減に配慮した施設計画</w:t>
            </w:r>
          </w:p>
          <w:p w:rsidR="006D2348" w:rsidRPr="0095536D" w:rsidRDefault="006D2348" w:rsidP="00397E10">
            <w:r w:rsidRPr="0095536D">
              <w:rPr>
                <w:rFonts w:hint="eastAsia"/>
              </w:rPr>
              <w:t>②エネルギーの効率的利用や自然・未利用エネルギーの活用に配慮した施設計画</w:t>
            </w:r>
          </w:p>
          <w:p w:rsidR="006D2348" w:rsidRPr="0095536D" w:rsidRDefault="006D2348" w:rsidP="00397E10">
            <w:r w:rsidRPr="0095536D">
              <w:rPr>
                <w:rFonts w:hint="eastAsia"/>
              </w:rPr>
              <w:t>③ヒートアイランド対策の考え方</w:t>
            </w:r>
          </w:p>
          <w:p w:rsidR="006D2348" w:rsidRPr="0095536D" w:rsidRDefault="006D2348" w:rsidP="00397E10">
            <w:r w:rsidRPr="0095536D">
              <w:rPr>
                <w:rFonts w:hint="eastAsia"/>
              </w:rPr>
              <w:t>④節水対策の考え方</w:t>
            </w:r>
          </w:p>
          <w:p w:rsidR="006D2348" w:rsidRPr="0095536D" w:rsidRDefault="006D2348" w:rsidP="00397E10">
            <w:r w:rsidRPr="0095536D">
              <w:rPr>
                <w:rFonts w:hint="eastAsia"/>
              </w:rPr>
              <w:t>⑤建築物（躯体）の低炭素化の考え方</w:t>
            </w:r>
          </w:p>
          <w:p w:rsidR="006D2348" w:rsidRDefault="006D2348" w:rsidP="00397E10">
            <w:r w:rsidRPr="0095536D">
              <w:rPr>
                <w:rFonts w:hint="eastAsia"/>
              </w:rPr>
              <w:t>⑥省エネ機器導入の考え方</w:t>
            </w:r>
          </w:p>
          <w:p w:rsidR="006D2348" w:rsidRPr="0095536D" w:rsidRDefault="006D2348" w:rsidP="00397E10"/>
          <w:p w:rsidR="006D2348" w:rsidRDefault="006D2348" w:rsidP="00397E10">
            <w:r w:rsidRPr="0095536D">
              <w:rPr>
                <w:rFonts w:hint="eastAsia"/>
              </w:rPr>
              <w:t>◆CASBEE新築（簡易版）の</w:t>
            </w:r>
            <w:r>
              <w:rPr>
                <w:rFonts w:hint="eastAsia"/>
              </w:rPr>
              <w:t>評価結果及びスコアシート</w:t>
            </w:r>
            <w:r w:rsidRPr="0095536D">
              <w:rPr>
                <w:rFonts w:hint="eastAsia"/>
              </w:rPr>
              <w:t>を添付し、ポイントとなる点や配慮した点、留意点などを記載してください</w:t>
            </w:r>
            <w:r>
              <w:rPr>
                <w:rFonts w:hint="eastAsia"/>
              </w:rPr>
              <w:t>（注：提出して頂く評価結果及びスコアシートは評価の対象ではありません。）</w:t>
            </w:r>
            <w:r w:rsidRPr="0095536D">
              <w:rPr>
                <w:rFonts w:hint="eastAsia"/>
              </w:rPr>
              <w:t>。</w:t>
            </w:r>
          </w:p>
          <w:p w:rsidR="006D2348" w:rsidRPr="0095536D" w:rsidRDefault="006D2348" w:rsidP="00397E10"/>
          <w:p w:rsidR="006D2348" w:rsidRDefault="006D2348" w:rsidP="00397E10">
            <w:r w:rsidRPr="0095536D">
              <w:rPr>
                <w:rFonts w:hint="eastAsia"/>
              </w:rPr>
              <w:t>◆工事で使用する建設機器、仮設資材や型枠等の建設資材を含め、工事期間中の低炭素化への配慮について記載してください。</w:t>
            </w:r>
          </w:p>
          <w:p w:rsidR="006D2348" w:rsidRPr="0095536D" w:rsidRDefault="006D2348" w:rsidP="00397E10"/>
          <w:p w:rsidR="006D2348" w:rsidRPr="0095536D" w:rsidRDefault="006D2348" w:rsidP="00397E10">
            <w:r w:rsidRPr="0095536D">
              <w:rPr>
                <w:rFonts w:hint="eastAsia"/>
              </w:rPr>
              <w:t>◆国産木材や植栽等の活用による二酸化炭素の固定など、その他、低炭素化に資する提案があれば記載してください。</w:t>
            </w:r>
          </w:p>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Default="006D2348" w:rsidP="00397E10"/>
          <w:p w:rsidR="006D2348" w:rsidRDefault="006D2348" w:rsidP="00397E10"/>
          <w:p w:rsidR="006D2348" w:rsidRDefault="006D2348" w:rsidP="00397E10"/>
          <w:p w:rsidR="006D2348" w:rsidRPr="0095536D" w:rsidRDefault="006D2348" w:rsidP="00397E10"/>
        </w:tc>
      </w:tr>
    </w:tbl>
    <w:p w:rsidR="006D2348" w:rsidRPr="0028759F" w:rsidRDefault="006D2348" w:rsidP="006D2348">
      <w:pPr>
        <w:tabs>
          <w:tab w:val="left" w:pos="8073"/>
          <w:tab w:val="left" w:leader="middleDot" w:pos="8177"/>
        </w:tabs>
        <w:jc w:val="left"/>
        <w:rPr>
          <w:rFonts w:hAnsi="ＭＳ 明朝"/>
          <w:color w:val="000000"/>
        </w:rPr>
      </w:pPr>
      <w:r>
        <w:rPr>
          <w:rFonts w:ascii="Century"/>
          <w:szCs w:val="21"/>
        </w:rPr>
        <w:br w:type="page"/>
      </w:r>
    </w:p>
    <w:p w:rsidR="006D2348" w:rsidRDefault="006D2348" w:rsidP="006D2348">
      <w:pPr>
        <w:tabs>
          <w:tab w:val="left" w:pos="8073"/>
          <w:tab w:val="left" w:leader="middleDot" w:pos="8177"/>
        </w:tabs>
        <w:jc w:val="left"/>
        <w:rPr>
          <w:rFonts w:ascii="Century"/>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２　施設整備に関する提案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 xml:space="preserve">(3)　</w:t>
            </w:r>
            <w:r w:rsidRPr="0095536D">
              <w:rPr>
                <w:rFonts w:ascii="ＭＳ ゴシック" w:eastAsia="ＭＳ ゴシック" w:hAnsi="ＭＳ ゴシック" w:hint="eastAsia"/>
              </w:rPr>
              <w:t>事業地全体の配置・動線計画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1</w:t>
            </w:r>
            <w:r w:rsidRPr="0095536D">
              <w:rPr>
                <w:rFonts w:ascii="ＭＳ ゴシック" w:eastAsia="ＭＳ ゴシック" w:hAnsi="ＭＳ ゴシック" w:hint="eastAsia"/>
              </w:rPr>
              <w:t>枚以内）</w:t>
            </w:r>
          </w:p>
        </w:tc>
      </w:tr>
      <w:tr w:rsidR="006D2348" w:rsidRPr="005908D8" w:rsidTr="00397E10">
        <w:trPr>
          <w:trHeight w:val="9053"/>
          <w:jc w:val="center"/>
        </w:trPr>
        <w:tc>
          <w:tcPr>
            <w:tcW w:w="9787" w:type="dxa"/>
          </w:tcPr>
          <w:p w:rsidR="006D2348" w:rsidRPr="0095536D" w:rsidRDefault="006D2348" w:rsidP="00397E10">
            <w:r w:rsidRPr="0095536D">
              <w:rPr>
                <w:rFonts w:hint="eastAsia"/>
              </w:rPr>
              <w:t>◆事業地内の配置・動線計画について、以下の内容を含めて記載してください。</w:t>
            </w:r>
          </w:p>
          <w:p w:rsidR="006D2348" w:rsidRPr="0095536D" w:rsidRDefault="006D2348" w:rsidP="00397E10">
            <w:r w:rsidRPr="0095536D">
              <w:rPr>
                <w:rFonts w:hint="eastAsia"/>
              </w:rPr>
              <w:t>①事業地内及び中央北地区における人々のであい・ふれあいと、にぎわい創出への配慮</w:t>
            </w:r>
          </w:p>
          <w:p w:rsidR="006D2348" w:rsidRPr="0095536D" w:rsidRDefault="006D2348" w:rsidP="00397E10">
            <w:r w:rsidRPr="0095536D">
              <w:rPr>
                <w:rFonts w:hint="eastAsia"/>
              </w:rPr>
              <w:t>②文化活動の交流が促進されるような福祉・保健・公民館機能と文化関連機能の連携への配慮</w:t>
            </w:r>
          </w:p>
          <w:p w:rsidR="006D2348" w:rsidRPr="0011290E" w:rsidRDefault="006D2348" w:rsidP="00397E10">
            <w:r w:rsidRPr="0095536D">
              <w:rPr>
                <w:rFonts w:hint="eastAsia"/>
              </w:rPr>
              <w:t>③円滑に移動でき、安全性・利便性のある車両動線への配慮</w:t>
            </w:r>
          </w:p>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B23E77" w:rsidRDefault="006D2348" w:rsidP="00397E10"/>
        </w:tc>
      </w:tr>
    </w:tbl>
    <w:p w:rsidR="006D2348" w:rsidRDefault="006D2348" w:rsidP="006D2348">
      <w:pPr>
        <w:tabs>
          <w:tab w:val="left" w:pos="8073"/>
          <w:tab w:val="left" w:leader="middleDot" w:pos="8177"/>
        </w:tabs>
        <w:jc w:val="left"/>
        <w:rPr>
          <w:rFonts w:ascii="Century"/>
        </w:rPr>
      </w:pPr>
      <w:r>
        <w:rPr>
          <w:rFonts w:ascii="Century"/>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２　施設整備に関する提案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 xml:space="preserve">(4)　</w:t>
            </w:r>
            <w:r w:rsidRPr="0095536D">
              <w:rPr>
                <w:rFonts w:ascii="ＭＳ ゴシック" w:eastAsia="ＭＳ ゴシック" w:hAnsi="ＭＳ ゴシック" w:hint="eastAsia"/>
              </w:rPr>
              <w:t>福祉・保健・公民館施設の建築計画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2</w:t>
            </w:r>
            <w:r w:rsidRPr="0095536D">
              <w:rPr>
                <w:rFonts w:ascii="ＭＳ ゴシック" w:eastAsia="ＭＳ ゴシック" w:hAnsi="ＭＳ ゴシック" w:hint="eastAsia"/>
              </w:rPr>
              <w:t>枚以内）</w:t>
            </w:r>
          </w:p>
        </w:tc>
      </w:tr>
      <w:tr w:rsidR="006D2348" w:rsidRPr="005908D8" w:rsidTr="00397E10">
        <w:trPr>
          <w:trHeight w:val="11604"/>
          <w:jc w:val="center"/>
        </w:trPr>
        <w:tc>
          <w:tcPr>
            <w:tcW w:w="9787" w:type="dxa"/>
          </w:tcPr>
          <w:p w:rsidR="006D2348" w:rsidRPr="0095536D" w:rsidRDefault="006D2348" w:rsidP="00397E10">
            <w:r w:rsidRPr="0095536D">
              <w:rPr>
                <w:rFonts w:hint="eastAsia"/>
              </w:rPr>
              <w:t>◆福祉・保健・公民館施設の建築計画について、以下の内容を含めて記載してください。</w:t>
            </w:r>
          </w:p>
          <w:p w:rsidR="006D2348" w:rsidRPr="0095536D" w:rsidRDefault="006D2348" w:rsidP="00397E10">
            <w:r w:rsidRPr="0095536D">
              <w:rPr>
                <w:rFonts w:hint="eastAsia"/>
              </w:rPr>
              <w:t>①高齢者や障がい者を含むすべての施設利用者に配慮したユニバーサルデザイン</w:t>
            </w:r>
          </w:p>
          <w:p w:rsidR="006D2348" w:rsidRDefault="006D2348" w:rsidP="00397E10">
            <w:r w:rsidRPr="0095536D">
              <w:rPr>
                <w:rFonts w:hint="eastAsia"/>
              </w:rPr>
              <w:t>②用途や特性の異なる様々な機能が入居する複合施設としての内装・備品整備の考え方</w:t>
            </w:r>
          </w:p>
          <w:p w:rsidR="006D2348" w:rsidRPr="0095536D" w:rsidRDefault="006D2348" w:rsidP="00397E10"/>
          <w:p w:rsidR="006D2348" w:rsidRPr="0095536D" w:rsidRDefault="006D2348" w:rsidP="00397E10">
            <w:r w:rsidRPr="0095536D">
              <w:rPr>
                <w:rFonts w:hint="eastAsia"/>
              </w:rPr>
              <w:t>◆福祉・保健・公民館施設の各諸室の建築計画について、以下の内容を含めて記載してください。</w:t>
            </w:r>
          </w:p>
          <w:p w:rsidR="006D2348" w:rsidRPr="0095536D" w:rsidRDefault="006D2348" w:rsidP="00397E10">
            <w:r w:rsidRPr="0095536D">
              <w:rPr>
                <w:rFonts w:hint="eastAsia"/>
              </w:rPr>
              <w:t>①入居団体間の交流が必要なスペース整備の考え方</w:t>
            </w:r>
          </w:p>
          <w:p w:rsidR="006D2348" w:rsidRPr="0095536D" w:rsidRDefault="006D2348" w:rsidP="00397E10">
            <w:r w:rsidRPr="0095536D">
              <w:rPr>
                <w:rFonts w:hint="eastAsia"/>
              </w:rPr>
              <w:t>②プライバシーの確保が必要なスペース整備の考え方</w:t>
            </w:r>
          </w:p>
          <w:p w:rsidR="006D2348" w:rsidRPr="0095536D" w:rsidRDefault="006D2348" w:rsidP="00397E10">
            <w:r w:rsidRPr="0095536D">
              <w:rPr>
                <w:rFonts w:hint="eastAsia"/>
              </w:rPr>
              <w:t>③であい・ふれあいが求められるスペースの整備の考え方</w:t>
            </w:r>
          </w:p>
          <w:p w:rsidR="006D2348" w:rsidRDefault="006D2348" w:rsidP="00397E10">
            <w:r w:rsidRPr="0095536D">
              <w:rPr>
                <w:rFonts w:hint="eastAsia"/>
              </w:rPr>
              <w:t>④屋上庭園整備の考え方</w:t>
            </w:r>
          </w:p>
          <w:p w:rsidR="006D2348" w:rsidRPr="0095536D" w:rsidRDefault="006D2348" w:rsidP="00397E10"/>
          <w:p w:rsidR="006D2348" w:rsidRPr="0095536D" w:rsidRDefault="006D2348" w:rsidP="00397E10">
            <w:r w:rsidRPr="0095536D">
              <w:rPr>
                <w:rFonts w:hint="eastAsia"/>
              </w:rPr>
              <w:t>◆将来の入居団体の入退去やレイアウト変更に柔軟に対応するために建築計画において配慮した内容について記載してください。</w:t>
            </w:r>
          </w:p>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tc>
      </w:tr>
    </w:tbl>
    <w:p w:rsidR="006D2348" w:rsidRDefault="006D2348" w:rsidP="006D2348">
      <w:pPr>
        <w:tabs>
          <w:tab w:val="left" w:pos="8073"/>
          <w:tab w:val="left" w:leader="middleDot" w:pos="8177"/>
        </w:tabs>
        <w:jc w:val="left"/>
        <w:rPr>
          <w:rFonts w:ascii="Century"/>
        </w:rPr>
      </w:pPr>
      <w:r>
        <w:rPr>
          <w:rFonts w:ascii="Century"/>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２　施設整備に関する提案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 xml:space="preserve">(5)　</w:t>
            </w:r>
            <w:r w:rsidRPr="0095536D">
              <w:rPr>
                <w:rFonts w:ascii="ＭＳ ゴシック" w:eastAsia="ＭＳ ゴシック" w:hAnsi="ＭＳ ゴシック" w:hint="eastAsia"/>
              </w:rPr>
              <w:t>文化関連施設の建築計画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3</w:t>
            </w:r>
            <w:r w:rsidRPr="0095536D">
              <w:rPr>
                <w:rFonts w:ascii="ＭＳ ゴシック" w:eastAsia="ＭＳ ゴシック" w:hAnsi="ＭＳ ゴシック" w:hint="eastAsia"/>
              </w:rPr>
              <w:t>枚以内）</w:t>
            </w:r>
          </w:p>
        </w:tc>
      </w:tr>
      <w:tr w:rsidR="006D2348" w:rsidRPr="005908D8" w:rsidTr="00397E10">
        <w:trPr>
          <w:trHeight w:val="12313"/>
          <w:jc w:val="center"/>
        </w:trPr>
        <w:tc>
          <w:tcPr>
            <w:tcW w:w="9787" w:type="dxa"/>
          </w:tcPr>
          <w:p w:rsidR="006D2348" w:rsidRPr="0095536D" w:rsidRDefault="006D2348" w:rsidP="00397E10">
            <w:r w:rsidRPr="0095536D">
              <w:rPr>
                <w:rFonts w:hint="eastAsia"/>
              </w:rPr>
              <w:t>◆多目的ホールの建築計画について、以下の内容を含めて記載してください。</w:t>
            </w:r>
          </w:p>
          <w:p w:rsidR="006D2348" w:rsidRPr="0095536D" w:rsidRDefault="006D2348" w:rsidP="00397E10">
            <w:r w:rsidRPr="0095536D">
              <w:rPr>
                <w:rFonts w:hint="eastAsia"/>
              </w:rPr>
              <w:t>①観客の観やすさ聴きやすさへの配慮</w:t>
            </w:r>
          </w:p>
          <w:p w:rsidR="006D2348" w:rsidRPr="0095536D" w:rsidRDefault="006D2348" w:rsidP="00397E10">
            <w:r w:rsidRPr="0095536D">
              <w:rPr>
                <w:rFonts w:hint="eastAsia"/>
              </w:rPr>
              <w:t>②幅広い演目に対応できるような舞台寸法、残響時間の設定と、舞台機構・音響設備・照明設備の導入の考え方</w:t>
            </w:r>
          </w:p>
          <w:p w:rsidR="006D2348" w:rsidRPr="0095536D" w:rsidRDefault="006D2348" w:rsidP="00397E10">
            <w:r w:rsidRPr="0095536D">
              <w:rPr>
                <w:rFonts w:hint="eastAsia"/>
              </w:rPr>
              <w:t>③楽屋等の諸室の配置の考え方</w:t>
            </w:r>
          </w:p>
          <w:p w:rsidR="006D2348" w:rsidRPr="0095536D" w:rsidRDefault="006D2348" w:rsidP="00397E10">
            <w:r w:rsidRPr="0095536D">
              <w:rPr>
                <w:rFonts w:hint="eastAsia"/>
              </w:rPr>
              <w:t>④事業主催者・出演者・多目的ホール観客・道具搬入者、大会議室及びスタジオ利用者、施設職員等関係者の動線計画</w:t>
            </w:r>
          </w:p>
          <w:p w:rsidR="006D2348" w:rsidRDefault="006D2348" w:rsidP="00397E10">
            <w:r w:rsidRPr="0095536D">
              <w:rPr>
                <w:rFonts w:hint="eastAsia"/>
              </w:rPr>
              <w:t>⑤共用部分（廊下等）の整備計画の考え方</w:t>
            </w:r>
          </w:p>
          <w:p w:rsidR="006D2348" w:rsidRPr="0095536D" w:rsidRDefault="006D2348" w:rsidP="00397E10"/>
          <w:p w:rsidR="006D2348" w:rsidRPr="0095536D" w:rsidRDefault="006D2348" w:rsidP="00397E10">
            <w:r w:rsidRPr="0095536D">
              <w:rPr>
                <w:rFonts w:hint="eastAsia"/>
              </w:rPr>
              <w:t>◆文化関連施設利用者（事業主催者・出演者・多目的ホール観客・道具搬入者、大会議室及びスタジオ利用者、施設職員等）の利便性や快適性に配慮した内容について記載してください</w:t>
            </w:r>
          </w:p>
          <w:p w:rsidR="006D2348" w:rsidRDefault="006D2348" w:rsidP="00397E10"/>
          <w:p w:rsidR="006D2348" w:rsidRPr="0095536D" w:rsidRDefault="006D2348" w:rsidP="00397E10">
            <w:r w:rsidRPr="0095536D">
              <w:rPr>
                <w:rFonts w:hint="eastAsia"/>
              </w:rPr>
              <w:t>◆芸術・文化の鑑賞の場・活動の場に適した内装や備品の整備について記載してください。</w:t>
            </w:r>
          </w:p>
          <w:p w:rsidR="006D2348" w:rsidRDefault="006D2348" w:rsidP="00397E10"/>
          <w:p w:rsidR="006D2348" w:rsidRPr="0095536D" w:rsidRDefault="006D2348" w:rsidP="00397E10">
            <w:r w:rsidRPr="0095536D">
              <w:rPr>
                <w:rFonts w:hint="eastAsia"/>
              </w:rPr>
              <w:t>◆高齢者や障がい者を含むすべての施設利用者に配慮したユニバーサルデザインについて記載してください。</w:t>
            </w:r>
          </w:p>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B23E77" w:rsidRDefault="006D2348" w:rsidP="00397E10"/>
        </w:tc>
      </w:tr>
    </w:tbl>
    <w:p w:rsidR="006D2348" w:rsidRDefault="006D2348" w:rsidP="006D2348">
      <w:pPr>
        <w:tabs>
          <w:tab w:val="left" w:pos="8073"/>
          <w:tab w:val="left" w:leader="middleDot" w:pos="8177"/>
        </w:tabs>
        <w:jc w:val="left"/>
        <w:rPr>
          <w:rFonts w:ascii="Century"/>
        </w:rPr>
      </w:pPr>
      <w:r>
        <w:rPr>
          <w:rFonts w:ascii="Century"/>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２　施設整備に関する提案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 xml:space="preserve">(6)　</w:t>
            </w:r>
            <w:r w:rsidRPr="0095536D">
              <w:rPr>
                <w:rFonts w:ascii="ＭＳ ゴシック" w:eastAsia="ＭＳ ゴシック" w:hAnsi="ＭＳ ゴシック" w:hint="eastAsia"/>
              </w:rPr>
              <w:t>防災・安全性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sidRPr="0095536D">
              <w:rPr>
                <w:rFonts w:ascii="ＭＳ ゴシック" w:eastAsia="ＭＳ ゴシック" w:hAnsi="ＭＳ ゴシック" w:hint="eastAsia"/>
              </w:rPr>
              <w:t>1枚以内）</w:t>
            </w:r>
          </w:p>
        </w:tc>
      </w:tr>
      <w:tr w:rsidR="006D2348" w:rsidRPr="005908D8" w:rsidTr="00397E10">
        <w:trPr>
          <w:trHeight w:val="10045"/>
          <w:jc w:val="center"/>
        </w:trPr>
        <w:tc>
          <w:tcPr>
            <w:tcW w:w="9787" w:type="dxa"/>
          </w:tcPr>
          <w:p w:rsidR="006D2348" w:rsidRPr="0095536D" w:rsidRDefault="006D2348" w:rsidP="00397E10">
            <w:r w:rsidRPr="0095536D">
              <w:rPr>
                <w:rFonts w:hint="eastAsia"/>
              </w:rPr>
              <w:t>◆防災拠点として施設の耐震性や災害時の安全確保に配慮した施設整備計画について記載してください。</w:t>
            </w:r>
          </w:p>
          <w:p w:rsidR="006D2348" w:rsidRPr="0095536D" w:rsidRDefault="006D2348" w:rsidP="00397E10">
            <w:r w:rsidRPr="0095536D">
              <w:rPr>
                <w:rFonts w:hint="eastAsia"/>
              </w:rPr>
              <w:t>◆災害時防災拠点・災害時福祉防災拠点の運用方法を考慮した各防災拠点の建築計画について記載してください。</w:t>
            </w:r>
          </w:p>
          <w:p w:rsidR="006D2348" w:rsidRPr="0095536D" w:rsidRDefault="006D2348" w:rsidP="00397E10">
            <w:r w:rsidRPr="0095536D">
              <w:rPr>
                <w:rFonts w:hint="eastAsia"/>
              </w:rPr>
              <w:t>◆防災に関する市民啓発・学習の場の整備計画について記載してください。</w:t>
            </w:r>
          </w:p>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tc>
      </w:tr>
    </w:tbl>
    <w:p w:rsidR="006D2348" w:rsidRPr="0028759F" w:rsidRDefault="006D2348" w:rsidP="006D2348">
      <w:pPr>
        <w:tabs>
          <w:tab w:val="left" w:pos="8073"/>
          <w:tab w:val="left" w:leader="middleDot" w:pos="8177"/>
        </w:tabs>
        <w:jc w:val="left"/>
        <w:rPr>
          <w:rFonts w:hAnsi="ＭＳ 明朝"/>
          <w:color w:val="000000"/>
        </w:rPr>
      </w:pPr>
      <w:r>
        <w:rPr>
          <w:rFonts w:ascii="Century"/>
          <w:szCs w:val="21"/>
        </w:rPr>
        <w:br w:type="page"/>
      </w:r>
    </w:p>
    <w:p w:rsidR="006D2348" w:rsidRDefault="006D2348" w:rsidP="006D2348">
      <w:pPr>
        <w:tabs>
          <w:tab w:val="left" w:pos="8073"/>
          <w:tab w:val="left" w:leader="middleDot" w:pos="8177"/>
        </w:tabs>
        <w:jc w:val="left"/>
        <w:rPr>
          <w:rFonts w:ascii="Century"/>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２　施設整備に関する提案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 xml:space="preserve">(7)　</w:t>
            </w:r>
            <w:r w:rsidRPr="0095536D">
              <w:rPr>
                <w:rFonts w:ascii="ＭＳ ゴシック" w:eastAsia="ＭＳ ゴシック" w:hAnsi="ＭＳ ゴシック" w:hint="eastAsia"/>
              </w:rPr>
              <w:t>外観・色彩・デザイン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1</w:t>
            </w:r>
            <w:r w:rsidRPr="0095536D">
              <w:rPr>
                <w:rFonts w:ascii="ＭＳ ゴシック" w:eastAsia="ＭＳ ゴシック" w:hAnsi="ＭＳ ゴシック" w:hint="eastAsia"/>
              </w:rPr>
              <w:t>枚以内）</w:t>
            </w:r>
          </w:p>
        </w:tc>
      </w:tr>
      <w:tr w:rsidR="006D2348" w:rsidRPr="005908D8" w:rsidTr="00397E10">
        <w:trPr>
          <w:trHeight w:val="11037"/>
          <w:jc w:val="center"/>
        </w:trPr>
        <w:tc>
          <w:tcPr>
            <w:tcW w:w="9787" w:type="dxa"/>
          </w:tcPr>
          <w:p w:rsidR="006D2348" w:rsidRPr="0095536D" w:rsidRDefault="006D2348" w:rsidP="00397E10">
            <w:r w:rsidRPr="0095536D">
              <w:rPr>
                <w:rFonts w:hint="eastAsia"/>
              </w:rPr>
              <w:t>◆施設外観・外構のデザインについて、以下の内容を含めて記載してください。</w:t>
            </w:r>
          </w:p>
          <w:p w:rsidR="006D2348" w:rsidRPr="0095536D" w:rsidRDefault="006D2348" w:rsidP="00397E10">
            <w:r w:rsidRPr="0095536D">
              <w:rPr>
                <w:rFonts w:hint="eastAsia"/>
              </w:rPr>
              <w:t>①周辺環境との調和への配慮</w:t>
            </w:r>
          </w:p>
          <w:p w:rsidR="006D2348" w:rsidRPr="0095536D" w:rsidRDefault="006D2348" w:rsidP="00397E10">
            <w:r w:rsidRPr="0095536D">
              <w:rPr>
                <w:rFonts w:hint="eastAsia"/>
              </w:rPr>
              <w:t>②「みどりを育み感じられるまち」への</w:t>
            </w:r>
            <w:r>
              <w:rPr>
                <w:rFonts w:hint="eastAsia"/>
              </w:rPr>
              <w:t>配慮</w:t>
            </w:r>
          </w:p>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tc>
      </w:tr>
    </w:tbl>
    <w:p w:rsidR="006D2348" w:rsidRDefault="006D2348" w:rsidP="006D2348">
      <w:pPr>
        <w:tabs>
          <w:tab w:val="left" w:pos="8073"/>
          <w:tab w:val="left" w:leader="middleDot" w:pos="8177"/>
        </w:tabs>
        <w:jc w:val="left"/>
        <w:rPr>
          <w:rFonts w:ascii="Century"/>
        </w:rPr>
      </w:pPr>
      <w:r>
        <w:rPr>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２　施設整備に関する提案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 xml:space="preserve">(8)　</w:t>
            </w:r>
            <w:r w:rsidRPr="0095536D">
              <w:rPr>
                <w:rFonts w:ascii="ＭＳ ゴシック" w:eastAsia="ＭＳ ゴシック" w:hAnsi="ＭＳ ゴシック" w:hint="eastAsia"/>
              </w:rPr>
              <w:t>工事計画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1</w:t>
            </w:r>
            <w:r w:rsidRPr="0095536D">
              <w:rPr>
                <w:rFonts w:ascii="ＭＳ ゴシック" w:eastAsia="ＭＳ ゴシック" w:hAnsi="ＭＳ ゴシック" w:hint="eastAsia"/>
              </w:rPr>
              <w:t>枚以内）</w:t>
            </w:r>
          </w:p>
        </w:tc>
      </w:tr>
      <w:tr w:rsidR="006D2348" w:rsidRPr="005908D8" w:rsidTr="00397E10">
        <w:trPr>
          <w:trHeight w:val="11037"/>
          <w:jc w:val="center"/>
        </w:trPr>
        <w:tc>
          <w:tcPr>
            <w:tcW w:w="9787" w:type="dxa"/>
          </w:tcPr>
          <w:p w:rsidR="006D2348" w:rsidRPr="0095536D" w:rsidRDefault="006D2348" w:rsidP="00397E10">
            <w:r w:rsidRPr="0095536D">
              <w:rPr>
                <w:rFonts w:hint="eastAsia"/>
              </w:rPr>
              <w:t>◆品質を確保しながら施設整備を円滑に実施するための工事に係る業務の実施体制について記載してください。</w:t>
            </w:r>
          </w:p>
          <w:p w:rsidR="006D2348" w:rsidRPr="0095536D" w:rsidRDefault="006D2348" w:rsidP="00397E10">
            <w:r w:rsidRPr="0095536D">
              <w:rPr>
                <w:rFonts w:hint="eastAsia"/>
              </w:rPr>
              <w:t>◆事業地に隣接する総合体育館・弓道場の利用者動線や、同時期に行われる予定のせせらぎ遊歩道・中央公園整備工事に配慮した施工計画について記載してください。</w:t>
            </w:r>
          </w:p>
          <w:p w:rsidR="006D2348" w:rsidRPr="0095536D" w:rsidRDefault="006D2348" w:rsidP="00397E10">
            <w:r w:rsidRPr="0095536D">
              <w:rPr>
                <w:rFonts w:hint="eastAsia"/>
              </w:rPr>
              <w:t>◆周辺住民や周辺施設に対する生活環境等への配慮について記載してください。</w:t>
            </w:r>
          </w:p>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tc>
      </w:tr>
    </w:tbl>
    <w:p w:rsidR="006D2348" w:rsidRPr="0028759F" w:rsidRDefault="006D2348" w:rsidP="006D2348">
      <w:pPr>
        <w:widowControl/>
        <w:overflowPunct w:val="0"/>
        <w:topLinePunct/>
        <w:adjustRightInd w:val="0"/>
        <w:spacing w:line="280" w:lineRule="atLeast"/>
        <w:textAlignment w:val="baseline"/>
        <w:rPr>
          <w:rFonts w:hAnsi="ＭＳ 明朝"/>
          <w:color w:val="000000"/>
        </w:rPr>
      </w:pPr>
      <w:r>
        <w:rPr>
          <w:szCs w:val="21"/>
        </w:rPr>
        <w:br w:type="page"/>
      </w:r>
    </w:p>
    <w:p w:rsidR="006D2348" w:rsidRPr="0028759F" w:rsidRDefault="006D2348" w:rsidP="006D2348">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p w:rsidR="006D2348" w:rsidRPr="0028759F" w:rsidRDefault="006D2348" w:rsidP="006D2348">
      <w:pPr>
        <w:rPr>
          <w:rFonts w:hAnsi="ＭＳ 明朝"/>
          <w:color w:val="000000"/>
          <w:szCs w:val="21"/>
        </w:rPr>
      </w:pPr>
    </w:p>
    <w:p w:rsidR="006D2348" w:rsidRPr="0028759F" w:rsidRDefault="006D2348" w:rsidP="006D2348">
      <w:pPr>
        <w:rPr>
          <w:rFonts w:hAnsi="ＭＳ 明朝"/>
          <w:color w:val="000000"/>
          <w:szCs w:val="21"/>
        </w:rPr>
      </w:pPr>
    </w:p>
    <w:p w:rsidR="006D2348" w:rsidRDefault="006D2348" w:rsidP="006D2348">
      <w:pPr>
        <w:rPr>
          <w:rFonts w:hAnsi="ＭＳ 明朝"/>
          <w:color w:val="000000"/>
          <w:szCs w:val="21"/>
        </w:rPr>
      </w:pPr>
    </w:p>
    <w:p w:rsidR="006D2348" w:rsidRPr="0028759F" w:rsidRDefault="006D2348" w:rsidP="006D2348">
      <w:pPr>
        <w:rPr>
          <w:rFonts w:hAnsi="ＭＳ 明朝"/>
          <w:color w:val="000000"/>
          <w:szCs w:val="21"/>
        </w:rPr>
      </w:pPr>
    </w:p>
    <w:p w:rsidR="006D2348" w:rsidRPr="00CE1AAC" w:rsidRDefault="006D2348" w:rsidP="006D2348">
      <w:pPr>
        <w:jc w:val="center"/>
        <w:rPr>
          <w:rFonts w:ascii="ＭＳ ゴシック" w:eastAsia="ＭＳ ゴシック" w:hAnsi="ＭＳ ゴシック"/>
          <w:color w:val="000000"/>
          <w:sz w:val="44"/>
        </w:rPr>
      </w:pPr>
      <w:r w:rsidRPr="00CE1AAC">
        <w:rPr>
          <w:rFonts w:ascii="ＭＳ ゴシック" w:eastAsia="ＭＳ ゴシック" w:hAnsi="ＭＳ ゴシック" w:hint="eastAsia"/>
          <w:color w:val="000000"/>
          <w:sz w:val="44"/>
        </w:rPr>
        <w:t>川西市低炭素型複合施設整備に伴うPFI事業</w:t>
      </w: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pStyle w:val="afd"/>
        <w:outlineLvl w:val="9"/>
        <w:rPr>
          <w:rFonts w:ascii="Times New Roman" w:hAnsi="Times New Roman" w:cs="Times New Roman"/>
          <w:color w:val="000000"/>
          <w:szCs w:val="20"/>
        </w:rPr>
      </w:pPr>
      <w:r>
        <w:rPr>
          <w:rFonts w:ascii="Times New Roman" w:hAnsi="Times New Roman" w:cs="Times New Roman" w:hint="eastAsia"/>
          <w:color w:val="000000"/>
          <w:szCs w:val="20"/>
        </w:rPr>
        <w:t>３　開業準備に関する提案</w:t>
      </w: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CE1AAC" w:rsidRDefault="006D2348" w:rsidP="006D2348">
      <w:pPr>
        <w:pStyle w:val="afd"/>
        <w:outlineLvl w:val="9"/>
        <w:rPr>
          <w:rFonts w:ascii="ＭＳ ゴシック" w:hAnsi="ＭＳ ゴシック" w:cs="Times New Roman"/>
          <w:color w:val="000000"/>
          <w:szCs w:val="20"/>
        </w:rPr>
      </w:pPr>
      <w:r w:rsidRPr="00CE1AAC">
        <w:rPr>
          <w:rFonts w:ascii="ＭＳ ゴシック" w:hAnsi="ＭＳ ゴシック" w:cs="Times New Roman" w:hint="eastAsia"/>
          <w:color w:val="000000"/>
          <w:szCs w:val="20"/>
        </w:rPr>
        <w:t>平成</w:t>
      </w:r>
      <w:r>
        <w:rPr>
          <w:rFonts w:ascii="ＭＳ ゴシック" w:hAnsi="ＭＳ ゴシック" w:cs="Times New Roman" w:hint="eastAsia"/>
          <w:color w:val="000000"/>
          <w:szCs w:val="20"/>
        </w:rPr>
        <w:t>２７</w:t>
      </w:r>
      <w:r w:rsidRPr="00CE1AAC">
        <w:rPr>
          <w:rFonts w:ascii="ＭＳ ゴシック" w:hAnsi="ＭＳ ゴシック" w:cs="Times New Roman" w:hint="eastAsia"/>
          <w:color w:val="000000"/>
          <w:szCs w:val="20"/>
        </w:rPr>
        <w:t>年　月　日</w:t>
      </w:r>
    </w:p>
    <w:p w:rsidR="006D2348" w:rsidRDefault="006D2348" w:rsidP="006D2348"/>
    <w:p w:rsidR="006D2348" w:rsidRDefault="006D2348" w:rsidP="006D2348"/>
    <w:p w:rsidR="006D2348" w:rsidRDefault="006D2348" w:rsidP="006D2348"/>
    <w:p w:rsidR="006D2348" w:rsidRDefault="006D2348" w:rsidP="006D2348">
      <w:pPr>
        <w:tabs>
          <w:tab w:val="left" w:pos="8073"/>
          <w:tab w:val="left" w:leader="middleDot" w:pos="8177"/>
        </w:tabs>
        <w:jc w:val="left"/>
        <w:rPr>
          <w:rFonts w:ascii="Century"/>
        </w:rPr>
      </w:pPr>
      <w:r>
        <w:rPr>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３　開業準備に関する提案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sidRPr="0095536D">
              <w:rPr>
                <w:rFonts w:ascii="ＭＳ ゴシック" w:eastAsia="ＭＳ ゴシック" w:hAnsi="ＭＳ ゴシック" w:hint="eastAsia"/>
              </w:rPr>
              <w:t>開業準備業務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1</w:t>
            </w:r>
            <w:r w:rsidRPr="0095536D">
              <w:rPr>
                <w:rFonts w:ascii="ＭＳ ゴシック" w:eastAsia="ＭＳ ゴシック" w:hAnsi="ＭＳ ゴシック" w:hint="eastAsia"/>
              </w:rPr>
              <w:t>枚以内）</w:t>
            </w:r>
          </w:p>
        </w:tc>
      </w:tr>
      <w:tr w:rsidR="006D2348" w:rsidRPr="005908D8" w:rsidTr="00397E10">
        <w:trPr>
          <w:trHeight w:val="12596"/>
          <w:jc w:val="center"/>
        </w:trPr>
        <w:tc>
          <w:tcPr>
            <w:tcW w:w="9787" w:type="dxa"/>
          </w:tcPr>
          <w:p w:rsidR="006D2348" w:rsidRPr="0095536D" w:rsidRDefault="006D2348" w:rsidP="00397E10">
            <w:r w:rsidRPr="0095536D">
              <w:rPr>
                <w:rFonts w:hint="eastAsia"/>
              </w:rPr>
              <w:t>◆開業準備業務ついて、以下の内容を含めて記載してください。</w:t>
            </w:r>
          </w:p>
          <w:p w:rsidR="006D2348" w:rsidRPr="0095536D" w:rsidRDefault="006D2348" w:rsidP="00397E10">
            <w:r w:rsidRPr="0095536D">
              <w:rPr>
                <w:rFonts w:hint="eastAsia"/>
              </w:rPr>
              <w:t>①供用開始後の運営を円滑に実施するための開業準備業務に係る各業務の実施体制や業務間連携の内容</w:t>
            </w:r>
          </w:p>
          <w:p w:rsidR="006D2348" w:rsidRPr="0095536D" w:rsidRDefault="006D2348" w:rsidP="00397E10">
            <w:r w:rsidRPr="0095536D">
              <w:rPr>
                <w:rFonts w:hint="eastAsia"/>
              </w:rPr>
              <w:t>②質の高い市民サービスを提供するためのマニュアルの策定</w:t>
            </w:r>
          </w:p>
          <w:p w:rsidR="006D2348" w:rsidRPr="0095536D" w:rsidRDefault="006D2348" w:rsidP="00397E10">
            <w:r w:rsidRPr="0095536D">
              <w:rPr>
                <w:rFonts w:hint="eastAsia"/>
              </w:rPr>
              <w:t>◆以下の業務に関する業務計画説明書として、各業務の業務内容、業務スケジュール、人員配置、供用開始後の運営を円滑に実施するための留意事項を含めて記載してください。</w:t>
            </w:r>
          </w:p>
          <w:p w:rsidR="006D2348" w:rsidRPr="0095536D" w:rsidRDefault="006D2348" w:rsidP="00397E10">
            <w:r w:rsidRPr="0095536D">
              <w:rPr>
                <w:rFonts w:hint="eastAsia"/>
              </w:rPr>
              <w:t>①開業準備業務（※文化関連施設の貸館業務については、予約開始の時期とその対応方法についても記載してください。）</w:t>
            </w:r>
          </w:p>
          <w:p w:rsidR="006D2348" w:rsidRPr="0095536D" w:rsidRDefault="006D2348" w:rsidP="00397E10">
            <w:r w:rsidRPr="0095536D">
              <w:rPr>
                <w:rFonts w:hint="eastAsia"/>
              </w:rPr>
              <w:t>②引越し支援業務</w:t>
            </w:r>
          </w:p>
          <w:p w:rsidR="006D2348" w:rsidRPr="0095536D" w:rsidRDefault="006D2348" w:rsidP="00397E10">
            <w:r w:rsidRPr="0095536D">
              <w:rPr>
                <w:rFonts w:hint="eastAsia"/>
              </w:rPr>
              <w:t>③開館式典及び内覧会等の実施に係る業務</w:t>
            </w:r>
          </w:p>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tc>
      </w:tr>
    </w:tbl>
    <w:p w:rsidR="006D2348" w:rsidRPr="0028759F" w:rsidRDefault="006D2348" w:rsidP="006D2348">
      <w:pPr>
        <w:widowControl/>
        <w:overflowPunct w:val="0"/>
        <w:topLinePunct/>
        <w:adjustRightInd w:val="0"/>
        <w:spacing w:line="280" w:lineRule="atLeast"/>
        <w:textAlignment w:val="baseline"/>
        <w:rPr>
          <w:rFonts w:hAnsi="ＭＳ 明朝"/>
          <w:color w:val="000000"/>
        </w:rPr>
      </w:pPr>
      <w:r>
        <w:rPr>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p w:rsidR="006D2348" w:rsidRPr="0028759F" w:rsidRDefault="006D2348" w:rsidP="006D2348">
      <w:pPr>
        <w:rPr>
          <w:rFonts w:hAnsi="ＭＳ 明朝"/>
          <w:color w:val="000000"/>
          <w:szCs w:val="21"/>
        </w:rPr>
      </w:pPr>
    </w:p>
    <w:p w:rsidR="006D2348" w:rsidRPr="0028759F" w:rsidRDefault="006D2348" w:rsidP="006D2348">
      <w:pPr>
        <w:rPr>
          <w:rFonts w:hAnsi="ＭＳ 明朝"/>
          <w:color w:val="000000"/>
          <w:szCs w:val="21"/>
        </w:rPr>
      </w:pPr>
    </w:p>
    <w:p w:rsidR="006D2348" w:rsidRDefault="006D2348" w:rsidP="006D2348">
      <w:pPr>
        <w:rPr>
          <w:rFonts w:hAnsi="ＭＳ 明朝"/>
          <w:color w:val="000000"/>
          <w:szCs w:val="21"/>
        </w:rPr>
      </w:pPr>
    </w:p>
    <w:p w:rsidR="006D2348" w:rsidRPr="0028759F" w:rsidRDefault="006D2348" w:rsidP="006D2348">
      <w:pPr>
        <w:rPr>
          <w:rFonts w:hAnsi="ＭＳ 明朝"/>
          <w:color w:val="000000"/>
          <w:szCs w:val="21"/>
        </w:rPr>
      </w:pPr>
    </w:p>
    <w:p w:rsidR="006D2348" w:rsidRPr="00CE1AAC" w:rsidRDefault="006D2348" w:rsidP="006D2348">
      <w:pPr>
        <w:jc w:val="center"/>
        <w:rPr>
          <w:rFonts w:ascii="ＭＳ ゴシック" w:eastAsia="ＭＳ ゴシック" w:hAnsi="ＭＳ ゴシック"/>
          <w:color w:val="000000"/>
          <w:sz w:val="44"/>
        </w:rPr>
      </w:pPr>
      <w:r w:rsidRPr="00CE1AAC">
        <w:rPr>
          <w:rFonts w:ascii="ＭＳ ゴシック" w:eastAsia="ＭＳ ゴシック" w:hAnsi="ＭＳ ゴシック" w:hint="eastAsia"/>
          <w:color w:val="000000"/>
          <w:sz w:val="44"/>
        </w:rPr>
        <w:t>川西市低炭素型複合施設整備に伴うPFI事業</w:t>
      </w: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pStyle w:val="afd"/>
        <w:outlineLvl w:val="9"/>
        <w:rPr>
          <w:rFonts w:ascii="Times New Roman" w:hAnsi="Times New Roman" w:cs="Times New Roman"/>
          <w:color w:val="000000"/>
          <w:szCs w:val="20"/>
        </w:rPr>
      </w:pPr>
      <w:r>
        <w:rPr>
          <w:rFonts w:ascii="Times New Roman" w:hAnsi="Times New Roman" w:cs="Times New Roman" w:hint="eastAsia"/>
          <w:color w:val="000000"/>
          <w:szCs w:val="20"/>
        </w:rPr>
        <w:t>４　維持管理に関する提案</w:t>
      </w: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CE1AAC" w:rsidRDefault="006D2348" w:rsidP="006D2348">
      <w:pPr>
        <w:pStyle w:val="afd"/>
        <w:outlineLvl w:val="9"/>
        <w:rPr>
          <w:rFonts w:ascii="ＭＳ ゴシック" w:hAnsi="ＭＳ ゴシック" w:cs="Times New Roman"/>
          <w:color w:val="000000"/>
          <w:szCs w:val="20"/>
        </w:rPr>
      </w:pPr>
      <w:r w:rsidRPr="00CE1AAC">
        <w:rPr>
          <w:rFonts w:ascii="ＭＳ ゴシック" w:hAnsi="ＭＳ ゴシック" w:cs="Times New Roman" w:hint="eastAsia"/>
          <w:color w:val="000000"/>
          <w:szCs w:val="20"/>
        </w:rPr>
        <w:t>平成</w:t>
      </w:r>
      <w:r>
        <w:rPr>
          <w:rFonts w:ascii="ＭＳ ゴシック" w:hAnsi="ＭＳ ゴシック" w:cs="Times New Roman" w:hint="eastAsia"/>
          <w:color w:val="000000"/>
          <w:szCs w:val="20"/>
        </w:rPr>
        <w:t>２７</w:t>
      </w:r>
      <w:r w:rsidRPr="00CE1AAC">
        <w:rPr>
          <w:rFonts w:ascii="ＭＳ ゴシック" w:hAnsi="ＭＳ ゴシック" w:cs="Times New Roman" w:hint="eastAsia"/>
          <w:color w:val="000000"/>
          <w:szCs w:val="20"/>
        </w:rPr>
        <w:t>年　月　日</w:t>
      </w:r>
    </w:p>
    <w:p w:rsidR="006D2348" w:rsidRDefault="006D2348" w:rsidP="006D2348"/>
    <w:p w:rsidR="006D2348" w:rsidRDefault="006D2348" w:rsidP="006D2348"/>
    <w:p w:rsidR="006D2348" w:rsidRDefault="006D2348" w:rsidP="006D2348"/>
    <w:p w:rsidR="006D2348" w:rsidRDefault="006D2348" w:rsidP="006D2348">
      <w:pPr>
        <w:widowControl/>
        <w:overflowPunct w:val="0"/>
        <w:topLinePunct/>
        <w:adjustRightInd w:val="0"/>
        <w:spacing w:line="280" w:lineRule="atLeast"/>
        <w:textAlignment w:val="baseline"/>
      </w:pPr>
      <w:r>
        <w:rPr>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４　維持管理に関する提案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 xml:space="preserve">(1)　</w:t>
            </w:r>
            <w:r w:rsidRPr="0095536D">
              <w:rPr>
                <w:rFonts w:ascii="ＭＳ ゴシック" w:eastAsia="ＭＳ ゴシック" w:hAnsi="ＭＳ ゴシック" w:hint="eastAsia"/>
              </w:rPr>
              <w:t>維持管理方針・維持管理体制・業務実施計画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2</w:t>
            </w:r>
            <w:r w:rsidRPr="0095536D">
              <w:rPr>
                <w:rFonts w:ascii="ＭＳ ゴシック" w:eastAsia="ＭＳ ゴシック" w:hAnsi="ＭＳ ゴシック" w:hint="eastAsia"/>
              </w:rPr>
              <w:t>枚以内）</w:t>
            </w:r>
          </w:p>
        </w:tc>
      </w:tr>
      <w:tr w:rsidR="006D2348" w:rsidRPr="005908D8" w:rsidTr="00397E10">
        <w:trPr>
          <w:trHeight w:val="11604"/>
          <w:jc w:val="center"/>
        </w:trPr>
        <w:tc>
          <w:tcPr>
            <w:tcW w:w="9787" w:type="dxa"/>
          </w:tcPr>
          <w:p w:rsidR="006D2348" w:rsidRPr="0095536D" w:rsidRDefault="006D2348" w:rsidP="00397E10">
            <w:r w:rsidRPr="0095536D">
              <w:rPr>
                <w:rFonts w:hint="eastAsia"/>
              </w:rPr>
              <w:t>◆維持管理業務実施にあたっての取組み方針並びに実施の体制について記載してください。</w:t>
            </w:r>
          </w:p>
          <w:p w:rsidR="006D2348" w:rsidRPr="0095536D" w:rsidRDefault="006D2348" w:rsidP="00397E10">
            <w:r w:rsidRPr="0095536D">
              <w:rPr>
                <w:rFonts w:hint="eastAsia"/>
              </w:rPr>
              <w:t>◆施設の機能・性能の維持並びに安全かつ快適な施設利用を実現するための、以下の業務に関する業務計画書と各業務における留意事項について記載してください。</w:t>
            </w:r>
          </w:p>
          <w:p w:rsidR="006D2348" w:rsidRPr="0095536D" w:rsidRDefault="006D2348" w:rsidP="00397E10">
            <w:r w:rsidRPr="0095536D">
              <w:rPr>
                <w:rFonts w:hint="eastAsia"/>
              </w:rPr>
              <w:t>①建築物等保守管理業務</w:t>
            </w:r>
          </w:p>
          <w:p w:rsidR="006D2348" w:rsidRPr="0095536D" w:rsidRDefault="006D2348" w:rsidP="00397E10">
            <w:r w:rsidRPr="0095536D">
              <w:rPr>
                <w:rFonts w:hint="eastAsia"/>
              </w:rPr>
              <w:t>②建築設備等保守管理業務</w:t>
            </w:r>
          </w:p>
          <w:p w:rsidR="006D2348" w:rsidRPr="0095536D" w:rsidRDefault="006D2348" w:rsidP="00397E10">
            <w:r w:rsidRPr="0095536D">
              <w:rPr>
                <w:rFonts w:hint="eastAsia"/>
              </w:rPr>
              <w:t>③舞台設備保守管理業務</w:t>
            </w:r>
          </w:p>
          <w:p w:rsidR="006D2348" w:rsidRPr="0095536D" w:rsidRDefault="006D2348" w:rsidP="00397E10">
            <w:r w:rsidRPr="0095536D">
              <w:rPr>
                <w:rFonts w:hint="eastAsia"/>
              </w:rPr>
              <w:t>④駐車場設備保守管理業務</w:t>
            </w:r>
          </w:p>
          <w:p w:rsidR="006D2348" w:rsidRPr="0095536D" w:rsidRDefault="006D2348" w:rsidP="00397E10">
            <w:r w:rsidRPr="0095536D">
              <w:rPr>
                <w:rFonts w:hint="eastAsia"/>
              </w:rPr>
              <w:t>⑤外構保守管理業務</w:t>
            </w:r>
          </w:p>
          <w:p w:rsidR="006D2348" w:rsidRPr="0095536D" w:rsidRDefault="006D2348" w:rsidP="00397E10">
            <w:r w:rsidRPr="0095536D">
              <w:rPr>
                <w:rFonts w:hint="eastAsia"/>
              </w:rPr>
              <w:t>⑥清掃業務</w:t>
            </w:r>
          </w:p>
          <w:p w:rsidR="006D2348" w:rsidRPr="0095536D" w:rsidRDefault="006D2348" w:rsidP="00397E10">
            <w:r w:rsidRPr="0095536D">
              <w:rPr>
                <w:rFonts w:hint="eastAsia"/>
              </w:rPr>
              <w:t>⑦備品保守管理業務</w:t>
            </w:r>
          </w:p>
          <w:p w:rsidR="006D2348" w:rsidRPr="0095536D" w:rsidRDefault="006D2348" w:rsidP="00397E10">
            <w:r w:rsidRPr="0095536D">
              <w:rPr>
                <w:rFonts w:hint="eastAsia"/>
              </w:rPr>
              <w:t>⑧警備業務</w:t>
            </w:r>
          </w:p>
          <w:p w:rsidR="006D2348" w:rsidRPr="0095536D" w:rsidRDefault="006D2348" w:rsidP="00397E10">
            <w:r w:rsidRPr="0095536D">
              <w:rPr>
                <w:rFonts w:hint="eastAsia"/>
              </w:rPr>
              <w:t>※「環境衛生管理業務」、「舞台設備大規模修繕・更新業務」、「長期修繕計画策定業務」についても、快適な施設利用等の観点から提案がある場合には、提案することを認めます。</w:t>
            </w:r>
          </w:p>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tc>
      </w:tr>
    </w:tbl>
    <w:p w:rsidR="006D2348" w:rsidRDefault="006D2348" w:rsidP="006D2348">
      <w:pPr>
        <w:tabs>
          <w:tab w:val="left" w:pos="8073"/>
          <w:tab w:val="left" w:leader="middleDot" w:pos="8177"/>
        </w:tabs>
        <w:jc w:val="left"/>
        <w:rPr>
          <w:rFonts w:ascii="Century"/>
        </w:rPr>
      </w:pPr>
      <w:r>
        <w:rPr>
          <w:rFonts w:ascii="Century"/>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Pr>
          <w:rFonts w:hAnsi="ＭＳ 明朝" w:hint="eastAsia"/>
          <w:color w:val="000000"/>
        </w:rPr>
        <w:t>-1</w:t>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４　維持管理に関する提案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 xml:space="preserve">(2)　</w:t>
            </w:r>
            <w:r w:rsidRPr="0095536D">
              <w:rPr>
                <w:rFonts w:ascii="ＭＳ ゴシック" w:eastAsia="ＭＳ ゴシック" w:hAnsi="ＭＳ ゴシック" w:hint="eastAsia"/>
              </w:rPr>
              <w:t>保守管理計画及び修繕・更新計画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2</w:t>
            </w:r>
            <w:r w:rsidRPr="0095536D">
              <w:rPr>
                <w:rFonts w:ascii="ＭＳ ゴシック" w:eastAsia="ＭＳ ゴシック" w:hAnsi="ＭＳ ゴシック" w:hint="eastAsia"/>
              </w:rPr>
              <w:t>枚以内）</w:t>
            </w:r>
          </w:p>
        </w:tc>
      </w:tr>
      <w:tr w:rsidR="006D2348" w:rsidRPr="005908D8" w:rsidTr="00397E10">
        <w:trPr>
          <w:trHeight w:val="12313"/>
          <w:jc w:val="center"/>
        </w:trPr>
        <w:tc>
          <w:tcPr>
            <w:tcW w:w="9787" w:type="dxa"/>
          </w:tcPr>
          <w:p w:rsidR="006D2348" w:rsidRPr="0095536D" w:rsidRDefault="006D2348" w:rsidP="00397E10">
            <w:r w:rsidRPr="0095536D">
              <w:rPr>
                <w:rFonts w:hint="eastAsia"/>
              </w:rPr>
              <w:t>◆福祉・保健・公民館施設、文化関連施設、外構施設</w:t>
            </w:r>
            <w:r>
              <w:rPr>
                <w:rFonts w:hint="eastAsia"/>
              </w:rPr>
              <w:t>（駐車場含む）</w:t>
            </w:r>
            <w:r w:rsidRPr="0095536D">
              <w:rPr>
                <w:rFonts w:hint="eastAsia"/>
              </w:rPr>
              <w:t>のそれぞれの保守管理及び修繕・更新計画について、以下の内容を含めて記載してください。</w:t>
            </w:r>
          </w:p>
          <w:p w:rsidR="006D2348" w:rsidRPr="0095536D" w:rsidRDefault="006D2348" w:rsidP="00397E10">
            <w:r w:rsidRPr="0095536D">
              <w:rPr>
                <w:rFonts w:hint="eastAsia"/>
              </w:rPr>
              <w:t>①安全で快適な施設を維持するための長期修繕計画</w:t>
            </w:r>
          </w:p>
          <w:p w:rsidR="006D2348" w:rsidRPr="0095536D" w:rsidRDefault="006D2348" w:rsidP="00397E10">
            <w:r w:rsidRPr="0095536D">
              <w:rPr>
                <w:rFonts w:hint="eastAsia"/>
              </w:rPr>
              <w:t>②ライフサイクルコストの低減につながる保守管理計画</w:t>
            </w:r>
          </w:p>
          <w:p w:rsidR="006D2348" w:rsidRDefault="006D2348" w:rsidP="00397E10">
            <w:r w:rsidRPr="0095536D">
              <w:rPr>
                <w:rFonts w:hint="eastAsia"/>
              </w:rPr>
              <w:t>③事業終了後も市が継続して施設の品質・水準を維持するための引継やアフターフォローの方法</w:t>
            </w:r>
          </w:p>
          <w:p w:rsidR="006D2348" w:rsidRPr="0095536D" w:rsidRDefault="006D2348" w:rsidP="00397E10"/>
          <w:p w:rsidR="006D2348" w:rsidRPr="0095536D" w:rsidRDefault="006D2348" w:rsidP="00397E10">
            <w:r w:rsidRPr="0095536D">
              <w:rPr>
                <w:rFonts w:hint="eastAsia"/>
              </w:rPr>
              <w:t>◆多目的ホール舞台機構・音響設備・照明設備の保守管理及び修繕・更新計画について、以下の内容を含めて記載してください。</w:t>
            </w:r>
          </w:p>
          <w:p w:rsidR="006D2348" w:rsidRPr="0095536D" w:rsidRDefault="006D2348" w:rsidP="00397E10">
            <w:r w:rsidRPr="0095536D">
              <w:rPr>
                <w:rFonts w:hint="eastAsia"/>
              </w:rPr>
              <w:t>①演目毎の見えやすさ・聞こえやすさを確保した施設を維持するための長期修繕計画</w:t>
            </w:r>
          </w:p>
          <w:p w:rsidR="006D2348" w:rsidRPr="0095536D" w:rsidRDefault="006D2348" w:rsidP="00397E10">
            <w:r w:rsidRPr="0095536D">
              <w:rPr>
                <w:rFonts w:hint="eastAsia"/>
              </w:rPr>
              <w:t>②ライフサイクルコストの低減につながる保守管理計画</w:t>
            </w:r>
          </w:p>
          <w:p w:rsidR="006D2348" w:rsidRPr="0095536D" w:rsidRDefault="006D2348" w:rsidP="00397E10">
            <w:r w:rsidRPr="0095536D">
              <w:rPr>
                <w:rFonts w:hint="eastAsia"/>
              </w:rPr>
              <w:t>③事業終了後も市が継続して施設の品質・水準を維持するための引継やアフターフォローの方法</w:t>
            </w:r>
          </w:p>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tc>
      </w:tr>
    </w:tbl>
    <w:p w:rsidR="006D2348" w:rsidRDefault="006D2348" w:rsidP="006D2348">
      <w:pPr>
        <w:tabs>
          <w:tab w:val="left" w:pos="8073"/>
          <w:tab w:val="left" w:leader="middleDot" w:pos="8177"/>
        </w:tabs>
        <w:jc w:val="left"/>
        <w:rPr>
          <w:rFonts w:hAnsi="ＭＳ 明朝"/>
          <w:color w:val="000000"/>
        </w:rPr>
        <w:sectPr w:rsidR="006D2348" w:rsidSect="00397E10">
          <w:pgSz w:w="11906" w:h="16838" w:code="9"/>
          <w:pgMar w:top="1380" w:right="1340" w:bottom="980" w:left="1340" w:header="567" w:footer="170" w:gutter="0"/>
          <w:cols w:space="425"/>
          <w:docGrid w:type="lines" w:linePitch="350" w:charSpace="532"/>
        </w:sectPr>
      </w:pPr>
    </w:p>
    <w:p w:rsidR="006D2348" w:rsidRDefault="006D2348" w:rsidP="006D2348">
      <w:pPr>
        <w:tabs>
          <w:tab w:val="left" w:pos="8073"/>
          <w:tab w:val="left" w:leader="middleDot" w:pos="8177"/>
        </w:tabs>
        <w:jc w:val="left"/>
        <w:rPr>
          <w:rFonts w:ascii="Century"/>
        </w:rPr>
      </w:pPr>
      <w:r w:rsidRPr="0028759F">
        <w:rPr>
          <w:rFonts w:hAnsi="ＭＳ 明朝" w:hint="eastAsia"/>
          <w:color w:val="000000"/>
        </w:rPr>
        <w:lastRenderedPageBreak/>
        <w:t>（様式</w:t>
      </w:r>
      <w:r>
        <w:rPr>
          <w:rFonts w:hAnsi="ＭＳ 明朝" w:hint="eastAsia"/>
          <w:color w:val="000000"/>
        </w:rPr>
        <w:t>45-2</w:t>
      </w:r>
      <w:r w:rsidRPr="0028759F">
        <w:rPr>
          <w:rFonts w:hAnsi="ＭＳ 明朝" w:hint="eastAsia"/>
          <w:color w:val="000000"/>
        </w:rPr>
        <w:t>）</w:t>
      </w:r>
    </w:p>
    <w:tbl>
      <w:tblPr>
        <w:tblW w:w="21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541"/>
      </w:tblGrid>
      <w:tr w:rsidR="006D2348" w:rsidRPr="0095536D" w:rsidTr="00397E10">
        <w:trPr>
          <w:trHeight w:val="357"/>
        </w:trPr>
        <w:tc>
          <w:tcPr>
            <w:tcW w:w="21541"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４　維持管理に関する提案</w:t>
            </w:r>
          </w:p>
        </w:tc>
      </w:tr>
      <w:tr w:rsidR="006D2348" w:rsidRPr="0095536D" w:rsidTr="00397E10">
        <w:trPr>
          <w:trHeight w:val="358"/>
        </w:trPr>
        <w:tc>
          <w:tcPr>
            <w:tcW w:w="21541"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 xml:space="preserve">(2)　</w:t>
            </w:r>
            <w:r w:rsidRPr="0095536D">
              <w:rPr>
                <w:rFonts w:ascii="ＭＳ ゴシック" w:eastAsia="ＭＳ ゴシック" w:hAnsi="ＭＳ ゴシック" w:hint="eastAsia"/>
              </w:rPr>
              <w:t>保守管理及び修繕・更新計画　（</w:t>
            </w:r>
            <w:r w:rsidRPr="0095536D">
              <w:rPr>
                <w:rFonts w:ascii="ＭＳ ゴシック" w:eastAsia="ＭＳ ゴシック" w:hAnsi="ＭＳ ゴシック"/>
              </w:rPr>
              <w:t>A</w:t>
            </w:r>
            <w:r w:rsidRPr="0095536D">
              <w:rPr>
                <w:rFonts w:ascii="ＭＳ ゴシック" w:eastAsia="ＭＳ ゴシック" w:hAnsi="ＭＳ ゴシック" w:hint="eastAsia"/>
              </w:rPr>
              <w:t>3判1枚以内）</w:t>
            </w:r>
          </w:p>
        </w:tc>
      </w:tr>
      <w:tr w:rsidR="006D2348" w:rsidRPr="005908D8" w:rsidTr="00397E10">
        <w:trPr>
          <w:trHeight w:val="11746"/>
        </w:trPr>
        <w:tc>
          <w:tcPr>
            <w:tcW w:w="21541" w:type="dxa"/>
          </w:tcPr>
          <w:p w:rsidR="006D2348" w:rsidRPr="0095536D" w:rsidRDefault="006D2348" w:rsidP="00397E10">
            <w:r w:rsidRPr="0095536D">
              <w:rPr>
                <w:rFonts w:hint="eastAsia"/>
              </w:rPr>
              <w:t>◆長期修繕計画表を作成してください。なお、以下の内容については、必ず記入してください。ファイル形式はExcelまたはWordのいずれでも可とし、書式は自由としますが、本様式に準じて作成してください。</w:t>
            </w:r>
          </w:p>
          <w:p w:rsidR="006D2348" w:rsidRPr="0095536D" w:rsidRDefault="006D2348" w:rsidP="00397E10">
            <w:r w:rsidRPr="0095536D">
              <w:rPr>
                <w:rFonts w:hint="eastAsia"/>
              </w:rPr>
              <w:t>①供用開始後、30年間の修繕、更新の内容と予定実施時期</w:t>
            </w:r>
          </w:p>
          <w:p w:rsidR="006D2348" w:rsidRPr="0095536D" w:rsidRDefault="006D2348" w:rsidP="00397E10">
            <w:r w:rsidRPr="0095536D">
              <w:rPr>
                <w:rFonts w:hint="eastAsia"/>
              </w:rPr>
              <w:t>②事業終了後、2年間は大規模修繕が発生しない修繕計画</w:t>
            </w:r>
          </w:p>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tc>
      </w:tr>
    </w:tbl>
    <w:p w:rsidR="006D2348" w:rsidRDefault="006D2348" w:rsidP="006D2348">
      <w:pPr>
        <w:widowControl/>
        <w:overflowPunct w:val="0"/>
        <w:topLinePunct/>
        <w:adjustRightInd w:val="0"/>
        <w:spacing w:line="280" w:lineRule="atLeast"/>
        <w:textAlignment w:val="baseline"/>
        <w:rPr>
          <w:rFonts w:hAnsi="ＭＳ 明朝"/>
          <w:color w:val="000000"/>
        </w:rPr>
        <w:sectPr w:rsidR="006D2348" w:rsidSect="00397E10">
          <w:pgSz w:w="23814" w:h="16839" w:orient="landscape" w:code="8"/>
          <w:pgMar w:top="1340" w:right="1380" w:bottom="1340" w:left="980" w:header="567" w:footer="170" w:gutter="0"/>
          <w:cols w:space="425"/>
          <w:docGrid w:type="lines" w:linePitch="350" w:charSpace="532"/>
        </w:sectPr>
      </w:pPr>
    </w:p>
    <w:p w:rsidR="006D2348" w:rsidRPr="0028759F" w:rsidRDefault="006D2348" w:rsidP="006D2348">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p w:rsidR="006D2348" w:rsidRPr="0028759F" w:rsidRDefault="006D2348" w:rsidP="006D2348">
      <w:pPr>
        <w:rPr>
          <w:rFonts w:hAnsi="ＭＳ 明朝"/>
          <w:color w:val="000000"/>
          <w:szCs w:val="21"/>
        </w:rPr>
      </w:pPr>
    </w:p>
    <w:p w:rsidR="006D2348" w:rsidRPr="0028759F" w:rsidRDefault="006D2348" w:rsidP="006D2348">
      <w:pPr>
        <w:rPr>
          <w:rFonts w:hAnsi="ＭＳ 明朝"/>
          <w:color w:val="000000"/>
          <w:szCs w:val="21"/>
        </w:rPr>
      </w:pPr>
    </w:p>
    <w:p w:rsidR="006D2348" w:rsidRDefault="006D2348" w:rsidP="006D2348">
      <w:pPr>
        <w:rPr>
          <w:rFonts w:hAnsi="ＭＳ 明朝"/>
          <w:color w:val="000000"/>
          <w:szCs w:val="21"/>
        </w:rPr>
      </w:pPr>
    </w:p>
    <w:p w:rsidR="006D2348" w:rsidRPr="0028759F" w:rsidRDefault="006D2348" w:rsidP="006D2348">
      <w:pPr>
        <w:rPr>
          <w:rFonts w:hAnsi="ＭＳ 明朝"/>
          <w:color w:val="000000"/>
          <w:szCs w:val="21"/>
        </w:rPr>
      </w:pPr>
    </w:p>
    <w:p w:rsidR="006D2348" w:rsidRPr="00CE1AAC" w:rsidRDefault="006D2348" w:rsidP="006D2348">
      <w:pPr>
        <w:jc w:val="center"/>
        <w:rPr>
          <w:rFonts w:ascii="ＭＳ ゴシック" w:eastAsia="ＭＳ ゴシック" w:hAnsi="ＭＳ ゴシック"/>
          <w:color w:val="000000"/>
          <w:sz w:val="44"/>
        </w:rPr>
      </w:pPr>
      <w:r w:rsidRPr="00CE1AAC">
        <w:rPr>
          <w:rFonts w:ascii="ＭＳ ゴシック" w:eastAsia="ＭＳ ゴシック" w:hAnsi="ＭＳ ゴシック" w:hint="eastAsia"/>
          <w:color w:val="000000"/>
          <w:sz w:val="44"/>
        </w:rPr>
        <w:t>川西市低炭素型複合施設整備に伴うPFI事業</w:t>
      </w: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pStyle w:val="afd"/>
        <w:outlineLvl w:val="9"/>
        <w:rPr>
          <w:rFonts w:ascii="Times New Roman" w:hAnsi="Times New Roman" w:cs="Times New Roman"/>
          <w:color w:val="000000"/>
          <w:szCs w:val="20"/>
        </w:rPr>
      </w:pPr>
      <w:r>
        <w:rPr>
          <w:rFonts w:ascii="Times New Roman" w:hAnsi="Times New Roman" w:cs="Times New Roman" w:hint="eastAsia"/>
          <w:color w:val="000000"/>
          <w:szCs w:val="20"/>
        </w:rPr>
        <w:t>５　運営に関する提案</w:t>
      </w: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CE1AAC" w:rsidRDefault="006D2348" w:rsidP="006D2348">
      <w:pPr>
        <w:pStyle w:val="afd"/>
        <w:outlineLvl w:val="9"/>
        <w:rPr>
          <w:rFonts w:ascii="ＭＳ ゴシック" w:hAnsi="ＭＳ ゴシック" w:cs="Times New Roman"/>
          <w:color w:val="000000"/>
          <w:szCs w:val="20"/>
        </w:rPr>
      </w:pPr>
      <w:r w:rsidRPr="00CE1AAC">
        <w:rPr>
          <w:rFonts w:ascii="ＭＳ ゴシック" w:hAnsi="ＭＳ ゴシック" w:cs="Times New Roman" w:hint="eastAsia"/>
          <w:color w:val="000000"/>
          <w:szCs w:val="20"/>
        </w:rPr>
        <w:t>平成</w:t>
      </w:r>
      <w:r>
        <w:rPr>
          <w:rFonts w:ascii="ＭＳ ゴシック" w:hAnsi="ＭＳ ゴシック" w:cs="Times New Roman" w:hint="eastAsia"/>
          <w:color w:val="000000"/>
          <w:szCs w:val="20"/>
        </w:rPr>
        <w:t>２７</w:t>
      </w:r>
      <w:r w:rsidRPr="00CE1AAC">
        <w:rPr>
          <w:rFonts w:ascii="ＭＳ ゴシック" w:hAnsi="ＭＳ ゴシック" w:cs="Times New Roman" w:hint="eastAsia"/>
          <w:color w:val="000000"/>
          <w:szCs w:val="20"/>
        </w:rPr>
        <w:t>年　月　日</w:t>
      </w:r>
    </w:p>
    <w:p w:rsidR="006D2348" w:rsidRDefault="006D2348" w:rsidP="006D2348"/>
    <w:p w:rsidR="006D2348" w:rsidRDefault="006D2348" w:rsidP="006D2348"/>
    <w:p w:rsidR="006D2348" w:rsidRDefault="006D2348" w:rsidP="006D2348"/>
    <w:p w:rsidR="006D2348" w:rsidRDefault="006D2348" w:rsidP="006D2348">
      <w:pPr>
        <w:widowControl/>
        <w:overflowPunct w:val="0"/>
        <w:topLinePunct/>
        <w:adjustRightInd w:val="0"/>
        <w:spacing w:line="280" w:lineRule="atLeast"/>
        <w:textAlignment w:val="baseline"/>
      </w:pPr>
      <w:r>
        <w:rPr>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５　運営に関する提案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 xml:space="preserve">(1)　</w:t>
            </w:r>
            <w:r w:rsidRPr="0095536D">
              <w:rPr>
                <w:rFonts w:ascii="ＭＳ ゴシック" w:eastAsia="ＭＳ ゴシック" w:hAnsi="ＭＳ ゴシック" w:hint="eastAsia"/>
              </w:rPr>
              <w:t>運営方針・運営体制・文化関連施設運営計画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1</w:t>
            </w:r>
            <w:r w:rsidRPr="0095536D">
              <w:rPr>
                <w:rFonts w:ascii="ＭＳ ゴシック" w:eastAsia="ＭＳ ゴシック" w:hAnsi="ＭＳ ゴシック" w:hint="eastAsia"/>
              </w:rPr>
              <w:t>枚以内）</w:t>
            </w:r>
          </w:p>
        </w:tc>
      </w:tr>
      <w:tr w:rsidR="006D2348" w:rsidRPr="005908D8" w:rsidTr="00397E10">
        <w:trPr>
          <w:trHeight w:val="12596"/>
          <w:jc w:val="center"/>
        </w:trPr>
        <w:tc>
          <w:tcPr>
            <w:tcW w:w="9787" w:type="dxa"/>
          </w:tcPr>
          <w:p w:rsidR="006D2348" w:rsidRDefault="006D2348" w:rsidP="00397E10">
            <w:r w:rsidRPr="0095536D">
              <w:rPr>
                <w:rFonts w:hint="eastAsia"/>
              </w:rPr>
              <w:t>◆運営業務実施にあたっての取組み方針並びに実施の体制（組織体系図、配置人員、配置人員の経歴・資格等）について記載してください。</w:t>
            </w:r>
          </w:p>
          <w:p w:rsidR="006D2348" w:rsidRPr="0095536D" w:rsidRDefault="006D2348" w:rsidP="00397E10"/>
          <w:p w:rsidR="006D2348" w:rsidRPr="0095536D" w:rsidRDefault="006D2348" w:rsidP="00397E10">
            <w:r w:rsidRPr="0095536D">
              <w:rPr>
                <w:rFonts w:hint="eastAsia"/>
              </w:rPr>
              <w:t>◆施設利用者が安全、快適かつ便利に施設を利用するためのサービスの質の維持・向上を図る方法について記載してください。</w:t>
            </w:r>
          </w:p>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tc>
      </w:tr>
    </w:tbl>
    <w:p w:rsidR="006D2348" w:rsidRDefault="006D2348" w:rsidP="006D2348">
      <w:pPr>
        <w:tabs>
          <w:tab w:val="left" w:pos="8073"/>
          <w:tab w:val="left" w:leader="middleDot" w:pos="8177"/>
        </w:tabs>
        <w:jc w:val="left"/>
        <w:rPr>
          <w:rFonts w:ascii="Century"/>
        </w:rPr>
      </w:pPr>
      <w:r>
        <w:rPr>
          <w:rFonts w:ascii="Century"/>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５　運営に関する提案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 xml:space="preserve">(2)　</w:t>
            </w:r>
            <w:r w:rsidRPr="0095536D">
              <w:rPr>
                <w:rFonts w:ascii="ＭＳ ゴシック" w:eastAsia="ＭＳ ゴシック" w:hAnsi="ＭＳ ゴシック" w:hint="eastAsia"/>
              </w:rPr>
              <w:t>ホールの運営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2</w:t>
            </w:r>
            <w:r w:rsidRPr="0095536D">
              <w:rPr>
                <w:rFonts w:ascii="ＭＳ ゴシック" w:eastAsia="ＭＳ ゴシック" w:hAnsi="ＭＳ ゴシック" w:hint="eastAsia"/>
              </w:rPr>
              <w:t>枚以内）</w:t>
            </w:r>
          </w:p>
        </w:tc>
      </w:tr>
      <w:tr w:rsidR="006D2348" w:rsidRPr="005908D8" w:rsidTr="00397E10">
        <w:trPr>
          <w:trHeight w:val="12596"/>
          <w:jc w:val="center"/>
        </w:trPr>
        <w:tc>
          <w:tcPr>
            <w:tcW w:w="9787" w:type="dxa"/>
          </w:tcPr>
          <w:p w:rsidR="006D2348" w:rsidRDefault="006D2348" w:rsidP="00397E10">
            <w:r w:rsidRPr="0095536D">
              <w:rPr>
                <w:rFonts w:hint="eastAsia"/>
              </w:rPr>
              <w:t>◆多目的ホール、大会議室、スタジオの利用促進に資する広報・情報発信の方法について記載してください。</w:t>
            </w:r>
          </w:p>
          <w:p w:rsidR="006D2348" w:rsidRPr="0095536D" w:rsidRDefault="006D2348" w:rsidP="00397E10"/>
          <w:p w:rsidR="006D2348" w:rsidRDefault="006D2348" w:rsidP="00397E10">
            <w:r w:rsidRPr="0095536D">
              <w:rPr>
                <w:rFonts w:hint="eastAsia"/>
              </w:rPr>
              <w:t>◆自主事業の立案方針について、想定している事業の内容や開催時期・回数を含めて記載してください。</w:t>
            </w:r>
          </w:p>
          <w:p w:rsidR="006D2348" w:rsidRPr="0095536D" w:rsidRDefault="006D2348" w:rsidP="00397E10"/>
          <w:p w:rsidR="006D2348" w:rsidRPr="0095536D" w:rsidRDefault="006D2348" w:rsidP="00397E10">
            <w:r w:rsidRPr="0095536D">
              <w:rPr>
                <w:rFonts w:hint="eastAsia"/>
              </w:rPr>
              <w:t>◆市に毎年提案する芸術文化観賞事業の立案方針について、想定している事業の内容や開催時期・回数、立案段階における市・財団法人との調整の方法を含めて記載してください。</w:t>
            </w:r>
          </w:p>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95536D" w:rsidRDefault="006D2348" w:rsidP="00397E10"/>
          <w:p w:rsidR="006D2348" w:rsidRPr="0095536D"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95536D" w:rsidRDefault="006D2348" w:rsidP="00397E10"/>
        </w:tc>
      </w:tr>
    </w:tbl>
    <w:p w:rsidR="006D2348" w:rsidRDefault="006D2348" w:rsidP="006D2348">
      <w:pPr>
        <w:tabs>
          <w:tab w:val="left" w:pos="8073"/>
          <w:tab w:val="left" w:leader="middleDot" w:pos="8177"/>
        </w:tabs>
        <w:jc w:val="left"/>
        <w:rPr>
          <w:rFonts w:ascii="Century"/>
        </w:rPr>
      </w:pPr>
      <w:r>
        <w:rPr>
          <w:rFonts w:ascii="Century"/>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５　運営に関する提案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 xml:space="preserve">(3)　</w:t>
            </w:r>
            <w:r w:rsidRPr="0095536D">
              <w:rPr>
                <w:rFonts w:ascii="ＭＳ ゴシック" w:eastAsia="ＭＳ ゴシック" w:hAnsi="ＭＳ ゴシック" w:hint="eastAsia"/>
              </w:rPr>
              <w:t>エリアマネジメント計画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3</w:t>
            </w:r>
            <w:r w:rsidRPr="0095536D">
              <w:rPr>
                <w:rFonts w:ascii="ＭＳ ゴシック" w:eastAsia="ＭＳ ゴシック" w:hAnsi="ＭＳ ゴシック" w:hint="eastAsia"/>
              </w:rPr>
              <w:t>枚以内）</w:t>
            </w:r>
          </w:p>
        </w:tc>
      </w:tr>
      <w:tr w:rsidR="006D2348" w:rsidRPr="005908D8" w:rsidTr="00397E10">
        <w:trPr>
          <w:trHeight w:val="12171"/>
          <w:jc w:val="center"/>
        </w:trPr>
        <w:tc>
          <w:tcPr>
            <w:tcW w:w="9787" w:type="dxa"/>
          </w:tcPr>
          <w:p w:rsidR="006D2348" w:rsidRDefault="006D2348" w:rsidP="00397E10">
            <w:r w:rsidRPr="0095536D">
              <w:rPr>
                <w:rFonts w:hint="eastAsia"/>
              </w:rPr>
              <w:t>◆広場機能、フリースペース、多目的ホール、大会議室、スタジオ、エントランスホール、屋上庭園等を活用した催し物の立案方針について、立案開催を想定している催し物の概要を含めて記載してください。</w:t>
            </w:r>
          </w:p>
          <w:p w:rsidR="006D2348" w:rsidRPr="0095536D" w:rsidRDefault="006D2348" w:rsidP="00397E10"/>
          <w:p w:rsidR="006D2348" w:rsidRDefault="006D2348" w:rsidP="00397E10">
            <w:r w:rsidRPr="0095536D">
              <w:rPr>
                <w:rFonts w:hint="eastAsia"/>
              </w:rPr>
              <w:t>◆フリースペースを活用した福祉・保健・公民館施設入居団体間の交流促進の方法について記載してください。</w:t>
            </w:r>
          </w:p>
          <w:p w:rsidR="006D2348" w:rsidRPr="0095536D" w:rsidRDefault="006D2348" w:rsidP="00397E10"/>
          <w:p w:rsidR="006D2348" w:rsidRDefault="006D2348" w:rsidP="00397E10">
            <w:r w:rsidRPr="0095536D">
              <w:rPr>
                <w:rFonts w:hint="eastAsia"/>
              </w:rPr>
              <w:t>◆駐車場利用者のうち、公共施設利用者に対して実施する利用料優遇の方法について記載してください。</w:t>
            </w:r>
          </w:p>
          <w:p w:rsidR="006D2348" w:rsidRPr="0095536D" w:rsidRDefault="006D2348" w:rsidP="00397E10"/>
          <w:p w:rsidR="006D2348" w:rsidRDefault="006D2348" w:rsidP="00397E10">
            <w:r w:rsidRPr="0095536D">
              <w:rPr>
                <w:rFonts w:hint="eastAsia"/>
              </w:rPr>
              <w:t>◆にぎわい創出に資する広報・情報発信の方法について記載してください。</w:t>
            </w:r>
          </w:p>
          <w:p w:rsidR="006D2348" w:rsidRPr="0095536D" w:rsidRDefault="006D2348" w:rsidP="00397E10"/>
          <w:p w:rsidR="006D2348" w:rsidRDefault="006D2348" w:rsidP="00397E10">
            <w:r w:rsidRPr="0095536D">
              <w:rPr>
                <w:rFonts w:hint="eastAsia"/>
              </w:rPr>
              <w:t>◆地域における防災対策の連携や景観の形成、コミュニティの形成などのまちづくりへの貢献について記載してください。</w:t>
            </w:r>
          </w:p>
          <w:p w:rsidR="006D2348" w:rsidRPr="0095536D" w:rsidRDefault="006D2348" w:rsidP="00397E10"/>
          <w:p w:rsidR="006D2348" w:rsidRDefault="006D2348" w:rsidP="00397E10">
            <w:r w:rsidRPr="0095536D">
              <w:rPr>
                <w:rFonts w:hint="eastAsia"/>
              </w:rPr>
              <w:t>◆中央北地区内外の協議会や事業者、地域住民、NPO、ボランティア、市民団体等との連携・協働の方法について記載してください。</w:t>
            </w:r>
          </w:p>
          <w:p w:rsidR="006D2348" w:rsidRPr="0095536D" w:rsidRDefault="006D2348" w:rsidP="00397E10"/>
          <w:p w:rsidR="006D2348" w:rsidRPr="0095536D" w:rsidRDefault="006D2348" w:rsidP="00397E10">
            <w:r w:rsidRPr="0095536D">
              <w:rPr>
                <w:rFonts w:hint="eastAsia"/>
              </w:rPr>
              <w:t>◆エリアマネジメントの効果が継続・拡大していくような仕組みについて記載して下さい。</w:t>
            </w:r>
          </w:p>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tc>
      </w:tr>
    </w:tbl>
    <w:p w:rsidR="006D2348" w:rsidRDefault="006D2348" w:rsidP="006D2348">
      <w:pPr>
        <w:tabs>
          <w:tab w:val="left" w:pos="8073"/>
          <w:tab w:val="left" w:leader="middleDot" w:pos="8177"/>
        </w:tabs>
        <w:jc w:val="left"/>
        <w:rPr>
          <w:rFonts w:ascii="Century"/>
        </w:rPr>
      </w:pPr>
      <w:r>
        <w:rPr>
          <w:rFonts w:ascii="Century"/>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Pr>
          <w:rFonts w:hAnsi="ＭＳ 明朝" w:hint="eastAsia"/>
          <w:color w:val="000000"/>
        </w:rPr>
        <w:t>-1</w:t>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５　運営に関する提案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 xml:space="preserve">(4)　</w:t>
            </w:r>
            <w:r w:rsidRPr="0095536D">
              <w:rPr>
                <w:rFonts w:ascii="ＭＳ ゴシック" w:eastAsia="ＭＳ ゴシック" w:hAnsi="ＭＳ ゴシック" w:hint="eastAsia"/>
              </w:rPr>
              <w:t>低炭素まちづくりへの貢献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3</w:t>
            </w:r>
            <w:r w:rsidRPr="0095536D">
              <w:rPr>
                <w:rFonts w:ascii="ＭＳ ゴシック" w:eastAsia="ＭＳ ゴシック" w:hAnsi="ＭＳ ゴシック" w:hint="eastAsia"/>
              </w:rPr>
              <w:t>枚以内）</w:t>
            </w:r>
          </w:p>
        </w:tc>
      </w:tr>
      <w:tr w:rsidR="006D2348" w:rsidRPr="005908D8" w:rsidTr="00397E10">
        <w:trPr>
          <w:trHeight w:val="12668"/>
          <w:jc w:val="center"/>
        </w:trPr>
        <w:tc>
          <w:tcPr>
            <w:tcW w:w="9787" w:type="dxa"/>
          </w:tcPr>
          <w:p w:rsidR="006D2348" w:rsidRDefault="006D2348" w:rsidP="00397E10">
            <w:r w:rsidRPr="0095536D">
              <w:rPr>
                <w:rFonts w:hint="eastAsia"/>
              </w:rPr>
              <w:t>◆事業期間中にわたりCO2排出量を継続して削減するための体制（配置人員、配置人員の経歴・資格等）について記載してください。</w:t>
            </w:r>
            <w:r>
              <w:rPr>
                <w:rFonts w:hint="eastAsia"/>
              </w:rPr>
              <w:t>また、</w:t>
            </w:r>
            <w:r w:rsidRPr="0095536D">
              <w:rPr>
                <w:rFonts w:hint="eastAsia"/>
              </w:rPr>
              <w:t>効率的なエネルギーマネジメント業務を実施するため、</w:t>
            </w:r>
            <w:r>
              <w:rPr>
                <w:rFonts w:hint="eastAsia"/>
              </w:rPr>
              <w:t>エネルギーマネジメント以外</w:t>
            </w:r>
            <w:r w:rsidRPr="0095536D">
              <w:rPr>
                <w:rFonts w:hint="eastAsia"/>
              </w:rPr>
              <w:t>の運営業務</w:t>
            </w:r>
            <w:r>
              <w:rPr>
                <w:rFonts w:hint="eastAsia"/>
              </w:rPr>
              <w:t>を実施する者</w:t>
            </w:r>
            <w:r w:rsidRPr="0095536D">
              <w:rPr>
                <w:rFonts w:hint="eastAsia"/>
              </w:rPr>
              <w:t>並びに維持管理業務を実施する者との連携の方法について記載してください。</w:t>
            </w:r>
          </w:p>
          <w:p w:rsidR="006D2348" w:rsidRPr="0095536D" w:rsidRDefault="006D2348" w:rsidP="00397E10"/>
          <w:p w:rsidR="006D2348" w:rsidRPr="0095536D" w:rsidRDefault="006D2348" w:rsidP="00397E10">
            <w:r w:rsidRPr="0095536D">
              <w:rPr>
                <w:rFonts w:hint="eastAsia"/>
              </w:rPr>
              <w:t>◆施設利用者の快適性を確保しながら、継続してCO2排出量を低減させるエネルギーマネジメントの方法として、以下の内容について</w:t>
            </w:r>
            <w:r>
              <w:rPr>
                <w:rFonts w:hint="eastAsia"/>
              </w:rPr>
              <w:t>必要に応じて</w:t>
            </w:r>
            <w:r w:rsidRPr="0095536D">
              <w:rPr>
                <w:rFonts w:hint="eastAsia"/>
              </w:rPr>
              <w:t>福祉・保健・公民館施設、文化関連施設、外構施設</w:t>
            </w:r>
            <w:r>
              <w:rPr>
                <w:rFonts w:hint="eastAsia"/>
              </w:rPr>
              <w:t>（駐車場含む）</w:t>
            </w:r>
            <w:r w:rsidRPr="0095536D">
              <w:rPr>
                <w:rFonts w:hint="eastAsia"/>
              </w:rPr>
              <w:t>の別に記載してください。</w:t>
            </w:r>
          </w:p>
          <w:p w:rsidR="006D2348" w:rsidRPr="0095536D" w:rsidRDefault="006D2348" w:rsidP="00397E10">
            <w:r w:rsidRPr="0095536D">
              <w:rPr>
                <w:rFonts w:hint="eastAsia"/>
              </w:rPr>
              <w:t>①エネルギーマネジメント設備導入の考え方</w:t>
            </w:r>
          </w:p>
          <w:p w:rsidR="006D2348" w:rsidRPr="0095536D" w:rsidRDefault="006D2348" w:rsidP="00397E10">
            <w:r w:rsidRPr="0095536D">
              <w:rPr>
                <w:rFonts w:hint="eastAsia"/>
              </w:rPr>
              <w:t>②エネルギー使用・創出量データの収集・分析方法</w:t>
            </w:r>
          </w:p>
          <w:p w:rsidR="006D2348" w:rsidRPr="0095536D" w:rsidRDefault="006D2348" w:rsidP="00397E10">
            <w:r w:rsidRPr="0095536D">
              <w:rPr>
                <w:rFonts w:hint="eastAsia"/>
              </w:rPr>
              <w:t>③エネルギー使用計画策定の考え方</w:t>
            </w:r>
          </w:p>
          <w:p w:rsidR="006D2348" w:rsidRPr="0095536D" w:rsidRDefault="006D2348" w:rsidP="00397E10">
            <w:r w:rsidRPr="0095536D">
              <w:rPr>
                <w:rFonts w:hint="eastAsia"/>
              </w:rPr>
              <w:t>④入居者や施設利用者に対するエネルギー教育・指導の方法</w:t>
            </w:r>
          </w:p>
          <w:p w:rsidR="006D2348" w:rsidRPr="0095536D" w:rsidRDefault="006D2348" w:rsidP="00397E10">
            <w:r w:rsidRPr="0095536D">
              <w:rPr>
                <w:rFonts w:hint="eastAsia"/>
              </w:rPr>
              <w:t>⑤エネルギー監視・管理の方法</w:t>
            </w:r>
          </w:p>
          <w:p w:rsidR="006D2348" w:rsidRPr="0095536D" w:rsidRDefault="006D2348" w:rsidP="00397E10">
            <w:r w:rsidRPr="0095536D">
              <w:rPr>
                <w:rFonts w:hint="eastAsia"/>
              </w:rPr>
              <w:t>⑥エネルギーマネジメント設備保守管理計画</w:t>
            </w:r>
          </w:p>
          <w:p w:rsidR="006D2348" w:rsidRPr="0095536D" w:rsidRDefault="006D2348" w:rsidP="00397E10">
            <w:r w:rsidRPr="0095536D">
              <w:rPr>
                <w:rFonts w:hint="eastAsia"/>
              </w:rPr>
              <w:t>⑦省エネ機器の効率維持・向上を目的とした保守管理計画</w:t>
            </w:r>
          </w:p>
          <w:p w:rsidR="006D2348" w:rsidRDefault="006D2348" w:rsidP="00397E10">
            <w:r w:rsidRPr="0095536D">
              <w:rPr>
                <w:rFonts w:hint="eastAsia"/>
              </w:rPr>
              <w:t>⑧その他上記以外でCO2排出量を低減させる方法</w:t>
            </w:r>
          </w:p>
          <w:p w:rsidR="006D2348" w:rsidRDefault="006D2348" w:rsidP="00397E10">
            <w:r>
              <w:rPr>
                <w:rFonts w:hint="eastAsia"/>
              </w:rPr>
              <w:t>※</w:t>
            </w:r>
            <w:r w:rsidRPr="0095536D">
              <w:rPr>
                <w:rFonts w:hint="eastAsia"/>
              </w:rPr>
              <w:t>CASBEE新築（簡易版）の</w:t>
            </w:r>
            <w:r>
              <w:rPr>
                <w:rFonts w:hint="eastAsia"/>
              </w:rPr>
              <w:t>ライフサイクルCO2評価結果及びスコアシート</w:t>
            </w:r>
            <w:r w:rsidRPr="0095536D">
              <w:rPr>
                <w:rFonts w:hint="eastAsia"/>
              </w:rPr>
              <w:t>を添付してください</w:t>
            </w:r>
            <w:r>
              <w:rPr>
                <w:rFonts w:hint="eastAsia"/>
              </w:rPr>
              <w:t>（注：事業期間中に発生するCO2排出量の参考とするものです。評価の対象ではありません）</w:t>
            </w:r>
            <w:r w:rsidRPr="0095536D">
              <w:rPr>
                <w:rFonts w:hint="eastAsia"/>
              </w:rPr>
              <w:t>。</w:t>
            </w:r>
          </w:p>
          <w:p w:rsidR="006D2348" w:rsidRDefault="006D2348" w:rsidP="00397E10"/>
          <w:p w:rsidR="006D2348" w:rsidRDefault="006D2348" w:rsidP="00397E10">
            <w:r w:rsidRPr="0095536D">
              <w:rPr>
                <w:rFonts w:hint="eastAsia"/>
              </w:rPr>
              <w:t>◆低炭素まちづくりの取組に関する情報発信や、市民との協働方法について記載してください。</w:t>
            </w:r>
          </w:p>
          <w:p w:rsidR="006D2348" w:rsidRPr="0095536D" w:rsidRDefault="006D2348" w:rsidP="00397E10"/>
          <w:p w:rsidR="006D2348" w:rsidRPr="0095536D" w:rsidRDefault="006D2348" w:rsidP="00397E10">
            <w:r w:rsidRPr="0095536D">
              <w:rPr>
                <w:rFonts w:hint="eastAsia"/>
              </w:rPr>
              <w:t>◆その他、地区全体の低炭素化への貢献や、市の低炭素まちづくり実現への貢献策について記載してください。</w:t>
            </w:r>
          </w:p>
          <w:p w:rsidR="006D2348" w:rsidRPr="0095536D" w:rsidRDefault="006D2348" w:rsidP="00397E10"/>
          <w:p w:rsidR="006D2348" w:rsidRDefault="006D2348" w:rsidP="00397E10"/>
          <w:p w:rsidR="006D2348" w:rsidRPr="005A2A45"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95536D" w:rsidRDefault="006D2348" w:rsidP="00397E10"/>
        </w:tc>
      </w:tr>
    </w:tbl>
    <w:p w:rsidR="006D2348" w:rsidRDefault="006D2348" w:rsidP="006D2348">
      <w:pPr>
        <w:tabs>
          <w:tab w:val="left" w:pos="8073"/>
          <w:tab w:val="left" w:leader="middleDot" w:pos="8177"/>
        </w:tabs>
        <w:jc w:val="left"/>
        <w:rPr>
          <w:rFonts w:ascii="Century"/>
        </w:rPr>
      </w:pPr>
      <w:r>
        <w:rPr>
          <w:rFonts w:ascii="Century"/>
          <w:szCs w:val="21"/>
        </w:rPr>
        <w:br w:type="page"/>
      </w:r>
      <w:r w:rsidRPr="0028759F">
        <w:rPr>
          <w:rFonts w:hAnsi="ＭＳ 明朝" w:hint="eastAsia"/>
          <w:color w:val="000000"/>
        </w:rPr>
        <w:lastRenderedPageBreak/>
        <w:t>（様式</w:t>
      </w:r>
      <w:r>
        <w:rPr>
          <w:rFonts w:hAnsi="ＭＳ 明朝" w:hint="eastAsia"/>
          <w:color w:val="000000"/>
        </w:rPr>
        <w:t>50-2</w:t>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５　運営に関する提案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 xml:space="preserve">(4)　</w:t>
            </w:r>
            <w:r w:rsidRPr="0095536D">
              <w:rPr>
                <w:rFonts w:ascii="ＭＳ ゴシック" w:eastAsia="ＭＳ ゴシック" w:hAnsi="ＭＳ ゴシック" w:hint="eastAsia"/>
              </w:rPr>
              <w:t>低炭素まちづくりへの貢献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枚数適宜</w:t>
            </w:r>
            <w:r w:rsidRPr="0095536D">
              <w:rPr>
                <w:rFonts w:ascii="ＭＳ ゴシック" w:eastAsia="ＭＳ ゴシック" w:hAnsi="ＭＳ ゴシック" w:hint="eastAsia"/>
              </w:rPr>
              <w:t>）</w:t>
            </w:r>
          </w:p>
        </w:tc>
      </w:tr>
      <w:tr w:rsidR="006D2348" w:rsidRPr="005908D8" w:rsidTr="00397E10">
        <w:trPr>
          <w:trHeight w:val="12668"/>
          <w:jc w:val="center"/>
        </w:trPr>
        <w:tc>
          <w:tcPr>
            <w:tcW w:w="9787" w:type="dxa"/>
          </w:tcPr>
          <w:p w:rsidR="006D2348" w:rsidRDefault="006D2348" w:rsidP="00397E10">
            <w:r>
              <w:rPr>
                <w:rFonts w:hint="eastAsia"/>
              </w:rPr>
              <w:t>◆前提条件に基づき、光熱水費を算出してください（注：事業期間中に市が支払う光熱水費の参考とするものです。評価の対象ではありません）</w:t>
            </w:r>
            <w:r w:rsidRPr="0095536D">
              <w:rPr>
                <w:rFonts w:hint="eastAsia"/>
              </w:rPr>
              <w:t>。</w:t>
            </w:r>
          </w:p>
          <w:p w:rsidR="006D2348" w:rsidRDefault="006D2348" w:rsidP="00397E10"/>
          <w:p w:rsidR="006D2348" w:rsidRDefault="006D2348" w:rsidP="00397E10"/>
          <w:p w:rsidR="006D2348" w:rsidRDefault="006D2348" w:rsidP="00397E10"/>
          <w:p w:rsidR="006D2348" w:rsidRDefault="006D2348" w:rsidP="00397E10"/>
          <w:p w:rsidR="006D2348" w:rsidRPr="00145763"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145763" w:rsidRDefault="006D2348" w:rsidP="00397E10">
            <w:pPr>
              <w:jc w:val="center"/>
              <w:rPr>
                <w:bdr w:val="single" w:sz="4" w:space="0" w:color="auto"/>
              </w:rPr>
            </w:pPr>
            <w:r w:rsidRPr="00145763">
              <w:rPr>
                <w:rFonts w:hint="eastAsia"/>
                <w:bdr w:val="single" w:sz="4" w:space="0" w:color="auto"/>
              </w:rPr>
              <w:t>「様式集（Excel）</w:t>
            </w:r>
            <w:r>
              <w:rPr>
                <w:rFonts w:hint="eastAsia"/>
                <w:bdr w:val="single" w:sz="4" w:space="0" w:color="auto"/>
              </w:rPr>
              <w:t xml:space="preserve">　様式50-2</w:t>
            </w:r>
            <w:r w:rsidRPr="00145763">
              <w:rPr>
                <w:rFonts w:hint="eastAsia"/>
                <w:bdr w:val="single" w:sz="4" w:space="0" w:color="auto"/>
              </w:rPr>
              <w:t>」により作成してください。</w:t>
            </w:r>
            <w:r>
              <w:rPr>
                <w:rFonts w:hint="eastAsia"/>
                <w:bdr w:val="single" w:sz="4" w:space="0" w:color="auto"/>
              </w:rPr>
              <w:t xml:space="preserve"> </w:t>
            </w:r>
          </w:p>
          <w:p w:rsidR="006D2348" w:rsidRPr="009C5A50" w:rsidRDefault="006D2348" w:rsidP="00397E10"/>
          <w:p w:rsidR="006D2348" w:rsidRDefault="006D2348" w:rsidP="00397E10"/>
          <w:p w:rsidR="006D2348" w:rsidRPr="005A2A45"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95536D" w:rsidRDefault="006D2348" w:rsidP="00397E10"/>
        </w:tc>
      </w:tr>
    </w:tbl>
    <w:p w:rsidR="006D2348" w:rsidRPr="0028759F" w:rsidRDefault="006D2348" w:rsidP="006D2348">
      <w:pPr>
        <w:tabs>
          <w:tab w:val="left" w:pos="8073"/>
          <w:tab w:val="left" w:leader="middleDot" w:pos="8177"/>
        </w:tabs>
        <w:jc w:val="left"/>
        <w:rPr>
          <w:rFonts w:hAnsi="ＭＳ 明朝"/>
          <w:color w:val="000000"/>
        </w:rPr>
      </w:pPr>
      <w:r>
        <w:rPr>
          <w:rFonts w:ascii="Century"/>
          <w:szCs w:val="21"/>
        </w:rPr>
        <w:br w:type="page"/>
      </w:r>
    </w:p>
    <w:p w:rsidR="006D2348" w:rsidRPr="009C5A50" w:rsidRDefault="006D2348" w:rsidP="006D2348">
      <w:pPr>
        <w:tabs>
          <w:tab w:val="left" w:pos="8073"/>
          <w:tab w:val="left" w:leader="middleDot" w:pos="8177"/>
        </w:tabs>
        <w:jc w:val="left"/>
        <w:rPr>
          <w:rFonts w:hAnsi="ＭＳ 明朝"/>
          <w:color w:val="000000"/>
        </w:rPr>
      </w:pPr>
    </w:p>
    <w:p w:rsidR="006D2348" w:rsidRPr="0028759F" w:rsidRDefault="006D2348" w:rsidP="006D2348">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p w:rsidR="006D2348" w:rsidRPr="0028759F" w:rsidRDefault="006D2348" w:rsidP="006D2348">
      <w:pPr>
        <w:rPr>
          <w:rFonts w:hAnsi="ＭＳ 明朝"/>
          <w:color w:val="000000"/>
          <w:szCs w:val="21"/>
        </w:rPr>
      </w:pPr>
    </w:p>
    <w:p w:rsidR="006D2348" w:rsidRPr="0028759F" w:rsidRDefault="006D2348" w:rsidP="006D2348">
      <w:pPr>
        <w:rPr>
          <w:rFonts w:hAnsi="ＭＳ 明朝"/>
          <w:color w:val="000000"/>
          <w:szCs w:val="21"/>
        </w:rPr>
      </w:pPr>
    </w:p>
    <w:p w:rsidR="006D2348" w:rsidRDefault="006D2348" w:rsidP="006D2348">
      <w:pPr>
        <w:rPr>
          <w:rFonts w:hAnsi="ＭＳ 明朝"/>
          <w:color w:val="000000"/>
          <w:szCs w:val="21"/>
        </w:rPr>
      </w:pPr>
    </w:p>
    <w:p w:rsidR="006D2348" w:rsidRPr="0028759F" w:rsidRDefault="006D2348" w:rsidP="006D2348">
      <w:pPr>
        <w:rPr>
          <w:rFonts w:hAnsi="ＭＳ 明朝"/>
          <w:color w:val="000000"/>
          <w:szCs w:val="21"/>
        </w:rPr>
      </w:pPr>
    </w:p>
    <w:p w:rsidR="006D2348" w:rsidRPr="00CE1AAC" w:rsidRDefault="006D2348" w:rsidP="006D2348">
      <w:pPr>
        <w:jc w:val="center"/>
        <w:rPr>
          <w:rFonts w:ascii="ＭＳ ゴシック" w:eastAsia="ＭＳ ゴシック" w:hAnsi="ＭＳ ゴシック"/>
          <w:color w:val="000000"/>
          <w:sz w:val="44"/>
        </w:rPr>
      </w:pPr>
      <w:r w:rsidRPr="00CE1AAC">
        <w:rPr>
          <w:rFonts w:ascii="ＭＳ ゴシック" w:eastAsia="ＭＳ ゴシック" w:hAnsi="ＭＳ ゴシック" w:hint="eastAsia"/>
          <w:color w:val="000000"/>
          <w:sz w:val="44"/>
        </w:rPr>
        <w:t>川西市低炭素型複合施設整備に伴うPFI事業</w:t>
      </w: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pStyle w:val="afd"/>
        <w:outlineLvl w:val="9"/>
        <w:rPr>
          <w:rFonts w:ascii="Times New Roman" w:hAnsi="Times New Roman" w:cs="Times New Roman"/>
          <w:color w:val="000000"/>
          <w:szCs w:val="20"/>
        </w:rPr>
      </w:pPr>
      <w:r>
        <w:rPr>
          <w:rFonts w:ascii="Times New Roman" w:hAnsi="Times New Roman" w:cs="Times New Roman" w:hint="eastAsia"/>
          <w:color w:val="000000"/>
          <w:szCs w:val="20"/>
        </w:rPr>
        <w:t>６　附帯事業に関する提案</w:t>
      </w: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CE1AAC" w:rsidRDefault="006D2348" w:rsidP="006D2348">
      <w:pPr>
        <w:pStyle w:val="afd"/>
        <w:outlineLvl w:val="9"/>
        <w:rPr>
          <w:rFonts w:ascii="ＭＳ ゴシック" w:hAnsi="ＭＳ ゴシック" w:cs="Times New Roman"/>
          <w:color w:val="000000"/>
          <w:szCs w:val="20"/>
        </w:rPr>
      </w:pPr>
      <w:r w:rsidRPr="00CE1AAC">
        <w:rPr>
          <w:rFonts w:ascii="ＭＳ ゴシック" w:hAnsi="ＭＳ ゴシック" w:cs="Times New Roman" w:hint="eastAsia"/>
          <w:color w:val="000000"/>
          <w:szCs w:val="20"/>
        </w:rPr>
        <w:t>平成</w:t>
      </w:r>
      <w:r>
        <w:rPr>
          <w:rFonts w:ascii="ＭＳ ゴシック" w:hAnsi="ＭＳ ゴシック" w:cs="Times New Roman" w:hint="eastAsia"/>
          <w:color w:val="000000"/>
          <w:szCs w:val="20"/>
        </w:rPr>
        <w:t>２７</w:t>
      </w:r>
      <w:r w:rsidRPr="00CE1AAC">
        <w:rPr>
          <w:rFonts w:ascii="ＭＳ ゴシック" w:hAnsi="ＭＳ ゴシック" w:cs="Times New Roman" w:hint="eastAsia"/>
          <w:color w:val="000000"/>
          <w:szCs w:val="20"/>
        </w:rPr>
        <w:t>年　月　日</w:t>
      </w:r>
    </w:p>
    <w:p w:rsidR="006D2348" w:rsidRDefault="006D2348" w:rsidP="006D2348"/>
    <w:p w:rsidR="006D2348" w:rsidRDefault="006D2348" w:rsidP="006D2348"/>
    <w:p w:rsidR="006D2348" w:rsidRDefault="006D2348" w:rsidP="006D2348"/>
    <w:p w:rsidR="006D2348" w:rsidRDefault="006D2348" w:rsidP="006D2348">
      <w:pPr>
        <w:tabs>
          <w:tab w:val="left" w:pos="8073"/>
          <w:tab w:val="left" w:leader="middleDot" w:pos="8177"/>
        </w:tabs>
        <w:jc w:val="left"/>
        <w:rPr>
          <w:rFonts w:ascii="Century"/>
        </w:rPr>
      </w:pPr>
      <w:r>
        <w:rPr>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Pr>
          <w:rFonts w:hAnsi="ＭＳ 明朝" w:hint="eastAsia"/>
          <w:color w:val="000000"/>
        </w:rPr>
        <w:t>-1</w:t>
      </w:r>
      <w:r w:rsidRPr="0028759F">
        <w:rPr>
          <w:rFonts w:hAnsi="ＭＳ 明朝"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 xml:space="preserve">６　</w:t>
            </w:r>
            <w:r>
              <w:rPr>
                <w:rFonts w:ascii="ＭＳ ゴシック" w:eastAsia="ＭＳ ゴシック" w:hAnsi="ＭＳ ゴシック" w:hint="eastAsia"/>
              </w:rPr>
              <w:t>附帯事業</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sidRPr="0095536D">
              <w:rPr>
                <w:rFonts w:ascii="ＭＳ ゴシック" w:eastAsia="ＭＳ ゴシック" w:hAnsi="ＭＳ ゴシック" w:hint="eastAsia"/>
              </w:rPr>
              <w:t>附帯事業（</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Pr>
                <w:rFonts w:ascii="ＭＳ ゴシック" w:eastAsia="ＭＳ ゴシック" w:hAnsi="ＭＳ ゴシック" w:hint="eastAsia"/>
              </w:rPr>
              <w:t>1</w:t>
            </w:r>
            <w:r w:rsidRPr="0095536D">
              <w:rPr>
                <w:rFonts w:ascii="ＭＳ ゴシック" w:eastAsia="ＭＳ ゴシック" w:hAnsi="ＭＳ ゴシック" w:hint="eastAsia"/>
              </w:rPr>
              <w:t>枚以内）</w:t>
            </w:r>
          </w:p>
        </w:tc>
      </w:tr>
      <w:tr w:rsidR="006D2348" w:rsidRPr="005908D8" w:rsidTr="00397E10">
        <w:trPr>
          <w:trHeight w:val="11321"/>
          <w:jc w:val="center"/>
        </w:trPr>
        <w:tc>
          <w:tcPr>
            <w:tcW w:w="9787" w:type="dxa"/>
          </w:tcPr>
          <w:p w:rsidR="006D2348" w:rsidRPr="0095536D" w:rsidRDefault="006D2348" w:rsidP="00397E10">
            <w:r w:rsidRPr="0095536D">
              <w:rPr>
                <w:rFonts w:hint="eastAsia"/>
              </w:rPr>
              <w:t>◆附帯施設の実施方針と事業概要（業種、施設諸元、</w:t>
            </w:r>
            <w:r>
              <w:rPr>
                <w:rFonts w:hint="eastAsia"/>
              </w:rPr>
              <w:t>開業時期、</w:t>
            </w:r>
            <w:r w:rsidRPr="0095536D">
              <w:rPr>
                <w:rFonts w:hint="eastAsia"/>
              </w:rPr>
              <w:t>営業時間等、実施体制）について記載してください。</w:t>
            </w:r>
          </w:p>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tc>
      </w:tr>
    </w:tbl>
    <w:p w:rsidR="006D2348" w:rsidRDefault="006D2348" w:rsidP="006D2348">
      <w:pPr>
        <w:tabs>
          <w:tab w:val="left" w:pos="8073"/>
          <w:tab w:val="left" w:leader="middleDot" w:pos="8177"/>
        </w:tabs>
        <w:jc w:val="left"/>
        <w:rPr>
          <w:rFonts w:hAnsi="ＭＳ 明朝"/>
          <w:color w:val="000000"/>
        </w:rPr>
        <w:sectPr w:rsidR="006D2348" w:rsidSect="00397E10">
          <w:pgSz w:w="11906" w:h="16838" w:code="9"/>
          <w:pgMar w:top="1380" w:right="1340" w:bottom="980" w:left="1340" w:header="567" w:footer="170" w:gutter="0"/>
          <w:cols w:space="425"/>
          <w:docGrid w:type="lines" w:linePitch="350" w:charSpace="532"/>
        </w:sectPr>
      </w:pPr>
    </w:p>
    <w:p w:rsidR="006D2348" w:rsidRDefault="006D2348" w:rsidP="006D2348">
      <w:pPr>
        <w:tabs>
          <w:tab w:val="left" w:pos="8073"/>
          <w:tab w:val="left" w:leader="middleDot" w:pos="8177"/>
        </w:tabs>
        <w:jc w:val="left"/>
        <w:rPr>
          <w:rFonts w:ascii="Century"/>
        </w:rPr>
      </w:pPr>
      <w:r w:rsidRPr="0028759F">
        <w:rPr>
          <w:rFonts w:hAnsi="ＭＳ 明朝" w:hint="eastAsia"/>
          <w:color w:val="000000"/>
        </w:rPr>
        <w:lastRenderedPageBreak/>
        <w:t>（様式</w:t>
      </w:r>
      <w:r>
        <w:rPr>
          <w:rFonts w:hAnsi="ＭＳ 明朝" w:hint="eastAsia"/>
          <w:color w:val="000000"/>
        </w:rPr>
        <w:t>52-2</w:t>
      </w:r>
      <w:r w:rsidRPr="0028759F">
        <w:rPr>
          <w:rFonts w:hAnsi="ＭＳ 明朝" w:hint="eastAsia"/>
          <w:color w:val="000000"/>
        </w:rPr>
        <w:t>）</w:t>
      </w:r>
    </w:p>
    <w:tbl>
      <w:tblPr>
        <w:tblW w:w="21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541"/>
      </w:tblGrid>
      <w:tr w:rsidR="006D2348" w:rsidRPr="0095536D" w:rsidTr="00397E10">
        <w:trPr>
          <w:trHeight w:val="357"/>
        </w:trPr>
        <w:tc>
          <w:tcPr>
            <w:tcW w:w="21541"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 xml:space="preserve">６　</w:t>
            </w:r>
            <w:r>
              <w:rPr>
                <w:rFonts w:ascii="ＭＳ ゴシック" w:eastAsia="ＭＳ ゴシック" w:hAnsi="ＭＳ ゴシック" w:hint="eastAsia"/>
              </w:rPr>
              <w:t>附帯事業</w:t>
            </w:r>
          </w:p>
        </w:tc>
      </w:tr>
      <w:tr w:rsidR="006D2348" w:rsidRPr="0095536D" w:rsidTr="00397E10">
        <w:trPr>
          <w:trHeight w:val="358"/>
        </w:trPr>
        <w:tc>
          <w:tcPr>
            <w:tcW w:w="21541" w:type="dxa"/>
            <w:shd w:val="clear" w:color="000000" w:fill="FFFFFF"/>
            <w:vAlign w:val="center"/>
          </w:tcPr>
          <w:p w:rsidR="006D2348" w:rsidRPr="0095536D" w:rsidRDefault="006D2348" w:rsidP="00397E10">
            <w:pPr>
              <w:rPr>
                <w:rFonts w:ascii="ＭＳ ゴシック" w:eastAsia="ＭＳ ゴシック" w:hAnsi="ＭＳ ゴシック"/>
              </w:rPr>
            </w:pPr>
            <w:r w:rsidRPr="0095536D">
              <w:rPr>
                <w:rFonts w:ascii="ＭＳ ゴシック" w:eastAsia="ＭＳ ゴシック" w:hAnsi="ＭＳ ゴシック" w:hint="eastAsia"/>
              </w:rPr>
              <w:t>附帯事業（</w:t>
            </w:r>
            <w:r w:rsidRPr="0095536D">
              <w:rPr>
                <w:rFonts w:ascii="ＭＳ ゴシック" w:eastAsia="ＭＳ ゴシック" w:hAnsi="ＭＳ ゴシック"/>
              </w:rPr>
              <w:t>A</w:t>
            </w:r>
            <w:r w:rsidRPr="0095536D">
              <w:rPr>
                <w:rFonts w:ascii="ＭＳ ゴシック" w:eastAsia="ＭＳ ゴシック" w:hAnsi="ＭＳ ゴシック" w:hint="eastAsia"/>
              </w:rPr>
              <w:t>3判（A4判に折込み）</w:t>
            </w:r>
            <w:r w:rsidRPr="0095536D">
              <w:rPr>
                <w:rFonts w:ascii="ＭＳ ゴシック" w:eastAsia="ＭＳ ゴシック" w:hAnsi="ＭＳ ゴシック"/>
              </w:rPr>
              <w:t xml:space="preserve"> </w:t>
            </w:r>
            <w:r w:rsidRPr="0095536D">
              <w:rPr>
                <w:rFonts w:ascii="ＭＳ ゴシック" w:eastAsia="ＭＳ ゴシック" w:hAnsi="ＭＳ ゴシック" w:hint="eastAsia"/>
              </w:rPr>
              <w:t>1枚以内）</w:t>
            </w:r>
          </w:p>
        </w:tc>
      </w:tr>
      <w:tr w:rsidR="006D2348" w:rsidRPr="005908D8" w:rsidTr="00397E10">
        <w:trPr>
          <w:trHeight w:val="11321"/>
        </w:trPr>
        <w:tc>
          <w:tcPr>
            <w:tcW w:w="21541" w:type="dxa"/>
          </w:tcPr>
          <w:p w:rsidR="006D2348" w:rsidRPr="0095536D" w:rsidRDefault="006D2348" w:rsidP="00397E10">
            <w:r w:rsidRPr="0095536D">
              <w:rPr>
                <w:rFonts w:hint="eastAsia"/>
              </w:rPr>
              <w:t>◆事業期間中の事業収支計画表を作成してください。ファイル形式はExcelまたはWordのいずれでも可とし、書式は自由としますが、本様式に準じて作成してください。</w:t>
            </w:r>
          </w:p>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C5E33" w:rsidRDefault="006D2348" w:rsidP="00397E10"/>
          <w:p w:rsidR="006D2348" w:rsidRPr="0095536D" w:rsidRDefault="006D2348" w:rsidP="00397E10"/>
          <w:p w:rsidR="006D2348" w:rsidRPr="0095536D" w:rsidRDefault="006D2348" w:rsidP="00397E10"/>
          <w:p w:rsidR="006D2348" w:rsidRPr="0095536D"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p w:rsidR="006D2348" w:rsidRPr="0095536D" w:rsidRDefault="006D2348" w:rsidP="00397E10"/>
        </w:tc>
      </w:tr>
    </w:tbl>
    <w:p w:rsidR="006D2348" w:rsidRDefault="006D2348" w:rsidP="006D2348">
      <w:pPr>
        <w:widowControl/>
        <w:overflowPunct w:val="0"/>
        <w:topLinePunct/>
        <w:adjustRightInd w:val="0"/>
        <w:spacing w:line="280" w:lineRule="atLeast"/>
        <w:textAlignment w:val="baseline"/>
        <w:rPr>
          <w:rFonts w:hAnsi="ＭＳ 明朝"/>
          <w:color w:val="000000"/>
        </w:rPr>
      </w:pPr>
    </w:p>
    <w:p w:rsidR="006D2348" w:rsidRDefault="006D2348" w:rsidP="006D2348">
      <w:pPr>
        <w:widowControl/>
        <w:overflowPunct w:val="0"/>
        <w:topLinePunct/>
        <w:adjustRightInd w:val="0"/>
        <w:spacing w:line="280" w:lineRule="atLeast"/>
        <w:textAlignment w:val="baseline"/>
        <w:rPr>
          <w:rFonts w:hAnsi="ＭＳ 明朝"/>
          <w:color w:val="000000"/>
        </w:rPr>
        <w:sectPr w:rsidR="006D2348" w:rsidSect="00397E10">
          <w:pgSz w:w="23814" w:h="16839" w:orient="landscape" w:code="8"/>
          <w:pgMar w:top="1340" w:right="1380" w:bottom="1340" w:left="980" w:header="567" w:footer="170" w:gutter="0"/>
          <w:cols w:space="425"/>
          <w:docGrid w:type="lines" w:linePitch="350" w:charSpace="532"/>
        </w:sectPr>
      </w:pPr>
    </w:p>
    <w:p w:rsidR="006D2348" w:rsidRDefault="006D2348" w:rsidP="006D2348">
      <w:pPr>
        <w:widowControl/>
        <w:overflowPunct w:val="0"/>
        <w:topLinePunct/>
        <w:adjustRightInd w:val="0"/>
        <w:spacing w:line="280" w:lineRule="atLeast"/>
        <w:textAlignment w:val="baseline"/>
        <w:rPr>
          <w:rFonts w:hAnsi="ＭＳ 明朝"/>
          <w:color w:val="000000"/>
        </w:rPr>
      </w:pPr>
    </w:p>
    <w:p w:rsidR="006D2348" w:rsidRPr="0028759F" w:rsidRDefault="006D2348" w:rsidP="006D2348">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p w:rsidR="006D2348" w:rsidRPr="0028759F" w:rsidRDefault="006D2348" w:rsidP="006D2348">
      <w:pPr>
        <w:rPr>
          <w:rFonts w:hAnsi="ＭＳ 明朝"/>
          <w:color w:val="000000"/>
          <w:szCs w:val="21"/>
        </w:rPr>
      </w:pPr>
    </w:p>
    <w:p w:rsidR="006D2348" w:rsidRPr="0028759F" w:rsidRDefault="006D2348" w:rsidP="006D2348">
      <w:pPr>
        <w:rPr>
          <w:rFonts w:hAnsi="ＭＳ 明朝"/>
          <w:color w:val="000000"/>
          <w:szCs w:val="21"/>
        </w:rPr>
      </w:pPr>
    </w:p>
    <w:p w:rsidR="006D2348" w:rsidRDefault="006D2348" w:rsidP="006D2348">
      <w:pPr>
        <w:rPr>
          <w:rFonts w:hAnsi="ＭＳ 明朝"/>
          <w:color w:val="000000"/>
          <w:szCs w:val="21"/>
        </w:rPr>
      </w:pPr>
    </w:p>
    <w:p w:rsidR="006D2348" w:rsidRPr="0028759F" w:rsidRDefault="006D2348" w:rsidP="006D2348">
      <w:pPr>
        <w:rPr>
          <w:rFonts w:hAnsi="ＭＳ 明朝"/>
          <w:color w:val="000000"/>
          <w:szCs w:val="21"/>
        </w:rPr>
      </w:pPr>
    </w:p>
    <w:p w:rsidR="006D2348" w:rsidRPr="00CE1AAC" w:rsidRDefault="006D2348" w:rsidP="006D2348">
      <w:pPr>
        <w:jc w:val="center"/>
        <w:rPr>
          <w:rFonts w:ascii="ＭＳ ゴシック" w:eastAsia="ＭＳ ゴシック" w:hAnsi="ＭＳ ゴシック"/>
          <w:color w:val="000000"/>
          <w:sz w:val="44"/>
        </w:rPr>
      </w:pPr>
      <w:r w:rsidRPr="00CE1AAC">
        <w:rPr>
          <w:rFonts w:ascii="ＭＳ ゴシック" w:eastAsia="ＭＳ ゴシック" w:hAnsi="ＭＳ ゴシック" w:hint="eastAsia"/>
          <w:color w:val="000000"/>
          <w:sz w:val="44"/>
        </w:rPr>
        <w:t>川西市低炭素型複合施設整備に伴うPFI事業</w:t>
      </w: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pStyle w:val="afd"/>
        <w:outlineLvl w:val="9"/>
        <w:rPr>
          <w:rFonts w:ascii="Times New Roman" w:hAnsi="Times New Roman" w:cs="Times New Roman"/>
          <w:color w:val="000000"/>
          <w:szCs w:val="20"/>
        </w:rPr>
      </w:pPr>
      <w:r>
        <w:rPr>
          <w:rFonts w:ascii="Times New Roman" w:hAnsi="Times New Roman" w:cs="Times New Roman" w:hint="eastAsia"/>
          <w:color w:val="000000"/>
          <w:szCs w:val="20"/>
        </w:rPr>
        <w:t>７　見積書</w:t>
      </w:r>
    </w:p>
    <w:p w:rsidR="006D2348" w:rsidRPr="00EB7DCA" w:rsidRDefault="006D2348" w:rsidP="006D2348">
      <w:pPr>
        <w:jc w:val="cente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CE1AAC" w:rsidRDefault="006D2348" w:rsidP="006D2348">
      <w:pPr>
        <w:pStyle w:val="afd"/>
        <w:outlineLvl w:val="9"/>
        <w:rPr>
          <w:rFonts w:ascii="ＭＳ ゴシック" w:hAnsi="ＭＳ ゴシック" w:cs="Times New Roman"/>
          <w:color w:val="000000"/>
          <w:szCs w:val="20"/>
        </w:rPr>
      </w:pPr>
      <w:r w:rsidRPr="00CE1AAC">
        <w:rPr>
          <w:rFonts w:ascii="ＭＳ ゴシック" w:hAnsi="ＭＳ ゴシック" w:cs="Times New Roman" w:hint="eastAsia"/>
          <w:color w:val="000000"/>
          <w:szCs w:val="20"/>
        </w:rPr>
        <w:t>平成</w:t>
      </w:r>
      <w:r>
        <w:rPr>
          <w:rFonts w:ascii="ＭＳ ゴシック" w:hAnsi="ＭＳ ゴシック" w:cs="Times New Roman" w:hint="eastAsia"/>
          <w:color w:val="000000"/>
          <w:szCs w:val="20"/>
        </w:rPr>
        <w:t>２７</w:t>
      </w:r>
      <w:r w:rsidRPr="00CE1AAC">
        <w:rPr>
          <w:rFonts w:ascii="ＭＳ ゴシック" w:hAnsi="ＭＳ ゴシック" w:cs="Times New Roman" w:hint="eastAsia"/>
          <w:color w:val="000000"/>
          <w:szCs w:val="20"/>
        </w:rPr>
        <w:t>年　月　日</w:t>
      </w:r>
    </w:p>
    <w:p w:rsidR="006D2348" w:rsidRDefault="006D2348" w:rsidP="006D2348"/>
    <w:p w:rsidR="006D2348" w:rsidRDefault="006D2348" w:rsidP="006D2348"/>
    <w:p w:rsidR="006D2348" w:rsidRDefault="006D2348" w:rsidP="006D2348"/>
    <w:p w:rsidR="006D2348" w:rsidRPr="0028759F" w:rsidRDefault="006D2348" w:rsidP="006D2348">
      <w:pPr>
        <w:widowControl/>
        <w:overflowPunct w:val="0"/>
        <w:topLinePunct/>
        <w:adjustRightInd w:val="0"/>
        <w:spacing w:line="280" w:lineRule="atLeast"/>
        <w:textAlignment w:val="baseline"/>
        <w:rPr>
          <w:rFonts w:hAnsi="ＭＳ 明朝"/>
          <w:color w:val="000000"/>
        </w:rPr>
      </w:pPr>
      <w:r>
        <w:rPr>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７　見積書</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(1)　初期調達費</w:t>
            </w:r>
            <w:r w:rsidRPr="0095536D">
              <w:rPr>
                <w:rFonts w:ascii="ＭＳ ゴシック" w:eastAsia="ＭＳ ゴシック" w:hAnsi="ＭＳ ゴシック" w:hint="eastAsia"/>
              </w:rPr>
              <w:t>見積書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sidRPr="0095536D">
              <w:rPr>
                <w:rFonts w:ascii="ＭＳ ゴシック" w:eastAsia="ＭＳ ゴシック" w:hAnsi="ＭＳ ゴシック" w:hint="eastAsia"/>
              </w:rPr>
              <w:t>枚数適宜）</w:t>
            </w:r>
          </w:p>
        </w:tc>
      </w:tr>
      <w:tr w:rsidR="006D2348" w:rsidRPr="005908D8" w:rsidTr="00397E10">
        <w:trPr>
          <w:trHeight w:val="11746"/>
          <w:jc w:val="center"/>
        </w:trPr>
        <w:tc>
          <w:tcPr>
            <w:tcW w:w="9787" w:type="dxa"/>
          </w:tcPr>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145763"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145763" w:rsidRDefault="006D2348" w:rsidP="00397E10">
            <w:pPr>
              <w:jc w:val="center"/>
              <w:rPr>
                <w:bdr w:val="single" w:sz="4" w:space="0" w:color="auto"/>
              </w:rPr>
            </w:pPr>
            <w:r w:rsidRPr="00145763">
              <w:rPr>
                <w:rFonts w:hint="eastAsia"/>
                <w:bdr w:val="single" w:sz="4" w:space="0" w:color="auto"/>
              </w:rPr>
              <w:t>「様式集（Excel）</w:t>
            </w:r>
            <w:r>
              <w:rPr>
                <w:rFonts w:hint="eastAsia"/>
                <w:bdr w:val="single" w:sz="4" w:space="0" w:color="auto"/>
              </w:rPr>
              <w:t xml:space="preserve">　様式54</w:t>
            </w:r>
            <w:r w:rsidRPr="00145763">
              <w:rPr>
                <w:rFonts w:hint="eastAsia"/>
                <w:bdr w:val="single" w:sz="4" w:space="0" w:color="auto"/>
              </w:rPr>
              <w:t>」により作成してください。</w:t>
            </w:r>
            <w:r>
              <w:rPr>
                <w:rFonts w:hint="eastAsia"/>
                <w:bdr w:val="single" w:sz="4" w:space="0" w:color="auto"/>
              </w:rPr>
              <w:t xml:space="preserve"> </w:t>
            </w:r>
          </w:p>
          <w:p w:rsidR="006D2348" w:rsidRPr="00EB7DCA"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0C7B55"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137CC4" w:rsidRDefault="006D2348" w:rsidP="00397E10"/>
        </w:tc>
      </w:tr>
    </w:tbl>
    <w:p w:rsidR="006D2348" w:rsidRPr="0028759F" w:rsidRDefault="006D2348" w:rsidP="006D2348">
      <w:pPr>
        <w:widowControl/>
        <w:overflowPunct w:val="0"/>
        <w:topLinePunct/>
        <w:adjustRightInd w:val="0"/>
        <w:spacing w:line="280" w:lineRule="atLeast"/>
        <w:textAlignment w:val="baseline"/>
        <w:rPr>
          <w:rFonts w:hAnsi="ＭＳ 明朝"/>
          <w:color w:val="000000"/>
        </w:rPr>
      </w:pPr>
      <w: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７　見積書</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(2)　維持管理費</w:t>
            </w:r>
            <w:r w:rsidRPr="0095536D">
              <w:rPr>
                <w:rFonts w:ascii="ＭＳ ゴシック" w:eastAsia="ＭＳ ゴシック" w:hAnsi="ＭＳ ゴシック" w:hint="eastAsia"/>
              </w:rPr>
              <w:t>見積書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sidRPr="0095536D">
              <w:rPr>
                <w:rFonts w:ascii="ＭＳ ゴシック" w:eastAsia="ＭＳ ゴシック" w:hAnsi="ＭＳ ゴシック" w:hint="eastAsia"/>
              </w:rPr>
              <w:t>枚数適宜）</w:t>
            </w:r>
          </w:p>
        </w:tc>
      </w:tr>
      <w:tr w:rsidR="006D2348" w:rsidRPr="005908D8" w:rsidTr="00397E10">
        <w:trPr>
          <w:trHeight w:val="11746"/>
          <w:jc w:val="center"/>
        </w:trPr>
        <w:tc>
          <w:tcPr>
            <w:tcW w:w="9787" w:type="dxa"/>
          </w:tcPr>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145763"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145763" w:rsidRDefault="006D2348" w:rsidP="00397E10">
            <w:pPr>
              <w:jc w:val="center"/>
              <w:rPr>
                <w:bdr w:val="single" w:sz="4" w:space="0" w:color="auto"/>
              </w:rPr>
            </w:pPr>
            <w:r w:rsidRPr="00145763">
              <w:rPr>
                <w:rFonts w:hint="eastAsia"/>
                <w:bdr w:val="single" w:sz="4" w:space="0" w:color="auto"/>
              </w:rPr>
              <w:t>「様式集（Excel）</w:t>
            </w:r>
            <w:r>
              <w:rPr>
                <w:rFonts w:hint="eastAsia"/>
                <w:bdr w:val="single" w:sz="4" w:space="0" w:color="auto"/>
              </w:rPr>
              <w:t xml:space="preserve">　様式55</w:t>
            </w:r>
            <w:r w:rsidRPr="00145763">
              <w:rPr>
                <w:rFonts w:hint="eastAsia"/>
                <w:bdr w:val="single" w:sz="4" w:space="0" w:color="auto"/>
              </w:rPr>
              <w:t>」により作成してください。</w:t>
            </w:r>
            <w:r>
              <w:rPr>
                <w:rFonts w:hint="eastAsia"/>
                <w:bdr w:val="single" w:sz="4" w:space="0" w:color="auto"/>
              </w:rPr>
              <w:t xml:space="preserve"> </w:t>
            </w:r>
          </w:p>
          <w:p w:rsidR="006D2348" w:rsidRPr="00EB7DCA"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0C7B55"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137CC4" w:rsidRDefault="006D2348" w:rsidP="00397E10"/>
        </w:tc>
      </w:tr>
    </w:tbl>
    <w:p w:rsidR="006D2348" w:rsidRPr="0028759F" w:rsidRDefault="006D2348" w:rsidP="006D2348">
      <w:pPr>
        <w:widowControl/>
        <w:overflowPunct w:val="0"/>
        <w:topLinePunct/>
        <w:adjustRightInd w:val="0"/>
        <w:spacing w:line="280" w:lineRule="atLeast"/>
        <w:textAlignment w:val="baseline"/>
        <w:rPr>
          <w:rFonts w:hAnsi="ＭＳ 明朝"/>
          <w:color w:val="000000"/>
        </w:rPr>
      </w:pPr>
      <w: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７　見積書</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(3)　運営費</w:t>
            </w:r>
            <w:r w:rsidRPr="0095536D">
              <w:rPr>
                <w:rFonts w:ascii="ＭＳ ゴシック" w:eastAsia="ＭＳ ゴシック" w:hAnsi="ＭＳ ゴシック" w:hint="eastAsia"/>
              </w:rPr>
              <w:t>見積書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sidRPr="0095536D">
              <w:rPr>
                <w:rFonts w:ascii="ＭＳ ゴシック" w:eastAsia="ＭＳ ゴシック" w:hAnsi="ＭＳ ゴシック" w:hint="eastAsia"/>
              </w:rPr>
              <w:t>枚数適宜）</w:t>
            </w:r>
          </w:p>
        </w:tc>
      </w:tr>
      <w:tr w:rsidR="006D2348" w:rsidRPr="005908D8" w:rsidTr="00397E10">
        <w:trPr>
          <w:trHeight w:val="11746"/>
          <w:jc w:val="center"/>
        </w:trPr>
        <w:tc>
          <w:tcPr>
            <w:tcW w:w="9787" w:type="dxa"/>
          </w:tcPr>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145763"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145763" w:rsidRDefault="006D2348" w:rsidP="00397E10">
            <w:pPr>
              <w:jc w:val="center"/>
              <w:rPr>
                <w:bdr w:val="single" w:sz="4" w:space="0" w:color="auto"/>
              </w:rPr>
            </w:pPr>
            <w:r w:rsidRPr="00145763">
              <w:rPr>
                <w:rFonts w:hint="eastAsia"/>
                <w:bdr w:val="single" w:sz="4" w:space="0" w:color="auto"/>
              </w:rPr>
              <w:t>「様式集（Excel）</w:t>
            </w:r>
            <w:r>
              <w:rPr>
                <w:rFonts w:hint="eastAsia"/>
                <w:bdr w:val="single" w:sz="4" w:space="0" w:color="auto"/>
              </w:rPr>
              <w:t xml:space="preserve">　様式56</w:t>
            </w:r>
            <w:r w:rsidRPr="00145763">
              <w:rPr>
                <w:rFonts w:hint="eastAsia"/>
                <w:bdr w:val="single" w:sz="4" w:space="0" w:color="auto"/>
              </w:rPr>
              <w:t>」により作成してください。</w:t>
            </w:r>
            <w:r>
              <w:rPr>
                <w:rFonts w:hint="eastAsia"/>
                <w:bdr w:val="single" w:sz="4" w:space="0" w:color="auto"/>
              </w:rPr>
              <w:t xml:space="preserve"> </w:t>
            </w:r>
          </w:p>
          <w:p w:rsidR="006D2348" w:rsidRPr="00EB7DCA"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137CC4" w:rsidRDefault="006D2348" w:rsidP="00397E10"/>
        </w:tc>
      </w:tr>
    </w:tbl>
    <w:p w:rsidR="006D2348" w:rsidRPr="0028759F" w:rsidRDefault="006D2348" w:rsidP="006D2348">
      <w:pPr>
        <w:widowControl/>
        <w:overflowPunct w:val="0"/>
        <w:topLinePunct/>
        <w:adjustRightInd w:val="0"/>
        <w:spacing w:line="280" w:lineRule="atLeast"/>
        <w:textAlignment w:val="baseline"/>
        <w:rPr>
          <w:rFonts w:hAnsi="ＭＳ 明朝"/>
          <w:color w:val="000000"/>
        </w:rPr>
      </w:pPr>
      <w: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７　見積書</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Pr>
                <w:rFonts w:ascii="ＭＳ ゴシック" w:eastAsia="ＭＳ ゴシック" w:hAnsi="ＭＳ ゴシック" w:hint="eastAsia"/>
              </w:rPr>
              <w:t>(3)　維持管理・運営段階SPC諸費用</w:t>
            </w:r>
            <w:r w:rsidRPr="0095536D">
              <w:rPr>
                <w:rFonts w:ascii="ＭＳ ゴシック" w:eastAsia="ＭＳ ゴシック" w:hAnsi="ＭＳ ゴシック" w:hint="eastAsia"/>
              </w:rPr>
              <w:t>見積書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sidRPr="0095536D">
              <w:rPr>
                <w:rFonts w:ascii="ＭＳ ゴシック" w:eastAsia="ＭＳ ゴシック" w:hAnsi="ＭＳ ゴシック" w:hint="eastAsia"/>
              </w:rPr>
              <w:t>枚数適宜）</w:t>
            </w:r>
          </w:p>
        </w:tc>
      </w:tr>
      <w:tr w:rsidR="006D2348" w:rsidRPr="005908D8" w:rsidTr="00397E10">
        <w:trPr>
          <w:trHeight w:val="11746"/>
          <w:jc w:val="center"/>
        </w:trPr>
        <w:tc>
          <w:tcPr>
            <w:tcW w:w="9787" w:type="dxa"/>
          </w:tcPr>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145763"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145763" w:rsidRDefault="006D2348" w:rsidP="00397E10">
            <w:pPr>
              <w:jc w:val="center"/>
              <w:rPr>
                <w:bdr w:val="single" w:sz="4" w:space="0" w:color="auto"/>
              </w:rPr>
            </w:pPr>
            <w:r w:rsidRPr="00145763">
              <w:rPr>
                <w:rFonts w:hint="eastAsia"/>
                <w:bdr w:val="single" w:sz="4" w:space="0" w:color="auto"/>
              </w:rPr>
              <w:t>「様式集（Excel）</w:t>
            </w:r>
            <w:r>
              <w:rPr>
                <w:rFonts w:hint="eastAsia"/>
                <w:bdr w:val="single" w:sz="4" w:space="0" w:color="auto"/>
              </w:rPr>
              <w:t xml:space="preserve">　様式57</w:t>
            </w:r>
            <w:r w:rsidRPr="00145763">
              <w:rPr>
                <w:rFonts w:hint="eastAsia"/>
                <w:bdr w:val="single" w:sz="4" w:space="0" w:color="auto"/>
              </w:rPr>
              <w:t>」により作成してください。</w:t>
            </w:r>
            <w:r>
              <w:rPr>
                <w:rFonts w:hint="eastAsia"/>
                <w:bdr w:val="single" w:sz="4" w:space="0" w:color="auto"/>
              </w:rPr>
              <w:t xml:space="preserve"> </w:t>
            </w:r>
          </w:p>
          <w:p w:rsidR="006D2348" w:rsidRPr="00EB7DCA"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137CC4" w:rsidRDefault="006D2348" w:rsidP="00397E10"/>
        </w:tc>
      </w:tr>
    </w:tbl>
    <w:p w:rsidR="006D2348" w:rsidRPr="0028759F" w:rsidRDefault="006D2348" w:rsidP="006D2348">
      <w:pPr>
        <w:widowControl/>
        <w:overflowPunct w:val="0"/>
        <w:topLinePunct/>
        <w:adjustRightInd w:val="0"/>
        <w:spacing w:line="280" w:lineRule="atLeast"/>
        <w:textAlignment w:val="baseline"/>
        <w:rPr>
          <w:rFonts w:hAnsi="ＭＳ 明朝"/>
          <w:color w:val="000000"/>
        </w:rPr>
      </w:pPr>
      <w:r>
        <w:br w:type="page"/>
      </w:r>
    </w:p>
    <w:p w:rsidR="006D2348" w:rsidRPr="00B259E6" w:rsidRDefault="006D2348" w:rsidP="006D2348">
      <w:pPr>
        <w:widowControl/>
        <w:overflowPunct w:val="0"/>
        <w:topLinePunct/>
        <w:adjustRightInd w:val="0"/>
        <w:spacing w:line="280" w:lineRule="atLeast"/>
        <w:textAlignment w:val="baseline"/>
        <w:rPr>
          <w:rFonts w:hAnsi="ＭＳ 明朝"/>
          <w:color w:val="000000"/>
        </w:rPr>
      </w:pPr>
    </w:p>
    <w:p w:rsidR="006D2348" w:rsidRPr="0028759F" w:rsidRDefault="006D2348" w:rsidP="006D2348">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p w:rsidR="006D2348" w:rsidRPr="0028759F" w:rsidRDefault="006D2348" w:rsidP="006D2348">
      <w:pPr>
        <w:rPr>
          <w:rFonts w:hAnsi="ＭＳ 明朝"/>
          <w:color w:val="000000"/>
          <w:szCs w:val="21"/>
        </w:rPr>
      </w:pPr>
    </w:p>
    <w:p w:rsidR="006D2348" w:rsidRPr="0028759F" w:rsidRDefault="006D2348" w:rsidP="006D2348">
      <w:pPr>
        <w:rPr>
          <w:rFonts w:hAnsi="ＭＳ 明朝"/>
          <w:color w:val="000000"/>
          <w:szCs w:val="21"/>
        </w:rPr>
      </w:pPr>
    </w:p>
    <w:p w:rsidR="006D2348" w:rsidRDefault="006D2348" w:rsidP="006D2348">
      <w:pPr>
        <w:rPr>
          <w:rFonts w:hAnsi="ＭＳ 明朝"/>
          <w:color w:val="000000"/>
          <w:szCs w:val="21"/>
        </w:rPr>
      </w:pPr>
    </w:p>
    <w:p w:rsidR="006D2348" w:rsidRPr="0028759F" w:rsidRDefault="006D2348" w:rsidP="006D2348">
      <w:pPr>
        <w:rPr>
          <w:rFonts w:hAnsi="ＭＳ 明朝"/>
          <w:color w:val="000000"/>
          <w:szCs w:val="21"/>
        </w:rPr>
      </w:pPr>
    </w:p>
    <w:p w:rsidR="006D2348" w:rsidRPr="00CE1AAC" w:rsidRDefault="006D2348" w:rsidP="006D2348">
      <w:pPr>
        <w:jc w:val="center"/>
        <w:rPr>
          <w:rFonts w:ascii="ＭＳ ゴシック" w:eastAsia="ＭＳ ゴシック" w:hAnsi="ＭＳ ゴシック"/>
          <w:color w:val="000000"/>
          <w:sz w:val="44"/>
        </w:rPr>
      </w:pPr>
      <w:r w:rsidRPr="00CE1AAC">
        <w:rPr>
          <w:rFonts w:ascii="ＭＳ ゴシック" w:eastAsia="ＭＳ ゴシック" w:hAnsi="ＭＳ ゴシック" w:hint="eastAsia"/>
          <w:color w:val="000000"/>
          <w:sz w:val="44"/>
        </w:rPr>
        <w:t>川西市低炭素型複合施設整備に伴うPFI事業</w:t>
      </w: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pStyle w:val="afd"/>
        <w:outlineLvl w:val="9"/>
        <w:rPr>
          <w:rFonts w:ascii="Times New Roman" w:hAnsi="Times New Roman" w:cs="Times New Roman"/>
          <w:color w:val="000000"/>
          <w:szCs w:val="20"/>
        </w:rPr>
      </w:pPr>
      <w:r>
        <w:rPr>
          <w:rFonts w:ascii="Times New Roman" w:hAnsi="Times New Roman" w:cs="Times New Roman" w:hint="eastAsia"/>
          <w:color w:val="000000"/>
          <w:szCs w:val="20"/>
        </w:rPr>
        <w:t>８　セルフチェックシート</w:t>
      </w:r>
    </w:p>
    <w:p w:rsidR="006D2348" w:rsidRPr="00E55635"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CE1AAC" w:rsidRDefault="006D2348" w:rsidP="006D2348">
      <w:pPr>
        <w:pStyle w:val="afd"/>
        <w:outlineLvl w:val="9"/>
        <w:rPr>
          <w:rFonts w:ascii="ＭＳ ゴシック" w:hAnsi="ＭＳ ゴシック" w:cs="Times New Roman"/>
          <w:color w:val="000000"/>
          <w:szCs w:val="20"/>
        </w:rPr>
      </w:pPr>
      <w:r w:rsidRPr="00CE1AAC">
        <w:rPr>
          <w:rFonts w:ascii="ＭＳ ゴシック" w:hAnsi="ＭＳ ゴシック" w:cs="Times New Roman" w:hint="eastAsia"/>
          <w:color w:val="000000"/>
          <w:szCs w:val="20"/>
        </w:rPr>
        <w:t>平成</w:t>
      </w:r>
      <w:r>
        <w:rPr>
          <w:rFonts w:ascii="ＭＳ ゴシック" w:hAnsi="ＭＳ ゴシック" w:cs="Times New Roman" w:hint="eastAsia"/>
          <w:color w:val="000000"/>
          <w:szCs w:val="20"/>
        </w:rPr>
        <w:t>２７</w:t>
      </w:r>
      <w:r w:rsidRPr="00CE1AAC">
        <w:rPr>
          <w:rFonts w:ascii="ＭＳ ゴシック" w:hAnsi="ＭＳ ゴシック" w:cs="Times New Roman" w:hint="eastAsia"/>
          <w:color w:val="000000"/>
          <w:szCs w:val="20"/>
        </w:rPr>
        <w:t>年　月　日</w:t>
      </w:r>
    </w:p>
    <w:p w:rsidR="006D2348" w:rsidRDefault="006D2348" w:rsidP="006D2348"/>
    <w:p w:rsidR="006D2348" w:rsidRDefault="006D2348" w:rsidP="006D2348"/>
    <w:p w:rsidR="006D2348" w:rsidRDefault="006D2348" w:rsidP="006D2348"/>
    <w:p w:rsidR="006D2348" w:rsidRPr="0028759F" w:rsidRDefault="006D2348" w:rsidP="006D2348">
      <w:pPr>
        <w:widowControl/>
        <w:overflowPunct w:val="0"/>
        <w:topLinePunct/>
        <w:adjustRightInd w:val="0"/>
        <w:spacing w:line="280" w:lineRule="atLeast"/>
        <w:textAlignment w:val="baseline"/>
        <w:rPr>
          <w:rFonts w:hAnsi="ＭＳ 明朝"/>
          <w:color w:val="000000"/>
        </w:rPr>
      </w:pPr>
      <w:r>
        <w:rPr>
          <w:szCs w:val="21"/>
        </w:rPr>
        <w:br w:type="page"/>
      </w: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2348" w:rsidRPr="0095536D" w:rsidTr="00397E10">
        <w:trPr>
          <w:trHeight w:val="357"/>
          <w:jc w:val="center"/>
        </w:trPr>
        <w:tc>
          <w:tcPr>
            <w:tcW w:w="9787" w:type="dxa"/>
            <w:shd w:val="clear" w:color="auto" w:fill="E0E0E0"/>
            <w:vAlign w:val="center"/>
          </w:tcPr>
          <w:p w:rsidR="006D2348" w:rsidRPr="0095536D" w:rsidRDefault="006D2348" w:rsidP="00397E10">
            <w:pPr>
              <w:jc w:val="center"/>
              <w:rPr>
                <w:rFonts w:ascii="ＭＳ ゴシック" w:eastAsia="ＭＳ ゴシック" w:hAnsi="ＭＳ ゴシック"/>
              </w:rPr>
            </w:pPr>
            <w:r w:rsidRPr="0095536D">
              <w:rPr>
                <w:rFonts w:ascii="ＭＳ ゴシック" w:eastAsia="ＭＳ ゴシック" w:hAnsi="ＭＳ ゴシック" w:hint="eastAsia"/>
              </w:rPr>
              <w:t>８　セルフチェックシート</w:t>
            </w:r>
          </w:p>
        </w:tc>
      </w:tr>
      <w:tr w:rsidR="006D2348" w:rsidRPr="0095536D" w:rsidTr="00397E10">
        <w:trPr>
          <w:trHeight w:val="358"/>
          <w:jc w:val="center"/>
        </w:trPr>
        <w:tc>
          <w:tcPr>
            <w:tcW w:w="9787" w:type="dxa"/>
            <w:shd w:val="clear" w:color="000000" w:fill="FFFFFF"/>
            <w:vAlign w:val="center"/>
          </w:tcPr>
          <w:p w:rsidR="006D2348" w:rsidRPr="0095536D" w:rsidRDefault="006D2348" w:rsidP="00397E10">
            <w:pPr>
              <w:rPr>
                <w:rFonts w:ascii="ＭＳ ゴシック" w:eastAsia="ＭＳ ゴシック" w:hAnsi="ＭＳ ゴシック"/>
              </w:rPr>
            </w:pPr>
            <w:r w:rsidRPr="0095536D">
              <w:rPr>
                <w:rFonts w:ascii="ＭＳ ゴシック" w:eastAsia="ＭＳ ゴシック" w:hAnsi="ＭＳ ゴシック" w:hint="eastAsia"/>
              </w:rPr>
              <w:t>セルフチェックシート　（</w:t>
            </w:r>
            <w:r w:rsidRPr="0095536D">
              <w:rPr>
                <w:rFonts w:ascii="ＭＳ ゴシック" w:eastAsia="ＭＳ ゴシック" w:hAnsi="ＭＳ ゴシック"/>
              </w:rPr>
              <w:t>A</w:t>
            </w:r>
            <w:r w:rsidRPr="0095536D">
              <w:rPr>
                <w:rFonts w:ascii="ＭＳ ゴシック" w:eastAsia="ＭＳ ゴシック" w:hAnsi="ＭＳ ゴシック" w:hint="eastAsia"/>
              </w:rPr>
              <w:t>4判</w:t>
            </w:r>
            <w:r w:rsidRPr="0095536D">
              <w:rPr>
                <w:rFonts w:ascii="ＭＳ ゴシック" w:eastAsia="ＭＳ ゴシック" w:hAnsi="ＭＳ ゴシック"/>
              </w:rPr>
              <w:t xml:space="preserve"> </w:t>
            </w:r>
            <w:r w:rsidRPr="0095536D">
              <w:rPr>
                <w:rFonts w:ascii="ＭＳ ゴシック" w:eastAsia="ＭＳ ゴシック" w:hAnsi="ＭＳ ゴシック" w:hint="eastAsia"/>
              </w:rPr>
              <w:t>枚数適宜）</w:t>
            </w:r>
          </w:p>
        </w:tc>
      </w:tr>
      <w:tr w:rsidR="006D2348" w:rsidRPr="005908D8" w:rsidTr="00397E10">
        <w:trPr>
          <w:trHeight w:val="11746"/>
          <w:jc w:val="center"/>
        </w:trPr>
        <w:tc>
          <w:tcPr>
            <w:tcW w:w="9787" w:type="dxa"/>
          </w:tcPr>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145763" w:rsidRDefault="006D2348" w:rsidP="00397E10">
            <w:pPr>
              <w:jc w:val="center"/>
              <w:rPr>
                <w:bdr w:val="single" w:sz="4" w:space="0" w:color="auto"/>
              </w:rPr>
            </w:pPr>
            <w:r w:rsidRPr="00145763">
              <w:rPr>
                <w:rFonts w:hint="eastAsia"/>
                <w:bdr w:val="single" w:sz="4" w:space="0" w:color="auto"/>
              </w:rPr>
              <w:t>「様式集（Excel）</w:t>
            </w:r>
            <w:r>
              <w:rPr>
                <w:rFonts w:hint="eastAsia"/>
                <w:bdr w:val="single" w:sz="4" w:space="0" w:color="auto"/>
              </w:rPr>
              <w:t>様式59</w:t>
            </w:r>
            <w:r w:rsidRPr="00145763">
              <w:rPr>
                <w:rFonts w:hint="eastAsia"/>
                <w:bdr w:val="single" w:sz="4" w:space="0" w:color="auto"/>
              </w:rPr>
              <w:t>」により作成してください。</w:t>
            </w:r>
            <w:r>
              <w:rPr>
                <w:rFonts w:hint="eastAsia"/>
                <w:bdr w:val="single" w:sz="4" w:space="0" w:color="auto"/>
              </w:rPr>
              <w:t xml:space="preserve"> </w:t>
            </w:r>
          </w:p>
          <w:p w:rsidR="006D2348" w:rsidRPr="00EB7DCA"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Default="006D2348" w:rsidP="00397E10"/>
          <w:p w:rsidR="006D2348" w:rsidRPr="00137CC4" w:rsidRDefault="006D2348" w:rsidP="00397E10"/>
        </w:tc>
      </w:tr>
    </w:tbl>
    <w:p w:rsidR="006D2348" w:rsidRDefault="006D2348" w:rsidP="006D2348">
      <w:pPr>
        <w:widowControl/>
        <w:jc w:val="left"/>
        <w:rPr>
          <w:rFonts w:hAnsi="ＭＳ 明朝"/>
          <w:color w:val="000000"/>
        </w:rPr>
        <w:sectPr w:rsidR="006D2348" w:rsidSect="00397E10">
          <w:pgSz w:w="11906" w:h="16838" w:code="9"/>
          <w:pgMar w:top="1380" w:right="1340" w:bottom="980" w:left="1340" w:header="567" w:footer="170" w:gutter="0"/>
          <w:cols w:space="425"/>
          <w:docGrid w:type="lines" w:linePitch="350" w:charSpace="532"/>
        </w:sectPr>
      </w:pPr>
    </w:p>
    <w:p w:rsidR="006D2348" w:rsidRPr="0028759F" w:rsidRDefault="006D2348" w:rsidP="006D2348">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p w:rsidR="006D2348" w:rsidRPr="0028759F" w:rsidRDefault="006D2348" w:rsidP="006D2348">
      <w:pPr>
        <w:rPr>
          <w:rFonts w:hAnsi="ＭＳ 明朝"/>
          <w:color w:val="000000"/>
          <w:szCs w:val="21"/>
        </w:rPr>
      </w:pPr>
    </w:p>
    <w:p w:rsidR="006D2348" w:rsidRPr="0028759F" w:rsidRDefault="006D2348" w:rsidP="006D2348">
      <w:pPr>
        <w:rPr>
          <w:rFonts w:hAnsi="ＭＳ 明朝"/>
          <w:color w:val="000000"/>
          <w:szCs w:val="21"/>
        </w:rPr>
      </w:pPr>
    </w:p>
    <w:p w:rsidR="006D2348" w:rsidRDefault="006D2348" w:rsidP="006D2348">
      <w:pPr>
        <w:rPr>
          <w:rFonts w:hAnsi="ＭＳ 明朝"/>
          <w:color w:val="000000"/>
          <w:szCs w:val="21"/>
        </w:rPr>
      </w:pPr>
    </w:p>
    <w:p w:rsidR="006D2348" w:rsidRPr="0028759F" w:rsidRDefault="006D2348" w:rsidP="006D2348">
      <w:pPr>
        <w:rPr>
          <w:rFonts w:hAnsi="ＭＳ 明朝"/>
          <w:color w:val="000000"/>
          <w:szCs w:val="21"/>
        </w:rPr>
      </w:pPr>
    </w:p>
    <w:p w:rsidR="006D2348" w:rsidRPr="00CE1AAC" w:rsidRDefault="006D2348" w:rsidP="006D2348">
      <w:pPr>
        <w:jc w:val="center"/>
        <w:rPr>
          <w:rFonts w:ascii="ＭＳ ゴシック" w:eastAsia="ＭＳ ゴシック" w:hAnsi="ＭＳ ゴシック"/>
          <w:color w:val="000000"/>
          <w:sz w:val="44"/>
        </w:rPr>
      </w:pPr>
      <w:r w:rsidRPr="00CE1AAC">
        <w:rPr>
          <w:rFonts w:ascii="ＭＳ ゴシック" w:eastAsia="ＭＳ ゴシック" w:hAnsi="ＭＳ ゴシック" w:hint="eastAsia"/>
          <w:color w:val="000000"/>
          <w:sz w:val="44"/>
        </w:rPr>
        <w:t>川西市低炭素型複合施設整備に伴うPFI事業</w:t>
      </w: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jc w:val="center"/>
        <w:rPr>
          <w:rFonts w:hAnsi="ＭＳ 明朝"/>
          <w:color w:val="000000"/>
          <w:szCs w:val="21"/>
        </w:rPr>
      </w:pPr>
    </w:p>
    <w:p w:rsidR="006D2348" w:rsidRPr="0028759F" w:rsidRDefault="006D2348" w:rsidP="006D2348">
      <w:pPr>
        <w:pStyle w:val="afd"/>
        <w:outlineLvl w:val="9"/>
        <w:rPr>
          <w:rFonts w:ascii="Times New Roman" w:hAnsi="Times New Roman" w:cs="Times New Roman"/>
          <w:color w:val="000000"/>
          <w:szCs w:val="20"/>
        </w:rPr>
      </w:pPr>
      <w:r>
        <w:rPr>
          <w:rFonts w:ascii="Times New Roman" w:hAnsi="Times New Roman" w:cs="Times New Roman" w:hint="eastAsia"/>
          <w:color w:val="000000"/>
          <w:szCs w:val="20"/>
        </w:rPr>
        <w:t>図　　面　　集</w:t>
      </w:r>
    </w:p>
    <w:p w:rsidR="006D2348" w:rsidRPr="00E55635"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28759F" w:rsidRDefault="006D2348" w:rsidP="006D2348">
      <w:pPr>
        <w:pStyle w:val="afd"/>
        <w:outlineLvl w:val="9"/>
        <w:rPr>
          <w:rFonts w:ascii="Times New Roman" w:hAnsi="Times New Roman" w:cs="Times New Roman"/>
          <w:color w:val="000000"/>
          <w:sz w:val="21"/>
          <w:szCs w:val="21"/>
        </w:rPr>
      </w:pPr>
    </w:p>
    <w:p w:rsidR="006D2348" w:rsidRPr="00CE1AAC" w:rsidRDefault="006D2348" w:rsidP="006D2348">
      <w:pPr>
        <w:pStyle w:val="afd"/>
        <w:outlineLvl w:val="9"/>
        <w:rPr>
          <w:rFonts w:ascii="ＭＳ ゴシック" w:hAnsi="ＭＳ ゴシック" w:cs="Times New Roman"/>
          <w:color w:val="000000"/>
          <w:szCs w:val="20"/>
        </w:rPr>
      </w:pPr>
      <w:r w:rsidRPr="00CE1AAC">
        <w:rPr>
          <w:rFonts w:ascii="ＭＳ ゴシック" w:hAnsi="ＭＳ ゴシック" w:cs="Times New Roman" w:hint="eastAsia"/>
          <w:color w:val="000000"/>
          <w:szCs w:val="20"/>
        </w:rPr>
        <w:t>平成</w:t>
      </w:r>
      <w:r>
        <w:rPr>
          <w:rFonts w:ascii="ＭＳ ゴシック" w:hAnsi="ＭＳ ゴシック" w:cs="Times New Roman" w:hint="eastAsia"/>
          <w:color w:val="000000"/>
          <w:szCs w:val="20"/>
        </w:rPr>
        <w:t>２７</w:t>
      </w:r>
      <w:r w:rsidRPr="00CE1AAC">
        <w:rPr>
          <w:rFonts w:ascii="ＭＳ ゴシック" w:hAnsi="ＭＳ ゴシック" w:cs="Times New Roman" w:hint="eastAsia"/>
          <w:color w:val="000000"/>
          <w:szCs w:val="20"/>
        </w:rPr>
        <w:t>年　月　日</w:t>
      </w:r>
    </w:p>
    <w:p w:rsidR="006D2348" w:rsidRDefault="006D2348" w:rsidP="006D2348"/>
    <w:p w:rsidR="006D2348" w:rsidRDefault="006D2348" w:rsidP="006D2348">
      <w:pPr>
        <w:widowControl/>
        <w:jc w:val="left"/>
        <w:rPr>
          <w:rFonts w:ascii="Century"/>
          <w:sz w:val="18"/>
        </w:rPr>
      </w:pPr>
      <w:r>
        <w:rPr>
          <w:rFonts w:ascii="Century"/>
          <w:sz w:val="18"/>
        </w:rPr>
        <w:br w:type="page"/>
      </w:r>
    </w:p>
    <w:p w:rsidR="006D2348" w:rsidRDefault="006D2348" w:rsidP="006D2348">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p w:rsidR="006D2348" w:rsidRPr="00122673" w:rsidRDefault="006D2348" w:rsidP="006D2348">
      <w:pPr>
        <w:widowControl/>
        <w:jc w:val="center"/>
        <w:rPr>
          <w:rFonts w:ascii="Century"/>
          <w:sz w:val="28"/>
        </w:rPr>
      </w:pPr>
      <w:r w:rsidRPr="00122673">
        <w:rPr>
          <w:rFonts w:ascii="ＭＳ ゴシック" w:eastAsia="ＭＳ ゴシック" w:hAnsi="ＭＳ ゴシック" w:hint="eastAsia"/>
          <w:color w:val="000000"/>
          <w:sz w:val="36"/>
        </w:rPr>
        <w:t>提出図面一覧表</w:t>
      </w:r>
    </w:p>
    <w:p w:rsidR="006D2348" w:rsidRDefault="006D2348" w:rsidP="006D2348">
      <w:pPr>
        <w:widowControl/>
        <w:jc w:val="left"/>
        <w:rPr>
          <w:rFonts w:ascii="Century"/>
          <w:sz w:val="18"/>
        </w:rPr>
      </w:pPr>
    </w:p>
    <w:tbl>
      <w:tblPr>
        <w:tblStyle w:val="af1"/>
        <w:tblW w:w="0" w:type="auto"/>
        <w:tblLook w:val="04A0" w:firstRow="1" w:lastRow="0" w:firstColumn="1" w:lastColumn="0" w:noHBand="0" w:noVBand="1"/>
      </w:tblPr>
      <w:tblGrid>
        <w:gridCol w:w="15163"/>
        <w:gridCol w:w="6237"/>
      </w:tblGrid>
      <w:tr w:rsidR="006D2348" w:rsidRPr="00587C20" w:rsidTr="00397E10">
        <w:trPr>
          <w:trHeight w:val="680"/>
        </w:trPr>
        <w:tc>
          <w:tcPr>
            <w:tcW w:w="15163" w:type="dxa"/>
            <w:shd w:val="clear" w:color="auto" w:fill="D9D9D9" w:themeFill="background1" w:themeFillShade="D9"/>
            <w:vAlign w:val="center"/>
          </w:tcPr>
          <w:p w:rsidR="006D2348" w:rsidRPr="00587C20" w:rsidRDefault="006D2348" w:rsidP="00397E10">
            <w:pPr>
              <w:widowControl/>
              <w:jc w:val="center"/>
              <w:rPr>
                <w:rFonts w:ascii="ＭＳ ゴシック" w:eastAsia="ＭＳ ゴシック" w:hAnsi="ＭＳ ゴシック"/>
                <w:sz w:val="28"/>
              </w:rPr>
            </w:pPr>
            <w:r w:rsidRPr="00587C20">
              <w:rPr>
                <w:rFonts w:ascii="ＭＳ ゴシック" w:eastAsia="ＭＳ ゴシック" w:hAnsi="ＭＳ ゴシック" w:hint="eastAsia"/>
                <w:sz w:val="28"/>
              </w:rPr>
              <w:t>図　　面　　名</w:t>
            </w:r>
          </w:p>
        </w:tc>
        <w:tc>
          <w:tcPr>
            <w:tcW w:w="6237" w:type="dxa"/>
            <w:shd w:val="clear" w:color="auto" w:fill="D9D9D9" w:themeFill="background1" w:themeFillShade="D9"/>
            <w:vAlign w:val="center"/>
          </w:tcPr>
          <w:p w:rsidR="006D2348" w:rsidRPr="00587C20" w:rsidRDefault="006D2348" w:rsidP="00397E10">
            <w:pPr>
              <w:widowControl/>
              <w:jc w:val="center"/>
              <w:rPr>
                <w:rFonts w:ascii="ＭＳ ゴシック" w:eastAsia="ＭＳ ゴシック" w:hAnsi="ＭＳ ゴシック"/>
                <w:sz w:val="28"/>
              </w:rPr>
            </w:pPr>
            <w:r w:rsidRPr="00587C20">
              <w:rPr>
                <w:rFonts w:ascii="ＭＳ ゴシック" w:eastAsia="ＭＳ ゴシック" w:hAnsi="ＭＳ ゴシック" w:hint="eastAsia"/>
                <w:sz w:val="28"/>
              </w:rPr>
              <w:t>様式番号</w:t>
            </w:r>
          </w:p>
        </w:tc>
      </w:tr>
      <w:tr w:rsidR="006D2348" w:rsidRPr="00C11C51" w:rsidTr="00397E10">
        <w:trPr>
          <w:trHeight w:val="850"/>
        </w:trPr>
        <w:tc>
          <w:tcPr>
            <w:tcW w:w="15163" w:type="dxa"/>
            <w:vAlign w:val="center"/>
          </w:tcPr>
          <w:p w:rsidR="006D2348" w:rsidRPr="00587C20" w:rsidRDefault="006D2348" w:rsidP="00397E10">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施設概要</w:t>
            </w:r>
          </w:p>
        </w:tc>
        <w:tc>
          <w:tcPr>
            <w:tcW w:w="6237" w:type="dxa"/>
            <w:vAlign w:val="center"/>
          </w:tcPr>
          <w:p w:rsidR="006D2348" w:rsidRPr="00587C20" w:rsidRDefault="006D2348" w:rsidP="00397E10">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様式6</w:t>
            </w:r>
            <w:r>
              <w:rPr>
                <w:rFonts w:ascii="ＭＳ ゴシック" w:eastAsia="ＭＳ ゴシック" w:hAnsi="ＭＳ ゴシック"/>
                <w:sz w:val="28"/>
                <w:szCs w:val="28"/>
              </w:rPr>
              <w:t>2</w:t>
            </w:r>
            <w:r w:rsidRPr="00587C20">
              <w:rPr>
                <w:rFonts w:ascii="ＭＳ ゴシック" w:eastAsia="ＭＳ ゴシック" w:hAnsi="ＭＳ ゴシック" w:hint="eastAsia"/>
                <w:sz w:val="28"/>
                <w:szCs w:val="28"/>
              </w:rPr>
              <w:t>-1～6</w:t>
            </w:r>
            <w:r>
              <w:rPr>
                <w:rFonts w:ascii="ＭＳ ゴシック" w:eastAsia="ＭＳ ゴシック" w:hAnsi="ＭＳ ゴシック"/>
                <w:sz w:val="28"/>
                <w:szCs w:val="28"/>
              </w:rPr>
              <w:t>2</w:t>
            </w:r>
            <w:r w:rsidRPr="00587C20">
              <w:rPr>
                <w:rFonts w:ascii="ＭＳ ゴシック" w:eastAsia="ＭＳ ゴシック" w:hAnsi="ＭＳ ゴシック" w:hint="eastAsia"/>
                <w:sz w:val="28"/>
                <w:szCs w:val="28"/>
              </w:rPr>
              <w:t>-2</w:t>
            </w:r>
          </w:p>
        </w:tc>
      </w:tr>
      <w:tr w:rsidR="006D2348" w:rsidRPr="00C11C51" w:rsidTr="00397E10">
        <w:trPr>
          <w:trHeight w:val="850"/>
        </w:trPr>
        <w:tc>
          <w:tcPr>
            <w:tcW w:w="15163" w:type="dxa"/>
            <w:vAlign w:val="center"/>
          </w:tcPr>
          <w:p w:rsidR="006D2348" w:rsidRPr="00587C20" w:rsidRDefault="006D2348" w:rsidP="00397E10">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諸室面積表</w:t>
            </w:r>
          </w:p>
        </w:tc>
        <w:tc>
          <w:tcPr>
            <w:tcW w:w="6237" w:type="dxa"/>
            <w:vAlign w:val="center"/>
          </w:tcPr>
          <w:p w:rsidR="006D2348" w:rsidRPr="00587C20" w:rsidRDefault="006D2348" w:rsidP="00397E10">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w:t>
            </w:r>
            <w:r>
              <w:rPr>
                <w:rFonts w:ascii="ＭＳ ゴシック" w:eastAsia="ＭＳ ゴシック" w:hAnsi="ＭＳ ゴシック" w:hint="eastAsia"/>
                <w:sz w:val="28"/>
                <w:szCs w:val="28"/>
              </w:rPr>
              <w:t>6</w:t>
            </w:r>
            <w:r>
              <w:rPr>
                <w:rFonts w:ascii="ＭＳ ゴシック" w:eastAsia="ＭＳ ゴシック" w:hAnsi="ＭＳ ゴシック"/>
                <w:sz w:val="28"/>
                <w:szCs w:val="28"/>
              </w:rPr>
              <w:t>3</w:t>
            </w:r>
          </w:p>
        </w:tc>
      </w:tr>
      <w:tr w:rsidR="006D2348" w:rsidRPr="00C11C51" w:rsidTr="00397E10">
        <w:trPr>
          <w:trHeight w:val="850"/>
        </w:trPr>
        <w:tc>
          <w:tcPr>
            <w:tcW w:w="15163" w:type="dxa"/>
            <w:vAlign w:val="center"/>
          </w:tcPr>
          <w:p w:rsidR="006D2348" w:rsidRPr="00587C20" w:rsidRDefault="006D2348" w:rsidP="00397E10">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事業位置づけ図</w:t>
            </w:r>
          </w:p>
        </w:tc>
        <w:tc>
          <w:tcPr>
            <w:tcW w:w="6237" w:type="dxa"/>
            <w:vAlign w:val="center"/>
          </w:tcPr>
          <w:p w:rsidR="006D2348" w:rsidRPr="00587C20" w:rsidRDefault="006D2348" w:rsidP="00397E10">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w:t>
            </w:r>
            <w:r>
              <w:rPr>
                <w:rFonts w:ascii="ＭＳ ゴシック" w:eastAsia="ＭＳ ゴシック" w:hAnsi="ＭＳ ゴシック" w:hint="eastAsia"/>
                <w:sz w:val="28"/>
                <w:szCs w:val="28"/>
              </w:rPr>
              <w:t>6</w:t>
            </w:r>
            <w:r>
              <w:rPr>
                <w:rFonts w:ascii="ＭＳ ゴシック" w:eastAsia="ＭＳ ゴシック" w:hAnsi="ＭＳ ゴシック"/>
                <w:sz w:val="28"/>
                <w:szCs w:val="28"/>
              </w:rPr>
              <w:t>4</w:t>
            </w:r>
          </w:p>
        </w:tc>
      </w:tr>
      <w:tr w:rsidR="006D2348" w:rsidRPr="00C11C51" w:rsidTr="00397E10">
        <w:trPr>
          <w:trHeight w:val="850"/>
        </w:trPr>
        <w:tc>
          <w:tcPr>
            <w:tcW w:w="15163" w:type="dxa"/>
            <w:vAlign w:val="center"/>
          </w:tcPr>
          <w:p w:rsidR="006D2348" w:rsidRPr="00587C20" w:rsidRDefault="006D2348" w:rsidP="00397E10">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全体配置図</w:t>
            </w:r>
          </w:p>
        </w:tc>
        <w:tc>
          <w:tcPr>
            <w:tcW w:w="6237" w:type="dxa"/>
            <w:vAlign w:val="center"/>
          </w:tcPr>
          <w:p w:rsidR="006D2348" w:rsidRPr="00587C20" w:rsidRDefault="006D2348" w:rsidP="00397E10">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w:t>
            </w:r>
            <w:r>
              <w:rPr>
                <w:rFonts w:ascii="ＭＳ ゴシック" w:eastAsia="ＭＳ ゴシック" w:hAnsi="ＭＳ ゴシック" w:hint="eastAsia"/>
                <w:sz w:val="28"/>
                <w:szCs w:val="28"/>
              </w:rPr>
              <w:t>6</w:t>
            </w:r>
            <w:r>
              <w:rPr>
                <w:rFonts w:ascii="ＭＳ ゴシック" w:eastAsia="ＭＳ ゴシック" w:hAnsi="ＭＳ ゴシック"/>
                <w:sz w:val="28"/>
                <w:szCs w:val="28"/>
              </w:rPr>
              <w:t>5</w:t>
            </w:r>
          </w:p>
        </w:tc>
      </w:tr>
      <w:tr w:rsidR="006D2348" w:rsidRPr="00C11C51" w:rsidTr="00397E10">
        <w:trPr>
          <w:trHeight w:val="850"/>
        </w:trPr>
        <w:tc>
          <w:tcPr>
            <w:tcW w:w="15163" w:type="dxa"/>
            <w:vAlign w:val="center"/>
          </w:tcPr>
          <w:p w:rsidR="006D2348" w:rsidRPr="00587C20" w:rsidRDefault="006D2348" w:rsidP="00397E10">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動線図・ゾーニング図</w:t>
            </w:r>
          </w:p>
        </w:tc>
        <w:tc>
          <w:tcPr>
            <w:tcW w:w="6237" w:type="dxa"/>
            <w:vAlign w:val="center"/>
          </w:tcPr>
          <w:p w:rsidR="006D2348" w:rsidRPr="00587C20" w:rsidRDefault="006D2348" w:rsidP="00397E10">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様式6</w:t>
            </w:r>
            <w:r>
              <w:rPr>
                <w:rFonts w:ascii="ＭＳ ゴシック" w:eastAsia="ＭＳ ゴシック" w:hAnsi="ＭＳ ゴシック"/>
                <w:sz w:val="28"/>
                <w:szCs w:val="28"/>
              </w:rPr>
              <w:t>6</w:t>
            </w:r>
          </w:p>
        </w:tc>
      </w:tr>
      <w:tr w:rsidR="006D2348" w:rsidRPr="00C11C51" w:rsidTr="00397E10">
        <w:trPr>
          <w:trHeight w:val="850"/>
        </w:trPr>
        <w:tc>
          <w:tcPr>
            <w:tcW w:w="15163" w:type="dxa"/>
            <w:vAlign w:val="center"/>
          </w:tcPr>
          <w:p w:rsidR="006D2348" w:rsidRPr="00587C20" w:rsidRDefault="006D2348" w:rsidP="00397E10">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平面図</w:t>
            </w:r>
          </w:p>
        </w:tc>
        <w:tc>
          <w:tcPr>
            <w:tcW w:w="6237" w:type="dxa"/>
            <w:vAlign w:val="center"/>
          </w:tcPr>
          <w:p w:rsidR="006D2348" w:rsidRPr="00587C20" w:rsidRDefault="006D2348" w:rsidP="00397E10">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w:t>
            </w:r>
            <w:r>
              <w:rPr>
                <w:rFonts w:ascii="ＭＳ ゴシック" w:eastAsia="ＭＳ ゴシック" w:hAnsi="ＭＳ ゴシック" w:hint="eastAsia"/>
                <w:sz w:val="28"/>
                <w:szCs w:val="28"/>
              </w:rPr>
              <w:t>6</w:t>
            </w:r>
            <w:r>
              <w:rPr>
                <w:rFonts w:ascii="ＭＳ ゴシック" w:eastAsia="ＭＳ ゴシック" w:hAnsi="ＭＳ ゴシック"/>
                <w:sz w:val="28"/>
                <w:szCs w:val="28"/>
              </w:rPr>
              <w:t>7</w:t>
            </w:r>
          </w:p>
        </w:tc>
      </w:tr>
      <w:tr w:rsidR="006D2348" w:rsidRPr="00C11C51" w:rsidTr="00397E10">
        <w:trPr>
          <w:trHeight w:val="850"/>
        </w:trPr>
        <w:tc>
          <w:tcPr>
            <w:tcW w:w="15163" w:type="dxa"/>
            <w:vAlign w:val="center"/>
          </w:tcPr>
          <w:p w:rsidR="006D2348" w:rsidRPr="00587C20" w:rsidRDefault="006D2348" w:rsidP="00397E10">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立面図</w:t>
            </w:r>
          </w:p>
        </w:tc>
        <w:tc>
          <w:tcPr>
            <w:tcW w:w="6237" w:type="dxa"/>
            <w:vAlign w:val="center"/>
          </w:tcPr>
          <w:p w:rsidR="006D2348" w:rsidRPr="00587C20" w:rsidRDefault="006D2348" w:rsidP="00397E10">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w:t>
            </w:r>
            <w:r>
              <w:rPr>
                <w:rFonts w:ascii="ＭＳ ゴシック" w:eastAsia="ＭＳ ゴシック" w:hAnsi="ＭＳ ゴシック" w:hint="eastAsia"/>
                <w:sz w:val="28"/>
                <w:szCs w:val="28"/>
              </w:rPr>
              <w:t>6</w:t>
            </w:r>
            <w:r>
              <w:rPr>
                <w:rFonts w:ascii="ＭＳ ゴシック" w:eastAsia="ＭＳ ゴシック" w:hAnsi="ＭＳ ゴシック"/>
                <w:sz w:val="28"/>
                <w:szCs w:val="28"/>
              </w:rPr>
              <w:t>8</w:t>
            </w:r>
          </w:p>
        </w:tc>
      </w:tr>
      <w:tr w:rsidR="006D2348" w:rsidRPr="00C11C51" w:rsidTr="00397E10">
        <w:trPr>
          <w:trHeight w:val="850"/>
        </w:trPr>
        <w:tc>
          <w:tcPr>
            <w:tcW w:w="15163" w:type="dxa"/>
            <w:vAlign w:val="center"/>
          </w:tcPr>
          <w:p w:rsidR="006D2348" w:rsidRPr="00587C20" w:rsidRDefault="006D2348" w:rsidP="00397E10">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断面図</w:t>
            </w:r>
          </w:p>
        </w:tc>
        <w:tc>
          <w:tcPr>
            <w:tcW w:w="6237" w:type="dxa"/>
            <w:vAlign w:val="center"/>
          </w:tcPr>
          <w:p w:rsidR="006D2348" w:rsidRPr="00587C20" w:rsidRDefault="006D2348" w:rsidP="00397E10">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w:t>
            </w:r>
            <w:r>
              <w:rPr>
                <w:rFonts w:ascii="ＭＳ ゴシック" w:eastAsia="ＭＳ ゴシック" w:hAnsi="ＭＳ ゴシック"/>
                <w:sz w:val="28"/>
                <w:szCs w:val="28"/>
              </w:rPr>
              <w:t>69</w:t>
            </w:r>
          </w:p>
        </w:tc>
      </w:tr>
      <w:tr w:rsidR="006D2348" w:rsidRPr="00C11C51" w:rsidTr="00397E10">
        <w:trPr>
          <w:trHeight w:val="850"/>
        </w:trPr>
        <w:tc>
          <w:tcPr>
            <w:tcW w:w="15163" w:type="dxa"/>
            <w:vAlign w:val="center"/>
          </w:tcPr>
          <w:p w:rsidR="006D2348" w:rsidRPr="00587C20" w:rsidRDefault="006D2348" w:rsidP="00397E10">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主要仕上表</w:t>
            </w:r>
          </w:p>
        </w:tc>
        <w:tc>
          <w:tcPr>
            <w:tcW w:w="6237" w:type="dxa"/>
            <w:vAlign w:val="center"/>
          </w:tcPr>
          <w:p w:rsidR="006D2348" w:rsidRPr="00587C20" w:rsidRDefault="006D2348" w:rsidP="00397E10">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w:t>
            </w:r>
            <w:r>
              <w:rPr>
                <w:rFonts w:ascii="ＭＳ ゴシック" w:eastAsia="ＭＳ ゴシック" w:hAnsi="ＭＳ ゴシック" w:hint="eastAsia"/>
                <w:sz w:val="28"/>
                <w:szCs w:val="28"/>
              </w:rPr>
              <w:t>7</w:t>
            </w:r>
            <w:r>
              <w:rPr>
                <w:rFonts w:ascii="ＭＳ ゴシック" w:eastAsia="ＭＳ ゴシック" w:hAnsi="ＭＳ ゴシック"/>
                <w:sz w:val="28"/>
                <w:szCs w:val="28"/>
              </w:rPr>
              <w:t>0</w:t>
            </w:r>
          </w:p>
        </w:tc>
      </w:tr>
      <w:tr w:rsidR="006D2348" w:rsidRPr="00C11C51" w:rsidTr="00397E10">
        <w:trPr>
          <w:trHeight w:val="850"/>
        </w:trPr>
        <w:tc>
          <w:tcPr>
            <w:tcW w:w="15163" w:type="dxa"/>
            <w:vAlign w:val="center"/>
          </w:tcPr>
          <w:p w:rsidR="006D2348" w:rsidRPr="00587C20" w:rsidRDefault="006D2348" w:rsidP="00397E10">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備品リスト</w:t>
            </w:r>
          </w:p>
        </w:tc>
        <w:tc>
          <w:tcPr>
            <w:tcW w:w="6237" w:type="dxa"/>
            <w:vAlign w:val="center"/>
          </w:tcPr>
          <w:p w:rsidR="006D2348" w:rsidRPr="00587C20" w:rsidRDefault="006D2348" w:rsidP="00397E10">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w:t>
            </w:r>
            <w:r>
              <w:rPr>
                <w:rFonts w:ascii="ＭＳ ゴシック" w:eastAsia="ＭＳ ゴシック" w:hAnsi="ＭＳ ゴシック" w:hint="eastAsia"/>
                <w:sz w:val="28"/>
                <w:szCs w:val="28"/>
              </w:rPr>
              <w:t>7</w:t>
            </w:r>
            <w:r>
              <w:rPr>
                <w:rFonts w:ascii="ＭＳ ゴシック" w:eastAsia="ＭＳ ゴシック" w:hAnsi="ＭＳ ゴシック"/>
                <w:sz w:val="28"/>
                <w:szCs w:val="28"/>
              </w:rPr>
              <w:t>1</w:t>
            </w:r>
          </w:p>
        </w:tc>
      </w:tr>
      <w:tr w:rsidR="006D2348" w:rsidRPr="00C11C51" w:rsidTr="00397E10">
        <w:trPr>
          <w:trHeight w:val="850"/>
        </w:trPr>
        <w:tc>
          <w:tcPr>
            <w:tcW w:w="15163" w:type="dxa"/>
            <w:vAlign w:val="center"/>
          </w:tcPr>
          <w:p w:rsidR="006D2348" w:rsidRPr="00587C20" w:rsidRDefault="006D2348" w:rsidP="00397E10">
            <w:pPr>
              <w:widowControl/>
              <w:ind w:leftChars="2000" w:left="4200" w:rightChars="2000" w:right="4200"/>
              <w:jc w:val="distribute"/>
              <w:rPr>
                <w:rFonts w:ascii="ＭＳ ゴシック" w:eastAsia="ＭＳ ゴシック" w:hAnsi="ＭＳ ゴシック"/>
                <w:sz w:val="28"/>
              </w:rPr>
            </w:pPr>
            <w:r w:rsidRPr="00587C20">
              <w:rPr>
                <w:rFonts w:ascii="ＭＳ ゴシック" w:eastAsia="ＭＳ ゴシック" w:hAnsi="ＭＳ ゴシック" w:hint="eastAsia"/>
                <w:sz w:val="28"/>
              </w:rPr>
              <w:t>施工計画図</w:t>
            </w:r>
          </w:p>
        </w:tc>
        <w:tc>
          <w:tcPr>
            <w:tcW w:w="6237" w:type="dxa"/>
            <w:vAlign w:val="center"/>
          </w:tcPr>
          <w:p w:rsidR="006D2348" w:rsidRPr="00587C20" w:rsidRDefault="006D2348" w:rsidP="00397E10">
            <w:pPr>
              <w:widowControl/>
              <w:ind w:leftChars="200" w:left="420"/>
              <w:rPr>
                <w:rFonts w:ascii="ＭＳ ゴシック" w:eastAsia="ＭＳ ゴシック" w:hAnsi="ＭＳ ゴシック"/>
                <w:sz w:val="28"/>
                <w:szCs w:val="28"/>
              </w:rPr>
            </w:pPr>
            <w:r w:rsidRPr="00587C20">
              <w:rPr>
                <w:rFonts w:ascii="ＭＳ ゴシック" w:eastAsia="ＭＳ ゴシック" w:hAnsi="ＭＳ ゴシック" w:hint="eastAsia"/>
                <w:sz w:val="28"/>
                <w:szCs w:val="28"/>
              </w:rPr>
              <w:t>様式</w:t>
            </w:r>
            <w:r>
              <w:rPr>
                <w:rFonts w:ascii="ＭＳ ゴシック" w:eastAsia="ＭＳ ゴシック" w:hAnsi="ＭＳ ゴシック" w:hint="eastAsia"/>
                <w:sz w:val="28"/>
                <w:szCs w:val="28"/>
              </w:rPr>
              <w:t>72</w:t>
            </w:r>
          </w:p>
        </w:tc>
      </w:tr>
    </w:tbl>
    <w:p w:rsidR="006D2348" w:rsidRDefault="006D2348" w:rsidP="006D2348">
      <w:pPr>
        <w:widowControl/>
        <w:jc w:val="left"/>
        <w:rPr>
          <w:rFonts w:ascii="Century"/>
          <w:sz w:val="18"/>
        </w:rPr>
      </w:pPr>
    </w:p>
    <w:p w:rsidR="006D2348" w:rsidRDefault="006D2348" w:rsidP="006D2348">
      <w:pPr>
        <w:widowControl/>
        <w:jc w:val="left"/>
        <w:rPr>
          <w:rFonts w:ascii="Century"/>
          <w:sz w:val="18"/>
        </w:rPr>
      </w:pPr>
      <w:r>
        <w:rPr>
          <w:rFonts w:ascii="Century"/>
          <w:sz w:val="18"/>
        </w:rPr>
        <w:br w:type="page"/>
      </w:r>
    </w:p>
    <w:p w:rsidR="006D2348" w:rsidRDefault="006D2348" w:rsidP="006D2348">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Pr>
          <w:rFonts w:hAnsi="ＭＳ 明朝" w:hint="eastAsia"/>
          <w:color w:val="000000"/>
        </w:rPr>
        <w:t>-1</w:t>
      </w:r>
      <w:r w:rsidRPr="0028759F">
        <w:rPr>
          <w:rFonts w:hAnsi="ＭＳ 明朝" w:hint="eastAsia"/>
          <w:color w:val="000000"/>
        </w:rPr>
        <w:t>）</w:t>
      </w:r>
    </w:p>
    <w:tbl>
      <w:tblPr>
        <w:tblStyle w:val="af1"/>
        <w:tblW w:w="0" w:type="auto"/>
        <w:tblLook w:val="04A0" w:firstRow="1" w:lastRow="0" w:firstColumn="1" w:lastColumn="0" w:noHBand="0" w:noVBand="1"/>
      </w:tblPr>
      <w:tblGrid>
        <w:gridCol w:w="21444"/>
      </w:tblGrid>
      <w:tr w:rsidR="006D2348" w:rsidRPr="00B52BB4" w:rsidTr="00397E10">
        <w:tc>
          <w:tcPr>
            <w:tcW w:w="21444" w:type="dxa"/>
            <w:shd w:val="clear" w:color="auto" w:fill="D9D9D9" w:themeFill="background1" w:themeFillShade="D9"/>
          </w:tcPr>
          <w:p w:rsidR="006D2348" w:rsidRPr="00B52BB4" w:rsidRDefault="006D2348" w:rsidP="00397E10">
            <w:pPr>
              <w:widowControl/>
              <w:overflowPunct w:val="0"/>
              <w:topLinePunct/>
              <w:adjustRightInd w:val="0"/>
              <w:spacing w:line="280" w:lineRule="atLeast"/>
              <w:jc w:val="center"/>
              <w:textAlignment w:val="baseline"/>
              <w:rPr>
                <w:rFonts w:ascii="ＭＳ ゴシック" w:eastAsia="ＭＳ ゴシック" w:hAnsi="ＭＳ ゴシック"/>
                <w:color w:val="000000"/>
              </w:rPr>
            </w:pPr>
            <w:r w:rsidRPr="00B52BB4">
              <w:rPr>
                <w:rFonts w:ascii="ＭＳ ゴシック" w:eastAsia="ＭＳ ゴシック" w:hAnsi="ＭＳ ゴシック" w:hint="eastAsia"/>
                <w:color w:val="000000"/>
              </w:rPr>
              <w:t>施設概要</w:t>
            </w:r>
          </w:p>
        </w:tc>
      </w:tr>
    </w:tbl>
    <w:p w:rsidR="006D2348" w:rsidRDefault="006D2348" w:rsidP="006D2348">
      <w:pPr>
        <w:widowControl/>
        <w:overflowPunct w:val="0"/>
        <w:topLinePunct/>
        <w:adjustRightInd w:val="0"/>
        <w:spacing w:line="280" w:lineRule="atLeast"/>
        <w:textAlignment w:val="baseline"/>
        <w:rPr>
          <w:rFonts w:hAnsi="ＭＳ 明朝"/>
          <w:color w:val="000000"/>
        </w:rPr>
      </w:pPr>
      <w:r>
        <w:rPr>
          <w:rFonts w:hAnsi="ＭＳ 明朝" w:hint="eastAsia"/>
          <w:color w:val="000000"/>
        </w:rPr>
        <w:t>◆本施設で整備する施設の面積、概要等について記載してください。</w:t>
      </w:r>
    </w:p>
    <w:p w:rsidR="006D2348" w:rsidRDefault="006D2348" w:rsidP="006D2348">
      <w:pPr>
        <w:widowControl/>
        <w:overflowPunct w:val="0"/>
        <w:topLinePunct/>
        <w:adjustRightInd w:val="0"/>
        <w:spacing w:line="280" w:lineRule="atLeast"/>
        <w:textAlignment w:val="baseline"/>
        <w:rPr>
          <w:rFonts w:hAnsi="ＭＳ 明朝"/>
          <w:color w:val="000000"/>
        </w:rPr>
      </w:pPr>
    </w:p>
    <w:p w:rsidR="006D2348" w:rsidRDefault="006D2348" w:rsidP="006D2348">
      <w:pPr>
        <w:widowControl/>
        <w:overflowPunct w:val="0"/>
        <w:topLinePunct/>
        <w:adjustRightInd w:val="0"/>
        <w:spacing w:line="280" w:lineRule="atLeast"/>
        <w:textAlignment w:val="baseline"/>
        <w:rPr>
          <w:rFonts w:hAnsi="ＭＳ 明朝"/>
          <w:color w:val="000000"/>
        </w:rPr>
        <w:sectPr w:rsidR="006D2348" w:rsidSect="00397E10">
          <w:pgSz w:w="23814" w:h="16839" w:orient="landscape" w:code="8"/>
          <w:pgMar w:top="1340" w:right="1380" w:bottom="1340" w:left="980" w:header="567" w:footer="170" w:gutter="0"/>
          <w:cols w:space="425"/>
          <w:docGrid w:type="lines" w:linePitch="350" w:charSpace="532"/>
        </w:sectPr>
      </w:pPr>
    </w:p>
    <w:p w:rsidR="006D2348" w:rsidRDefault="006D2348" w:rsidP="006D2348">
      <w:pPr>
        <w:widowControl/>
        <w:overflowPunct w:val="0"/>
        <w:topLinePunct/>
        <w:adjustRightInd w:val="0"/>
        <w:spacing w:line="280" w:lineRule="atLeast"/>
        <w:textAlignment w:val="baseline"/>
        <w:rPr>
          <w:rFonts w:ascii="ＭＳ ゴシック" w:eastAsia="ＭＳ ゴシック" w:hAnsi="ＭＳ ゴシック"/>
          <w:color w:val="000000"/>
        </w:rPr>
      </w:pPr>
      <w:r w:rsidRPr="00B52BB4">
        <w:rPr>
          <w:rFonts w:ascii="ＭＳ ゴシック" w:eastAsia="ＭＳ ゴシック" w:hAnsi="ＭＳ ゴシック" w:hint="eastAsia"/>
          <w:color w:val="000000"/>
        </w:rPr>
        <w:lastRenderedPageBreak/>
        <w:t xml:space="preserve">１　</w:t>
      </w:r>
      <w:r>
        <w:rPr>
          <w:rFonts w:ascii="ＭＳ ゴシック" w:eastAsia="ＭＳ ゴシック" w:hAnsi="ＭＳ ゴシック" w:hint="eastAsia"/>
          <w:color w:val="000000"/>
        </w:rPr>
        <w:t>福祉・保健・公民館</w:t>
      </w:r>
      <w:r w:rsidRPr="00B52BB4">
        <w:rPr>
          <w:rFonts w:ascii="ＭＳ ゴシック" w:eastAsia="ＭＳ ゴシック" w:hAnsi="ＭＳ ゴシック" w:hint="eastAsia"/>
          <w:color w:val="000000"/>
        </w:rPr>
        <w:t>施設</w:t>
      </w:r>
    </w:p>
    <w:p w:rsidR="006D2348" w:rsidRPr="00396CCF" w:rsidRDefault="006D2348" w:rsidP="006D2348">
      <w:pPr>
        <w:widowControl/>
        <w:overflowPunct w:val="0"/>
        <w:topLinePunct/>
        <w:adjustRightInd w:val="0"/>
        <w:spacing w:line="280" w:lineRule="atLeast"/>
        <w:ind w:leftChars="50" w:left="420" w:hangingChars="150" w:hanging="315"/>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(1)　建築概要</w:t>
      </w:r>
    </w:p>
    <w:tbl>
      <w:tblPr>
        <w:tblStyle w:val="af1"/>
        <w:tblW w:w="0" w:type="auto"/>
        <w:tblLook w:val="04A0" w:firstRow="1" w:lastRow="0" w:firstColumn="1" w:lastColumn="0" w:noHBand="0" w:noVBand="1"/>
      </w:tblPr>
      <w:tblGrid>
        <w:gridCol w:w="1980"/>
        <w:gridCol w:w="2410"/>
        <w:gridCol w:w="5670"/>
      </w:tblGrid>
      <w:tr w:rsidR="006D2348" w:rsidTr="00397E10">
        <w:tc>
          <w:tcPr>
            <w:tcW w:w="1980" w:type="dxa"/>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目</w:t>
            </w:r>
          </w:p>
        </w:tc>
        <w:tc>
          <w:tcPr>
            <w:tcW w:w="2410" w:type="dxa"/>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容</w:t>
            </w:r>
          </w:p>
        </w:tc>
        <w:tc>
          <w:tcPr>
            <w:tcW w:w="5670" w:type="dxa"/>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特記事項</w:t>
            </w:r>
          </w:p>
        </w:tc>
      </w:tr>
      <w:tr w:rsidR="006D2348" w:rsidTr="00397E10">
        <w:tc>
          <w:tcPr>
            <w:tcW w:w="1980"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階　　数</w:t>
            </w:r>
          </w:p>
        </w:tc>
        <w:tc>
          <w:tcPr>
            <w:tcW w:w="2410" w:type="dxa"/>
          </w:tcPr>
          <w:p w:rsidR="006D2348" w:rsidRDefault="006D2348" w:rsidP="00397E10">
            <w:pPr>
              <w:widowControl/>
              <w:overflowPunct w:val="0"/>
              <w:topLinePunct/>
              <w:adjustRightInd w:val="0"/>
              <w:spacing w:line="300" w:lineRule="exact"/>
              <w:textAlignment w:val="baseline"/>
              <w:rPr>
                <w:rFonts w:hAnsi="ＭＳ 明朝"/>
                <w:color w:val="000000"/>
              </w:rPr>
            </w:pP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1980"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基礎形式</w:t>
            </w:r>
          </w:p>
        </w:tc>
        <w:tc>
          <w:tcPr>
            <w:tcW w:w="2410" w:type="dxa"/>
          </w:tcPr>
          <w:p w:rsidR="006D2348" w:rsidRDefault="006D2348" w:rsidP="00397E10">
            <w:pPr>
              <w:widowControl/>
              <w:overflowPunct w:val="0"/>
              <w:topLinePunct/>
              <w:adjustRightInd w:val="0"/>
              <w:spacing w:line="300" w:lineRule="exact"/>
              <w:textAlignment w:val="baseline"/>
              <w:rPr>
                <w:rFonts w:hAnsi="ＭＳ 明朝"/>
                <w:color w:val="000000"/>
              </w:rPr>
            </w:pP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1980"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構造形式</w:t>
            </w:r>
          </w:p>
        </w:tc>
        <w:tc>
          <w:tcPr>
            <w:tcW w:w="2410" w:type="dxa"/>
          </w:tcPr>
          <w:p w:rsidR="006D2348" w:rsidRDefault="006D2348" w:rsidP="00397E10">
            <w:pPr>
              <w:widowControl/>
              <w:overflowPunct w:val="0"/>
              <w:topLinePunct/>
              <w:adjustRightInd w:val="0"/>
              <w:spacing w:line="300" w:lineRule="exact"/>
              <w:textAlignment w:val="baseline"/>
              <w:rPr>
                <w:rFonts w:hAnsi="ＭＳ 明朝"/>
                <w:color w:val="000000"/>
              </w:rPr>
            </w:pP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1980"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最高高さ</w:t>
            </w:r>
          </w:p>
        </w:tc>
        <w:tc>
          <w:tcPr>
            <w:tcW w:w="2410" w:type="dxa"/>
          </w:tcPr>
          <w:p w:rsidR="006D2348" w:rsidRDefault="006D2348" w:rsidP="00397E10">
            <w:pPr>
              <w:widowControl/>
              <w:overflowPunct w:val="0"/>
              <w:topLinePunct/>
              <w:adjustRightInd w:val="0"/>
              <w:spacing w:line="300" w:lineRule="exact"/>
              <w:textAlignment w:val="baseline"/>
              <w:rPr>
                <w:rFonts w:hAnsi="ＭＳ 明朝"/>
                <w:color w:val="000000"/>
              </w:rPr>
            </w:pP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bl>
    <w:p w:rsidR="006D2348" w:rsidRDefault="006D2348" w:rsidP="006D2348">
      <w:pPr>
        <w:widowControl/>
        <w:overflowPunct w:val="0"/>
        <w:topLinePunct/>
        <w:adjustRightInd w:val="0"/>
        <w:spacing w:line="280" w:lineRule="atLeast"/>
        <w:textAlignment w:val="baseline"/>
        <w:rPr>
          <w:rFonts w:hAnsi="ＭＳ 明朝"/>
          <w:color w:val="000000"/>
        </w:rPr>
      </w:pPr>
    </w:p>
    <w:p w:rsidR="006D2348" w:rsidRPr="00396CCF" w:rsidRDefault="006D2348" w:rsidP="006D2348">
      <w:pPr>
        <w:widowControl/>
        <w:overflowPunct w:val="0"/>
        <w:topLinePunct/>
        <w:adjustRightInd w:val="0"/>
        <w:spacing w:line="280" w:lineRule="atLeast"/>
        <w:ind w:leftChars="50" w:left="420" w:hangingChars="150" w:hanging="315"/>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(2)　面積表</w:t>
      </w:r>
    </w:p>
    <w:tbl>
      <w:tblPr>
        <w:tblStyle w:val="af1"/>
        <w:tblW w:w="0" w:type="auto"/>
        <w:tblLook w:val="04A0" w:firstRow="1" w:lastRow="0" w:firstColumn="1" w:lastColumn="0" w:noHBand="0" w:noVBand="1"/>
      </w:tblPr>
      <w:tblGrid>
        <w:gridCol w:w="279"/>
        <w:gridCol w:w="1746"/>
        <w:gridCol w:w="2365"/>
        <w:gridCol w:w="5670"/>
      </w:tblGrid>
      <w:tr w:rsidR="006D2348" w:rsidTr="00397E10">
        <w:tc>
          <w:tcPr>
            <w:tcW w:w="2025" w:type="dxa"/>
            <w:gridSpan w:val="2"/>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目</w:t>
            </w:r>
          </w:p>
        </w:tc>
        <w:tc>
          <w:tcPr>
            <w:tcW w:w="2365" w:type="dxa"/>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容</w:t>
            </w:r>
          </w:p>
        </w:tc>
        <w:tc>
          <w:tcPr>
            <w:tcW w:w="5670" w:type="dxa"/>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特記事項</w:t>
            </w:r>
          </w:p>
        </w:tc>
      </w:tr>
      <w:tr w:rsidR="006D2348" w:rsidTr="00397E10">
        <w:tc>
          <w:tcPr>
            <w:tcW w:w="2025" w:type="dxa"/>
            <w:gridSpan w:val="2"/>
            <w:vAlign w:val="center"/>
          </w:tcPr>
          <w:p w:rsidR="006D2348" w:rsidRDefault="006D2348" w:rsidP="00397E10">
            <w:pPr>
              <w:widowControl/>
              <w:overflowPunct w:val="0"/>
              <w:topLinePunct/>
              <w:adjustRightInd w:val="0"/>
              <w:spacing w:line="300" w:lineRule="exact"/>
              <w:jc w:val="left"/>
              <w:textAlignment w:val="baseline"/>
              <w:rPr>
                <w:rFonts w:hAnsi="ＭＳ 明朝"/>
                <w:color w:val="000000"/>
              </w:rPr>
            </w:pPr>
            <w:r>
              <w:rPr>
                <w:rFonts w:hAnsi="ＭＳ 明朝" w:hint="eastAsia"/>
                <w:color w:val="000000"/>
              </w:rPr>
              <w:t>建築面積</w:t>
            </w:r>
          </w:p>
        </w:tc>
        <w:tc>
          <w:tcPr>
            <w:tcW w:w="2365"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2025" w:type="dxa"/>
            <w:gridSpan w:val="2"/>
            <w:tcBorders>
              <w:bottom w:val="nil"/>
            </w:tcBorders>
            <w:vAlign w:val="center"/>
          </w:tcPr>
          <w:p w:rsidR="006D2348" w:rsidRDefault="006D2348" w:rsidP="00397E10">
            <w:pPr>
              <w:widowControl/>
              <w:overflowPunct w:val="0"/>
              <w:topLinePunct/>
              <w:adjustRightInd w:val="0"/>
              <w:spacing w:line="300" w:lineRule="exact"/>
              <w:jc w:val="left"/>
              <w:textAlignment w:val="baseline"/>
              <w:rPr>
                <w:rFonts w:hAnsi="ＭＳ 明朝"/>
                <w:color w:val="000000"/>
              </w:rPr>
            </w:pPr>
            <w:r>
              <w:rPr>
                <w:rFonts w:hAnsi="ＭＳ 明朝" w:hint="eastAsia"/>
                <w:color w:val="000000"/>
              </w:rPr>
              <w:t>延床面積</w:t>
            </w:r>
          </w:p>
        </w:tc>
        <w:tc>
          <w:tcPr>
            <w:tcW w:w="2365"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279" w:type="dxa"/>
            <w:vMerge w:val="restart"/>
            <w:tcBorders>
              <w:top w:val="nil"/>
            </w:tcBorders>
            <w:vAlign w:val="center"/>
          </w:tcPr>
          <w:p w:rsidR="006D2348" w:rsidRDefault="006D2348" w:rsidP="00397E10">
            <w:pPr>
              <w:widowControl/>
              <w:overflowPunct w:val="0"/>
              <w:topLinePunct/>
              <w:adjustRightInd w:val="0"/>
              <w:spacing w:line="300" w:lineRule="exact"/>
              <w:jc w:val="center"/>
              <w:textAlignment w:val="baseline"/>
              <w:rPr>
                <w:rFonts w:hAnsi="ＭＳ 明朝"/>
                <w:color w:val="000000"/>
              </w:rPr>
            </w:pPr>
          </w:p>
        </w:tc>
        <w:tc>
          <w:tcPr>
            <w:tcW w:w="1746"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1階延床面積</w:t>
            </w:r>
          </w:p>
        </w:tc>
        <w:tc>
          <w:tcPr>
            <w:tcW w:w="2365"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279" w:type="dxa"/>
            <w:vMerge/>
            <w:tcBorders>
              <w:top w:val="nil"/>
            </w:tcBorders>
          </w:tcPr>
          <w:p w:rsidR="006D2348" w:rsidRDefault="006D2348" w:rsidP="00397E10">
            <w:pPr>
              <w:widowControl/>
              <w:overflowPunct w:val="0"/>
              <w:topLinePunct/>
              <w:adjustRightInd w:val="0"/>
              <w:spacing w:line="300" w:lineRule="exact"/>
              <w:jc w:val="center"/>
              <w:textAlignment w:val="baseline"/>
              <w:rPr>
                <w:rFonts w:hAnsi="ＭＳ 明朝"/>
                <w:color w:val="000000"/>
              </w:rPr>
            </w:pPr>
          </w:p>
        </w:tc>
        <w:tc>
          <w:tcPr>
            <w:tcW w:w="1746"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2階延床面積</w:t>
            </w:r>
          </w:p>
        </w:tc>
        <w:tc>
          <w:tcPr>
            <w:tcW w:w="2365"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279" w:type="dxa"/>
            <w:vMerge/>
            <w:tcBorders>
              <w:top w:val="nil"/>
            </w:tcBorders>
          </w:tcPr>
          <w:p w:rsidR="006D2348" w:rsidRDefault="006D2348" w:rsidP="00397E10">
            <w:pPr>
              <w:widowControl/>
              <w:overflowPunct w:val="0"/>
              <w:topLinePunct/>
              <w:adjustRightInd w:val="0"/>
              <w:spacing w:line="300" w:lineRule="exact"/>
              <w:jc w:val="center"/>
              <w:textAlignment w:val="baseline"/>
              <w:rPr>
                <w:rFonts w:hAnsi="ＭＳ 明朝"/>
                <w:color w:val="000000"/>
              </w:rPr>
            </w:pPr>
          </w:p>
        </w:tc>
        <w:tc>
          <w:tcPr>
            <w:tcW w:w="1746"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3階延床面積</w:t>
            </w:r>
          </w:p>
        </w:tc>
        <w:tc>
          <w:tcPr>
            <w:tcW w:w="2365"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279" w:type="dxa"/>
            <w:vMerge/>
            <w:tcBorders>
              <w:top w:val="nil"/>
            </w:tcBorders>
          </w:tcPr>
          <w:p w:rsidR="006D2348" w:rsidRDefault="006D2348" w:rsidP="00397E10">
            <w:pPr>
              <w:widowControl/>
              <w:overflowPunct w:val="0"/>
              <w:topLinePunct/>
              <w:adjustRightInd w:val="0"/>
              <w:spacing w:line="300" w:lineRule="exact"/>
              <w:jc w:val="center"/>
              <w:textAlignment w:val="baseline"/>
              <w:rPr>
                <w:rFonts w:hAnsi="ＭＳ 明朝"/>
                <w:color w:val="000000"/>
              </w:rPr>
            </w:pPr>
          </w:p>
        </w:tc>
        <w:tc>
          <w:tcPr>
            <w:tcW w:w="1746"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4階延床面積</w:t>
            </w:r>
          </w:p>
        </w:tc>
        <w:tc>
          <w:tcPr>
            <w:tcW w:w="2365"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bl>
    <w:p w:rsidR="006D2348" w:rsidRDefault="006D2348" w:rsidP="006D2348">
      <w:pPr>
        <w:widowControl/>
        <w:overflowPunct w:val="0"/>
        <w:topLinePunct/>
        <w:adjustRightInd w:val="0"/>
        <w:spacing w:line="280" w:lineRule="atLeast"/>
        <w:textAlignment w:val="baseline"/>
        <w:rPr>
          <w:rFonts w:hAnsi="ＭＳ 明朝"/>
          <w:color w:val="000000"/>
        </w:rPr>
      </w:pPr>
    </w:p>
    <w:p w:rsidR="006D2348" w:rsidRDefault="006D2348" w:rsidP="006D2348">
      <w:pPr>
        <w:widowControl/>
        <w:overflowPunct w:val="0"/>
        <w:topLinePunct/>
        <w:adjustRightInd w:val="0"/>
        <w:spacing w:line="280" w:lineRule="atLeast"/>
        <w:textAlignment w:val="baseline"/>
        <w:rPr>
          <w:rFonts w:hAnsi="ＭＳ 明朝"/>
          <w:color w:val="000000"/>
        </w:rPr>
      </w:pPr>
    </w:p>
    <w:p w:rsidR="006D2348" w:rsidRPr="00B52BB4" w:rsidRDefault="006D2348" w:rsidP="006D2348">
      <w:pPr>
        <w:widowControl/>
        <w:overflowPunct w:val="0"/>
        <w:topLinePunct/>
        <w:adjustRightInd w:val="0"/>
        <w:spacing w:line="280" w:lineRule="atLeast"/>
        <w:textAlignment w:val="baseline"/>
        <w:rPr>
          <w:rFonts w:ascii="ＭＳ ゴシック" w:eastAsia="ＭＳ ゴシック" w:hAnsi="ＭＳ ゴシック"/>
          <w:color w:val="000000"/>
        </w:rPr>
      </w:pPr>
      <w:r w:rsidRPr="00B52BB4">
        <w:rPr>
          <w:rFonts w:ascii="ＭＳ ゴシック" w:eastAsia="ＭＳ ゴシック" w:hAnsi="ＭＳ ゴシック" w:hint="eastAsia"/>
          <w:color w:val="000000"/>
        </w:rPr>
        <w:t>２　文化関連施設</w:t>
      </w:r>
    </w:p>
    <w:p w:rsidR="006D2348" w:rsidRPr="00396CCF" w:rsidRDefault="006D2348" w:rsidP="006D2348">
      <w:pPr>
        <w:widowControl/>
        <w:overflowPunct w:val="0"/>
        <w:topLinePunct/>
        <w:adjustRightInd w:val="0"/>
        <w:spacing w:line="280" w:lineRule="atLeast"/>
        <w:ind w:leftChars="50" w:left="420" w:hangingChars="150" w:hanging="315"/>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(1)　建築概要</w:t>
      </w:r>
    </w:p>
    <w:tbl>
      <w:tblPr>
        <w:tblStyle w:val="af1"/>
        <w:tblW w:w="0" w:type="auto"/>
        <w:tblLook w:val="04A0" w:firstRow="1" w:lastRow="0" w:firstColumn="1" w:lastColumn="0" w:noHBand="0" w:noVBand="1"/>
      </w:tblPr>
      <w:tblGrid>
        <w:gridCol w:w="1980"/>
        <w:gridCol w:w="2410"/>
        <w:gridCol w:w="5670"/>
      </w:tblGrid>
      <w:tr w:rsidR="006D2348" w:rsidTr="00397E10">
        <w:tc>
          <w:tcPr>
            <w:tcW w:w="1980" w:type="dxa"/>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目</w:t>
            </w:r>
          </w:p>
        </w:tc>
        <w:tc>
          <w:tcPr>
            <w:tcW w:w="2410" w:type="dxa"/>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容</w:t>
            </w:r>
          </w:p>
        </w:tc>
        <w:tc>
          <w:tcPr>
            <w:tcW w:w="5670" w:type="dxa"/>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特記事項</w:t>
            </w:r>
          </w:p>
        </w:tc>
      </w:tr>
      <w:tr w:rsidR="006D2348" w:rsidTr="00397E10">
        <w:tc>
          <w:tcPr>
            <w:tcW w:w="1980"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階　　数</w:t>
            </w:r>
          </w:p>
        </w:tc>
        <w:tc>
          <w:tcPr>
            <w:tcW w:w="2410" w:type="dxa"/>
          </w:tcPr>
          <w:p w:rsidR="006D2348" w:rsidRDefault="006D2348" w:rsidP="00397E10">
            <w:pPr>
              <w:widowControl/>
              <w:overflowPunct w:val="0"/>
              <w:topLinePunct/>
              <w:adjustRightInd w:val="0"/>
              <w:spacing w:line="300" w:lineRule="exact"/>
              <w:textAlignment w:val="baseline"/>
              <w:rPr>
                <w:rFonts w:hAnsi="ＭＳ 明朝"/>
                <w:color w:val="000000"/>
              </w:rPr>
            </w:pP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1980"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基礎形式</w:t>
            </w:r>
          </w:p>
        </w:tc>
        <w:tc>
          <w:tcPr>
            <w:tcW w:w="2410" w:type="dxa"/>
          </w:tcPr>
          <w:p w:rsidR="006D2348" w:rsidRDefault="006D2348" w:rsidP="00397E10">
            <w:pPr>
              <w:widowControl/>
              <w:overflowPunct w:val="0"/>
              <w:topLinePunct/>
              <w:adjustRightInd w:val="0"/>
              <w:spacing w:line="300" w:lineRule="exact"/>
              <w:textAlignment w:val="baseline"/>
              <w:rPr>
                <w:rFonts w:hAnsi="ＭＳ 明朝"/>
                <w:color w:val="000000"/>
              </w:rPr>
            </w:pP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1980"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構造形式</w:t>
            </w:r>
          </w:p>
        </w:tc>
        <w:tc>
          <w:tcPr>
            <w:tcW w:w="2410" w:type="dxa"/>
          </w:tcPr>
          <w:p w:rsidR="006D2348" w:rsidRDefault="006D2348" w:rsidP="00397E10">
            <w:pPr>
              <w:widowControl/>
              <w:overflowPunct w:val="0"/>
              <w:topLinePunct/>
              <w:adjustRightInd w:val="0"/>
              <w:spacing w:line="300" w:lineRule="exact"/>
              <w:textAlignment w:val="baseline"/>
              <w:rPr>
                <w:rFonts w:hAnsi="ＭＳ 明朝"/>
                <w:color w:val="000000"/>
              </w:rPr>
            </w:pP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1980"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最高高さ</w:t>
            </w:r>
          </w:p>
        </w:tc>
        <w:tc>
          <w:tcPr>
            <w:tcW w:w="2410" w:type="dxa"/>
          </w:tcPr>
          <w:p w:rsidR="006D2348" w:rsidRDefault="006D2348" w:rsidP="00397E10">
            <w:pPr>
              <w:widowControl/>
              <w:overflowPunct w:val="0"/>
              <w:topLinePunct/>
              <w:adjustRightInd w:val="0"/>
              <w:spacing w:line="300" w:lineRule="exact"/>
              <w:textAlignment w:val="baseline"/>
              <w:rPr>
                <w:rFonts w:hAnsi="ＭＳ 明朝"/>
                <w:color w:val="000000"/>
              </w:rPr>
            </w:pP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bl>
    <w:p w:rsidR="006D2348" w:rsidRDefault="006D2348" w:rsidP="006D2348">
      <w:pPr>
        <w:widowControl/>
        <w:overflowPunct w:val="0"/>
        <w:topLinePunct/>
        <w:adjustRightInd w:val="0"/>
        <w:spacing w:line="280" w:lineRule="atLeast"/>
        <w:textAlignment w:val="baseline"/>
        <w:rPr>
          <w:rFonts w:hAnsi="ＭＳ 明朝"/>
          <w:color w:val="000000"/>
        </w:rPr>
      </w:pPr>
    </w:p>
    <w:p w:rsidR="006D2348" w:rsidRPr="00396CCF" w:rsidRDefault="006D2348" w:rsidP="006D2348">
      <w:pPr>
        <w:widowControl/>
        <w:overflowPunct w:val="0"/>
        <w:topLinePunct/>
        <w:adjustRightInd w:val="0"/>
        <w:spacing w:line="280" w:lineRule="atLeast"/>
        <w:ind w:leftChars="50" w:left="420" w:hangingChars="150" w:hanging="315"/>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(2)　面積表</w:t>
      </w:r>
    </w:p>
    <w:tbl>
      <w:tblPr>
        <w:tblStyle w:val="af1"/>
        <w:tblW w:w="0" w:type="auto"/>
        <w:tblLook w:val="04A0" w:firstRow="1" w:lastRow="0" w:firstColumn="1" w:lastColumn="0" w:noHBand="0" w:noVBand="1"/>
      </w:tblPr>
      <w:tblGrid>
        <w:gridCol w:w="279"/>
        <w:gridCol w:w="1746"/>
        <w:gridCol w:w="2365"/>
        <w:gridCol w:w="5670"/>
      </w:tblGrid>
      <w:tr w:rsidR="006D2348" w:rsidTr="00397E10">
        <w:tc>
          <w:tcPr>
            <w:tcW w:w="2025" w:type="dxa"/>
            <w:gridSpan w:val="2"/>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目</w:t>
            </w:r>
          </w:p>
        </w:tc>
        <w:tc>
          <w:tcPr>
            <w:tcW w:w="2365" w:type="dxa"/>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容</w:t>
            </w:r>
          </w:p>
        </w:tc>
        <w:tc>
          <w:tcPr>
            <w:tcW w:w="5670" w:type="dxa"/>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特記事項</w:t>
            </w:r>
          </w:p>
        </w:tc>
      </w:tr>
      <w:tr w:rsidR="006D2348" w:rsidTr="00397E10">
        <w:tc>
          <w:tcPr>
            <w:tcW w:w="2025" w:type="dxa"/>
            <w:gridSpan w:val="2"/>
            <w:vAlign w:val="center"/>
          </w:tcPr>
          <w:p w:rsidR="006D2348" w:rsidRDefault="006D2348" w:rsidP="00397E10">
            <w:pPr>
              <w:widowControl/>
              <w:overflowPunct w:val="0"/>
              <w:topLinePunct/>
              <w:adjustRightInd w:val="0"/>
              <w:spacing w:line="300" w:lineRule="exact"/>
              <w:jc w:val="left"/>
              <w:textAlignment w:val="baseline"/>
              <w:rPr>
                <w:rFonts w:hAnsi="ＭＳ 明朝"/>
                <w:color w:val="000000"/>
              </w:rPr>
            </w:pPr>
            <w:r>
              <w:rPr>
                <w:rFonts w:hAnsi="ＭＳ 明朝" w:hint="eastAsia"/>
                <w:color w:val="000000"/>
              </w:rPr>
              <w:t>建築面積</w:t>
            </w:r>
          </w:p>
        </w:tc>
        <w:tc>
          <w:tcPr>
            <w:tcW w:w="2365"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2025" w:type="dxa"/>
            <w:gridSpan w:val="2"/>
            <w:tcBorders>
              <w:bottom w:val="nil"/>
            </w:tcBorders>
            <w:vAlign w:val="center"/>
          </w:tcPr>
          <w:p w:rsidR="006D2348" w:rsidRDefault="006D2348" w:rsidP="00397E10">
            <w:pPr>
              <w:widowControl/>
              <w:overflowPunct w:val="0"/>
              <w:topLinePunct/>
              <w:adjustRightInd w:val="0"/>
              <w:spacing w:line="300" w:lineRule="exact"/>
              <w:jc w:val="left"/>
              <w:textAlignment w:val="baseline"/>
              <w:rPr>
                <w:rFonts w:hAnsi="ＭＳ 明朝"/>
                <w:color w:val="000000"/>
              </w:rPr>
            </w:pPr>
            <w:r>
              <w:rPr>
                <w:rFonts w:hAnsi="ＭＳ 明朝" w:hint="eastAsia"/>
                <w:color w:val="000000"/>
              </w:rPr>
              <w:t>延床面積</w:t>
            </w:r>
          </w:p>
        </w:tc>
        <w:tc>
          <w:tcPr>
            <w:tcW w:w="2365"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279" w:type="dxa"/>
            <w:vMerge w:val="restart"/>
            <w:tcBorders>
              <w:top w:val="nil"/>
            </w:tcBorders>
            <w:vAlign w:val="center"/>
          </w:tcPr>
          <w:p w:rsidR="006D2348" w:rsidRDefault="006D2348" w:rsidP="00397E10">
            <w:pPr>
              <w:widowControl/>
              <w:overflowPunct w:val="0"/>
              <w:topLinePunct/>
              <w:adjustRightInd w:val="0"/>
              <w:spacing w:line="300" w:lineRule="exact"/>
              <w:jc w:val="center"/>
              <w:textAlignment w:val="baseline"/>
              <w:rPr>
                <w:rFonts w:hAnsi="ＭＳ 明朝"/>
                <w:color w:val="000000"/>
              </w:rPr>
            </w:pPr>
          </w:p>
        </w:tc>
        <w:tc>
          <w:tcPr>
            <w:tcW w:w="1746"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1階延床面積</w:t>
            </w:r>
          </w:p>
        </w:tc>
        <w:tc>
          <w:tcPr>
            <w:tcW w:w="2365"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279" w:type="dxa"/>
            <w:vMerge/>
            <w:tcBorders>
              <w:top w:val="nil"/>
            </w:tcBorders>
          </w:tcPr>
          <w:p w:rsidR="006D2348" w:rsidRDefault="006D2348" w:rsidP="00397E10">
            <w:pPr>
              <w:widowControl/>
              <w:overflowPunct w:val="0"/>
              <w:topLinePunct/>
              <w:adjustRightInd w:val="0"/>
              <w:spacing w:line="300" w:lineRule="exact"/>
              <w:jc w:val="center"/>
              <w:textAlignment w:val="baseline"/>
              <w:rPr>
                <w:rFonts w:hAnsi="ＭＳ 明朝"/>
                <w:color w:val="000000"/>
              </w:rPr>
            </w:pPr>
          </w:p>
        </w:tc>
        <w:tc>
          <w:tcPr>
            <w:tcW w:w="1746"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2階延床面積</w:t>
            </w:r>
          </w:p>
        </w:tc>
        <w:tc>
          <w:tcPr>
            <w:tcW w:w="2365"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279" w:type="dxa"/>
            <w:vMerge/>
            <w:tcBorders>
              <w:top w:val="nil"/>
            </w:tcBorders>
          </w:tcPr>
          <w:p w:rsidR="006D2348" w:rsidRDefault="006D2348" w:rsidP="00397E10">
            <w:pPr>
              <w:widowControl/>
              <w:overflowPunct w:val="0"/>
              <w:topLinePunct/>
              <w:adjustRightInd w:val="0"/>
              <w:spacing w:line="300" w:lineRule="exact"/>
              <w:jc w:val="center"/>
              <w:textAlignment w:val="baseline"/>
              <w:rPr>
                <w:rFonts w:hAnsi="ＭＳ 明朝"/>
                <w:color w:val="000000"/>
              </w:rPr>
            </w:pPr>
          </w:p>
        </w:tc>
        <w:tc>
          <w:tcPr>
            <w:tcW w:w="1746"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p>
        </w:tc>
        <w:tc>
          <w:tcPr>
            <w:tcW w:w="2365"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279" w:type="dxa"/>
            <w:vMerge/>
            <w:tcBorders>
              <w:top w:val="nil"/>
            </w:tcBorders>
          </w:tcPr>
          <w:p w:rsidR="006D2348" w:rsidRDefault="006D2348" w:rsidP="00397E10">
            <w:pPr>
              <w:widowControl/>
              <w:overflowPunct w:val="0"/>
              <w:topLinePunct/>
              <w:adjustRightInd w:val="0"/>
              <w:spacing w:line="300" w:lineRule="exact"/>
              <w:jc w:val="center"/>
              <w:textAlignment w:val="baseline"/>
              <w:rPr>
                <w:rFonts w:hAnsi="ＭＳ 明朝"/>
                <w:color w:val="000000"/>
              </w:rPr>
            </w:pPr>
          </w:p>
        </w:tc>
        <w:tc>
          <w:tcPr>
            <w:tcW w:w="1746"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p>
        </w:tc>
        <w:tc>
          <w:tcPr>
            <w:tcW w:w="2365"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bl>
    <w:p w:rsidR="006D2348" w:rsidRDefault="006D2348" w:rsidP="006D2348">
      <w:pPr>
        <w:widowControl/>
        <w:jc w:val="left"/>
        <w:rPr>
          <w:rFonts w:hAnsi="ＭＳ 明朝"/>
          <w:color w:val="000000"/>
        </w:rPr>
      </w:pPr>
    </w:p>
    <w:p w:rsidR="006D2348" w:rsidRDefault="006D2348" w:rsidP="006D2348">
      <w:pPr>
        <w:widowControl/>
        <w:jc w:val="left"/>
        <w:rPr>
          <w:rFonts w:hAnsi="ＭＳ 明朝"/>
          <w:color w:val="000000"/>
        </w:rPr>
      </w:pPr>
    </w:p>
    <w:p w:rsidR="006D2348" w:rsidRPr="00B52BB4" w:rsidRDefault="006D2348" w:rsidP="006D2348">
      <w:pPr>
        <w:widowControl/>
        <w:overflowPunct w:val="0"/>
        <w:topLinePunct/>
        <w:adjustRightInd w:val="0"/>
        <w:spacing w:line="280" w:lineRule="atLeast"/>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lastRenderedPageBreak/>
        <w:t>３</w:t>
      </w:r>
      <w:r w:rsidRPr="00B52BB4">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附帯</w:t>
      </w:r>
      <w:r w:rsidRPr="00B52BB4">
        <w:rPr>
          <w:rFonts w:ascii="ＭＳ ゴシック" w:eastAsia="ＭＳ ゴシック" w:hAnsi="ＭＳ ゴシック" w:hint="eastAsia"/>
          <w:color w:val="000000"/>
        </w:rPr>
        <w:t>施設</w:t>
      </w:r>
    </w:p>
    <w:p w:rsidR="006D2348" w:rsidRPr="00396CCF" w:rsidRDefault="006D2348" w:rsidP="006D2348">
      <w:pPr>
        <w:widowControl/>
        <w:overflowPunct w:val="0"/>
        <w:topLinePunct/>
        <w:adjustRightInd w:val="0"/>
        <w:spacing w:line="280" w:lineRule="atLeast"/>
        <w:ind w:leftChars="50" w:left="420" w:hangingChars="150" w:hanging="315"/>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(1)　建築概要</w:t>
      </w:r>
    </w:p>
    <w:tbl>
      <w:tblPr>
        <w:tblStyle w:val="af1"/>
        <w:tblW w:w="0" w:type="auto"/>
        <w:tblLook w:val="04A0" w:firstRow="1" w:lastRow="0" w:firstColumn="1" w:lastColumn="0" w:noHBand="0" w:noVBand="1"/>
      </w:tblPr>
      <w:tblGrid>
        <w:gridCol w:w="1980"/>
        <w:gridCol w:w="2410"/>
        <w:gridCol w:w="5670"/>
      </w:tblGrid>
      <w:tr w:rsidR="006D2348" w:rsidTr="00397E10">
        <w:tc>
          <w:tcPr>
            <w:tcW w:w="1980" w:type="dxa"/>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目</w:t>
            </w:r>
          </w:p>
        </w:tc>
        <w:tc>
          <w:tcPr>
            <w:tcW w:w="2410" w:type="dxa"/>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容</w:t>
            </w:r>
          </w:p>
        </w:tc>
        <w:tc>
          <w:tcPr>
            <w:tcW w:w="5670" w:type="dxa"/>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特記事項</w:t>
            </w:r>
          </w:p>
        </w:tc>
      </w:tr>
      <w:tr w:rsidR="006D2348" w:rsidTr="00397E10">
        <w:tc>
          <w:tcPr>
            <w:tcW w:w="1980"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階　　数</w:t>
            </w:r>
          </w:p>
        </w:tc>
        <w:tc>
          <w:tcPr>
            <w:tcW w:w="2410" w:type="dxa"/>
          </w:tcPr>
          <w:p w:rsidR="006D2348" w:rsidRDefault="006D2348" w:rsidP="00397E10">
            <w:pPr>
              <w:widowControl/>
              <w:overflowPunct w:val="0"/>
              <w:topLinePunct/>
              <w:adjustRightInd w:val="0"/>
              <w:spacing w:line="300" w:lineRule="exact"/>
              <w:textAlignment w:val="baseline"/>
              <w:rPr>
                <w:rFonts w:hAnsi="ＭＳ 明朝"/>
                <w:color w:val="000000"/>
              </w:rPr>
            </w:pP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1980"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基礎形式</w:t>
            </w:r>
          </w:p>
        </w:tc>
        <w:tc>
          <w:tcPr>
            <w:tcW w:w="2410" w:type="dxa"/>
          </w:tcPr>
          <w:p w:rsidR="006D2348" w:rsidRDefault="006D2348" w:rsidP="00397E10">
            <w:pPr>
              <w:widowControl/>
              <w:overflowPunct w:val="0"/>
              <w:topLinePunct/>
              <w:adjustRightInd w:val="0"/>
              <w:spacing w:line="300" w:lineRule="exact"/>
              <w:textAlignment w:val="baseline"/>
              <w:rPr>
                <w:rFonts w:hAnsi="ＭＳ 明朝"/>
                <w:color w:val="000000"/>
              </w:rPr>
            </w:pP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1980"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構造形式</w:t>
            </w:r>
          </w:p>
        </w:tc>
        <w:tc>
          <w:tcPr>
            <w:tcW w:w="2410" w:type="dxa"/>
          </w:tcPr>
          <w:p w:rsidR="006D2348" w:rsidRDefault="006D2348" w:rsidP="00397E10">
            <w:pPr>
              <w:widowControl/>
              <w:overflowPunct w:val="0"/>
              <w:topLinePunct/>
              <w:adjustRightInd w:val="0"/>
              <w:spacing w:line="300" w:lineRule="exact"/>
              <w:textAlignment w:val="baseline"/>
              <w:rPr>
                <w:rFonts w:hAnsi="ＭＳ 明朝"/>
                <w:color w:val="000000"/>
              </w:rPr>
            </w:pP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1980"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最高高さ</w:t>
            </w:r>
          </w:p>
        </w:tc>
        <w:tc>
          <w:tcPr>
            <w:tcW w:w="2410" w:type="dxa"/>
          </w:tcPr>
          <w:p w:rsidR="006D2348" w:rsidRDefault="006D2348" w:rsidP="00397E10">
            <w:pPr>
              <w:widowControl/>
              <w:overflowPunct w:val="0"/>
              <w:topLinePunct/>
              <w:adjustRightInd w:val="0"/>
              <w:spacing w:line="300" w:lineRule="exact"/>
              <w:textAlignment w:val="baseline"/>
              <w:rPr>
                <w:rFonts w:hAnsi="ＭＳ 明朝"/>
                <w:color w:val="000000"/>
              </w:rPr>
            </w:pP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bl>
    <w:p w:rsidR="006D2348" w:rsidRDefault="006D2348" w:rsidP="006D2348">
      <w:pPr>
        <w:widowControl/>
        <w:overflowPunct w:val="0"/>
        <w:topLinePunct/>
        <w:adjustRightInd w:val="0"/>
        <w:spacing w:line="280" w:lineRule="atLeast"/>
        <w:textAlignment w:val="baseline"/>
        <w:rPr>
          <w:rFonts w:hAnsi="ＭＳ 明朝"/>
          <w:color w:val="000000"/>
        </w:rPr>
      </w:pPr>
    </w:p>
    <w:p w:rsidR="006D2348" w:rsidRPr="00396CCF" w:rsidRDefault="006D2348" w:rsidP="006D2348">
      <w:pPr>
        <w:widowControl/>
        <w:overflowPunct w:val="0"/>
        <w:topLinePunct/>
        <w:adjustRightInd w:val="0"/>
        <w:spacing w:line="280" w:lineRule="atLeast"/>
        <w:ind w:leftChars="50" w:left="420" w:hangingChars="150" w:hanging="315"/>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(2)　面積表</w:t>
      </w:r>
    </w:p>
    <w:tbl>
      <w:tblPr>
        <w:tblStyle w:val="af1"/>
        <w:tblW w:w="0" w:type="auto"/>
        <w:tblLook w:val="04A0" w:firstRow="1" w:lastRow="0" w:firstColumn="1" w:lastColumn="0" w:noHBand="0" w:noVBand="1"/>
      </w:tblPr>
      <w:tblGrid>
        <w:gridCol w:w="279"/>
        <w:gridCol w:w="1746"/>
        <w:gridCol w:w="2365"/>
        <w:gridCol w:w="5670"/>
      </w:tblGrid>
      <w:tr w:rsidR="006D2348" w:rsidTr="00397E10">
        <w:tc>
          <w:tcPr>
            <w:tcW w:w="2025" w:type="dxa"/>
            <w:gridSpan w:val="2"/>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目</w:t>
            </w:r>
          </w:p>
        </w:tc>
        <w:tc>
          <w:tcPr>
            <w:tcW w:w="2365" w:type="dxa"/>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容</w:t>
            </w:r>
          </w:p>
        </w:tc>
        <w:tc>
          <w:tcPr>
            <w:tcW w:w="5670" w:type="dxa"/>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特記事項</w:t>
            </w:r>
          </w:p>
        </w:tc>
      </w:tr>
      <w:tr w:rsidR="006D2348" w:rsidTr="00397E10">
        <w:tc>
          <w:tcPr>
            <w:tcW w:w="2025" w:type="dxa"/>
            <w:gridSpan w:val="2"/>
            <w:vAlign w:val="center"/>
          </w:tcPr>
          <w:p w:rsidR="006D2348" w:rsidRDefault="006D2348" w:rsidP="00397E10">
            <w:pPr>
              <w:widowControl/>
              <w:overflowPunct w:val="0"/>
              <w:topLinePunct/>
              <w:adjustRightInd w:val="0"/>
              <w:spacing w:line="300" w:lineRule="exact"/>
              <w:jc w:val="left"/>
              <w:textAlignment w:val="baseline"/>
              <w:rPr>
                <w:rFonts w:hAnsi="ＭＳ 明朝"/>
                <w:color w:val="000000"/>
              </w:rPr>
            </w:pPr>
            <w:r>
              <w:rPr>
                <w:rFonts w:hAnsi="ＭＳ 明朝" w:hint="eastAsia"/>
                <w:color w:val="000000"/>
              </w:rPr>
              <w:t>建築面積</w:t>
            </w:r>
          </w:p>
        </w:tc>
        <w:tc>
          <w:tcPr>
            <w:tcW w:w="2365"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2025" w:type="dxa"/>
            <w:gridSpan w:val="2"/>
            <w:tcBorders>
              <w:bottom w:val="nil"/>
            </w:tcBorders>
            <w:vAlign w:val="center"/>
          </w:tcPr>
          <w:p w:rsidR="006D2348" w:rsidRDefault="006D2348" w:rsidP="00397E10">
            <w:pPr>
              <w:widowControl/>
              <w:overflowPunct w:val="0"/>
              <w:topLinePunct/>
              <w:adjustRightInd w:val="0"/>
              <w:spacing w:line="300" w:lineRule="exact"/>
              <w:jc w:val="left"/>
              <w:textAlignment w:val="baseline"/>
              <w:rPr>
                <w:rFonts w:hAnsi="ＭＳ 明朝"/>
                <w:color w:val="000000"/>
              </w:rPr>
            </w:pPr>
            <w:r>
              <w:rPr>
                <w:rFonts w:hAnsi="ＭＳ 明朝" w:hint="eastAsia"/>
                <w:color w:val="000000"/>
              </w:rPr>
              <w:t>延床面積</w:t>
            </w:r>
          </w:p>
        </w:tc>
        <w:tc>
          <w:tcPr>
            <w:tcW w:w="2365"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279" w:type="dxa"/>
            <w:vMerge w:val="restart"/>
            <w:tcBorders>
              <w:top w:val="nil"/>
            </w:tcBorders>
            <w:vAlign w:val="center"/>
          </w:tcPr>
          <w:p w:rsidR="006D2348" w:rsidRDefault="006D2348" w:rsidP="00397E10">
            <w:pPr>
              <w:widowControl/>
              <w:overflowPunct w:val="0"/>
              <w:topLinePunct/>
              <w:adjustRightInd w:val="0"/>
              <w:spacing w:line="300" w:lineRule="exact"/>
              <w:jc w:val="center"/>
              <w:textAlignment w:val="baseline"/>
              <w:rPr>
                <w:rFonts w:hAnsi="ＭＳ 明朝"/>
                <w:color w:val="000000"/>
              </w:rPr>
            </w:pPr>
          </w:p>
        </w:tc>
        <w:tc>
          <w:tcPr>
            <w:tcW w:w="1746"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1階延床面積</w:t>
            </w:r>
          </w:p>
        </w:tc>
        <w:tc>
          <w:tcPr>
            <w:tcW w:w="2365"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279" w:type="dxa"/>
            <w:vMerge/>
            <w:tcBorders>
              <w:top w:val="nil"/>
            </w:tcBorders>
          </w:tcPr>
          <w:p w:rsidR="006D2348" w:rsidRDefault="006D2348" w:rsidP="00397E10">
            <w:pPr>
              <w:widowControl/>
              <w:overflowPunct w:val="0"/>
              <w:topLinePunct/>
              <w:adjustRightInd w:val="0"/>
              <w:spacing w:line="300" w:lineRule="exact"/>
              <w:jc w:val="center"/>
              <w:textAlignment w:val="baseline"/>
              <w:rPr>
                <w:rFonts w:hAnsi="ＭＳ 明朝"/>
                <w:color w:val="000000"/>
              </w:rPr>
            </w:pPr>
          </w:p>
        </w:tc>
        <w:tc>
          <w:tcPr>
            <w:tcW w:w="1746"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2階延床面積</w:t>
            </w:r>
          </w:p>
        </w:tc>
        <w:tc>
          <w:tcPr>
            <w:tcW w:w="2365"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279" w:type="dxa"/>
            <w:vMerge/>
            <w:tcBorders>
              <w:top w:val="nil"/>
            </w:tcBorders>
          </w:tcPr>
          <w:p w:rsidR="006D2348" w:rsidRDefault="006D2348" w:rsidP="00397E10">
            <w:pPr>
              <w:widowControl/>
              <w:overflowPunct w:val="0"/>
              <w:topLinePunct/>
              <w:adjustRightInd w:val="0"/>
              <w:spacing w:line="300" w:lineRule="exact"/>
              <w:jc w:val="center"/>
              <w:textAlignment w:val="baseline"/>
              <w:rPr>
                <w:rFonts w:hAnsi="ＭＳ 明朝"/>
                <w:color w:val="000000"/>
              </w:rPr>
            </w:pPr>
          </w:p>
        </w:tc>
        <w:tc>
          <w:tcPr>
            <w:tcW w:w="1746"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p>
        </w:tc>
        <w:tc>
          <w:tcPr>
            <w:tcW w:w="2365"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279" w:type="dxa"/>
            <w:vMerge/>
            <w:tcBorders>
              <w:top w:val="nil"/>
            </w:tcBorders>
          </w:tcPr>
          <w:p w:rsidR="006D2348" w:rsidRDefault="006D2348" w:rsidP="00397E10">
            <w:pPr>
              <w:widowControl/>
              <w:overflowPunct w:val="0"/>
              <w:topLinePunct/>
              <w:adjustRightInd w:val="0"/>
              <w:spacing w:line="300" w:lineRule="exact"/>
              <w:jc w:val="center"/>
              <w:textAlignment w:val="baseline"/>
              <w:rPr>
                <w:rFonts w:hAnsi="ＭＳ 明朝"/>
                <w:color w:val="000000"/>
              </w:rPr>
            </w:pPr>
          </w:p>
        </w:tc>
        <w:tc>
          <w:tcPr>
            <w:tcW w:w="1746" w:type="dxa"/>
          </w:tcPr>
          <w:p w:rsidR="006D2348" w:rsidRDefault="006D2348" w:rsidP="00397E10">
            <w:pPr>
              <w:widowControl/>
              <w:overflowPunct w:val="0"/>
              <w:topLinePunct/>
              <w:adjustRightInd w:val="0"/>
              <w:spacing w:line="300" w:lineRule="exact"/>
              <w:jc w:val="center"/>
              <w:textAlignment w:val="baseline"/>
              <w:rPr>
                <w:rFonts w:hAnsi="ＭＳ 明朝"/>
                <w:color w:val="000000"/>
              </w:rPr>
            </w:pPr>
          </w:p>
        </w:tc>
        <w:tc>
          <w:tcPr>
            <w:tcW w:w="2365"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bl>
    <w:p w:rsidR="006D2348" w:rsidRDefault="006D2348" w:rsidP="006D2348">
      <w:pPr>
        <w:widowControl/>
        <w:overflowPunct w:val="0"/>
        <w:topLinePunct/>
        <w:adjustRightInd w:val="0"/>
        <w:spacing w:line="280" w:lineRule="atLeast"/>
        <w:textAlignment w:val="baseline"/>
        <w:rPr>
          <w:rFonts w:hAnsi="ＭＳ 明朝"/>
          <w:color w:val="000000"/>
        </w:rPr>
      </w:pPr>
    </w:p>
    <w:p w:rsidR="006D2348" w:rsidRDefault="006D2348" w:rsidP="006D2348">
      <w:pPr>
        <w:widowControl/>
        <w:overflowPunct w:val="0"/>
        <w:topLinePunct/>
        <w:adjustRightInd w:val="0"/>
        <w:spacing w:line="280" w:lineRule="atLeast"/>
        <w:textAlignment w:val="baseline"/>
        <w:rPr>
          <w:rFonts w:hAnsi="ＭＳ 明朝"/>
          <w:color w:val="000000"/>
        </w:rPr>
      </w:pPr>
    </w:p>
    <w:p w:rsidR="006D2348" w:rsidRPr="00B52BB4" w:rsidRDefault="006D2348" w:rsidP="006D2348">
      <w:pPr>
        <w:widowControl/>
        <w:overflowPunct w:val="0"/>
        <w:topLinePunct/>
        <w:adjustRightInd w:val="0"/>
        <w:spacing w:line="280" w:lineRule="atLeast"/>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４</w:t>
      </w:r>
      <w:r w:rsidRPr="00B52BB4">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施設全体</w:t>
      </w:r>
    </w:p>
    <w:p w:rsidR="006D2348" w:rsidRPr="00396CCF" w:rsidRDefault="006D2348" w:rsidP="006D2348">
      <w:pPr>
        <w:widowControl/>
        <w:overflowPunct w:val="0"/>
        <w:topLinePunct/>
        <w:adjustRightInd w:val="0"/>
        <w:spacing w:line="280" w:lineRule="atLeast"/>
        <w:ind w:leftChars="50" w:left="420" w:hangingChars="150" w:hanging="315"/>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(1)　施設別面積表</w:t>
      </w:r>
    </w:p>
    <w:tbl>
      <w:tblPr>
        <w:tblStyle w:val="af1"/>
        <w:tblW w:w="0" w:type="auto"/>
        <w:tblLook w:val="04A0" w:firstRow="1" w:lastRow="0" w:firstColumn="1" w:lastColumn="0" w:noHBand="0" w:noVBand="1"/>
      </w:tblPr>
      <w:tblGrid>
        <w:gridCol w:w="2706"/>
        <w:gridCol w:w="1894"/>
        <w:gridCol w:w="5670"/>
      </w:tblGrid>
      <w:tr w:rsidR="006D2348" w:rsidTr="00397E10">
        <w:tc>
          <w:tcPr>
            <w:tcW w:w="2706" w:type="dxa"/>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目</w:t>
            </w:r>
          </w:p>
        </w:tc>
        <w:tc>
          <w:tcPr>
            <w:tcW w:w="1894" w:type="dxa"/>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延床面積</w:t>
            </w:r>
          </w:p>
        </w:tc>
        <w:tc>
          <w:tcPr>
            <w:tcW w:w="5670" w:type="dxa"/>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特記事項</w:t>
            </w:r>
          </w:p>
        </w:tc>
      </w:tr>
      <w:tr w:rsidR="006D2348" w:rsidTr="00397E10">
        <w:tc>
          <w:tcPr>
            <w:tcW w:w="2706" w:type="dxa"/>
            <w:vAlign w:val="center"/>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福祉・保健・公民館施設</w:t>
            </w:r>
          </w:p>
        </w:tc>
        <w:tc>
          <w:tcPr>
            <w:tcW w:w="1894"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2706" w:type="dxa"/>
            <w:vAlign w:val="center"/>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文化関連施設</w:t>
            </w:r>
          </w:p>
        </w:tc>
        <w:tc>
          <w:tcPr>
            <w:tcW w:w="1894"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2706" w:type="dxa"/>
            <w:vAlign w:val="center"/>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附帯施設</w:t>
            </w:r>
          </w:p>
        </w:tc>
        <w:tc>
          <w:tcPr>
            <w:tcW w:w="1894"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2706" w:type="dxa"/>
            <w:vAlign w:val="center"/>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合計</w:t>
            </w:r>
          </w:p>
        </w:tc>
        <w:tc>
          <w:tcPr>
            <w:tcW w:w="1894"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bl>
    <w:p w:rsidR="006D2348" w:rsidRDefault="006D2348" w:rsidP="006D2348">
      <w:pPr>
        <w:widowControl/>
        <w:overflowPunct w:val="0"/>
        <w:topLinePunct/>
        <w:adjustRightInd w:val="0"/>
        <w:spacing w:line="280" w:lineRule="atLeast"/>
        <w:textAlignment w:val="baseline"/>
        <w:rPr>
          <w:rFonts w:hAnsi="ＭＳ 明朝"/>
          <w:color w:val="000000"/>
        </w:rPr>
      </w:pPr>
    </w:p>
    <w:p w:rsidR="006D2348" w:rsidRPr="00396CCF" w:rsidRDefault="006D2348" w:rsidP="006D2348">
      <w:pPr>
        <w:widowControl/>
        <w:overflowPunct w:val="0"/>
        <w:topLinePunct/>
        <w:adjustRightInd w:val="0"/>
        <w:spacing w:line="280" w:lineRule="atLeast"/>
        <w:ind w:leftChars="50" w:left="420" w:hangingChars="150" w:hanging="315"/>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(2)　建ぺい率・容積率</w:t>
      </w:r>
    </w:p>
    <w:tbl>
      <w:tblPr>
        <w:tblStyle w:val="af1"/>
        <w:tblW w:w="0" w:type="auto"/>
        <w:tblLook w:val="04A0" w:firstRow="1" w:lastRow="0" w:firstColumn="1" w:lastColumn="0" w:noHBand="0" w:noVBand="1"/>
      </w:tblPr>
      <w:tblGrid>
        <w:gridCol w:w="1980"/>
        <w:gridCol w:w="2410"/>
        <w:gridCol w:w="5670"/>
      </w:tblGrid>
      <w:tr w:rsidR="006D2348" w:rsidTr="00397E10">
        <w:tc>
          <w:tcPr>
            <w:tcW w:w="1980" w:type="dxa"/>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目</w:t>
            </w:r>
          </w:p>
        </w:tc>
        <w:tc>
          <w:tcPr>
            <w:tcW w:w="2410" w:type="dxa"/>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容</w:t>
            </w:r>
          </w:p>
        </w:tc>
        <w:tc>
          <w:tcPr>
            <w:tcW w:w="5670" w:type="dxa"/>
            <w:shd w:val="clear" w:color="auto" w:fill="D9D9D9" w:themeFill="background1" w:themeFillShade="D9"/>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特記事項</w:t>
            </w:r>
          </w:p>
        </w:tc>
      </w:tr>
      <w:tr w:rsidR="006D2348" w:rsidTr="00397E10">
        <w:tc>
          <w:tcPr>
            <w:tcW w:w="1980" w:type="dxa"/>
            <w:vAlign w:val="center"/>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建ぺい率</w:t>
            </w:r>
          </w:p>
        </w:tc>
        <w:tc>
          <w:tcPr>
            <w:tcW w:w="2410"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397E10">
        <w:tc>
          <w:tcPr>
            <w:tcW w:w="1980" w:type="dxa"/>
            <w:vAlign w:val="center"/>
          </w:tcPr>
          <w:p w:rsidR="006D2348" w:rsidRDefault="006D2348" w:rsidP="00397E10">
            <w:pPr>
              <w:widowControl/>
              <w:overflowPunct w:val="0"/>
              <w:topLinePunct/>
              <w:adjustRightInd w:val="0"/>
              <w:spacing w:line="300" w:lineRule="exact"/>
              <w:jc w:val="center"/>
              <w:textAlignment w:val="baseline"/>
              <w:rPr>
                <w:rFonts w:hAnsi="ＭＳ 明朝"/>
                <w:color w:val="000000"/>
              </w:rPr>
            </w:pPr>
            <w:r>
              <w:rPr>
                <w:rFonts w:hAnsi="ＭＳ 明朝" w:hint="eastAsia"/>
                <w:color w:val="000000"/>
              </w:rPr>
              <w:t>容積率</w:t>
            </w:r>
          </w:p>
        </w:tc>
        <w:tc>
          <w:tcPr>
            <w:tcW w:w="2410" w:type="dxa"/>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w:t>
            </w:r>
          </w:p>
        </w:tc>
        <w:tc>
          <w:tcPr>
            <w:tcW w:w="5670" w:type="dxa"/>
          </w:tcPr>
          <w:p w:rsidR="006D2348" w:rsidRDefault="006D2348" w:rsidP="00397E10">
            <w:pPr>
              <w:widowControl/>
              <w:overflowPunct w:val="0"/>
              <w:topLinePunct/>
              <w:adjustRightInd w:val="0"/>
              <w:spacing w:line="300" w:lineRule="exact"/>
              <w:textAlignment w:val="baseline"/>
              <w:rPr>
                <w:rFonts w:hAnsi="ＭＳ 明朝"/>
                <w:color w:val="000000"/>
              </w:rPr>
            </w:pPr>
          </w:p>
        </w:tc>
      </w:tr>
    </w:tbl>
    <w:p w:rsidR="006D2348" w:rsidRDefault="006D2348" w:rsidP="006D2348">
      <w:pPr>
        <w:widowControl/>
        <w:overflowPunct w:val="0"/>
        <w:topLinePunct/>
        <w:adjustRightInd w:val="0"/>
        <w:spacing w:line="280" w:lineRule="atLeast"/>
        <w:textAlignment w:val="baseline"/>
        <w:rPr>
          <w:rFonts w:hAnsi="ＭＳ 明朝"/>
          <w:color w:val="000000"/>
        </w:rPr>
      </w:pPr>
      <w:r>
        <w:rPr>
          <w:rFonts w:hAnsi="ＭＳ 明朝" w:hint="eastAsia"/>
          <w:color w:val="000000"/>
        </w:rPr>
        <w:t>※建ぺい率・容積率の算定に用いる事業用地の面積は●●㎡としてください。</w:t>
      </w:r>
    </w:p>
    <w:p w:rsidR="006D2348" w:rsidRDefault="006D2348" w:rsidP="006D2348">
      <w:pPr>
        <w:widowControl/>
        <w:overflowPunct w:val="0"/>
        <w:topLinePunct/>
        <w:adjustRightInd w:val="0"/>
        <w:spacing w:line="280" w:lineRule="atLeast"/>
        <w:textAlignment w:val="baseline"/>
        <w:rPr>
          <w:rFonts w:hAnsi="ＭＳ 明朝"/>
          <w:color w:val="000000"/>
        </w:rPr>
      </w:pPr>
    </w:p>
    <w:p w:rsidR="006D2348" w:rsidRPr="00424999" w:rsidRDefault="006D2348" w:rsidP="006D2348">
      <w:pPr>
        <w:widowControl/>
        <w:overflowPunct w:val="0"/>
        <w:topLinePunct/>
        <w:adjustRightInd w:val="0"/>
        <w:spacing w:line="280" w:lineRule="atLeast"/>
        <w:textAlignment w:val="baseline"/>
        <w:rPr>
          <w:rFonts w:hAnsi="ＭＳ 明朝"/>
          <w:color w:val="000000"/>
        </w:rPr>
      </w:pPr>
    </w:p>
    <w:p w:rsidR="006D2348" w:rsidRDefault="006D2348" w:rsidP="006D2348">
      <w:pPr>
        <w:widowControl/>
        <w:overflowPunct w:val="0"/>
        <w:topLinePunct/>
        <w:adjustRightInd w:val="0"/>
        <w:spacing w:line="280" w:lineRule="atLeast"/>
        <w:textAlignment w:val="baseline"/>
        <w:rPr>
          <w:rFonts w:hAnsi="ＭＳ 明朝"/>
          <w:color w:val="000000"/>
        </w:rPr>
      </w:pPr>
    </w:p>
    <w:p w:rsidR="006D2348" w:rsidRDefault="006D2348" w:rsidP="006D2348">
      <w:pPr>
        <w:widowControl/>
        <w:overflowPunct w:val="0"/>
        <w:topLinePunct/>
        <w:adjustRightInd w:val="0"/>
        <w:spacing w:line="280" w:lineRule="atLeast"/>
        <w:textAlignment w:val="baseline"/>
        <w:rPr>
          <w:rFonts w:hAnsi="ＭＳ 明朝"/>
          <w:color w:val="000000"/>
        </w:rPr>
      </w:pPr>
    </w:p>
    <w:p w:rsidR="006D2348" w:rsidRDefault="006D2348" w:rsidP="006D2348">
      <w:pPr>
        <w:widowControl/>
        <w:overflowPunct w:val="0"/>
        <w:topLinePunct/>
        <w:adjustRightInd w:val="0"/>
        <w:spacing w:line="280" w:lineRule="atLeast"/>
        <w:textAlignment w:val="baseline"/>
        <w:rPr>
          <w:rFonts w:hAnsi="ＭＳ 明朝"/>
          <w:color w:val="000000"/>
        </w:rPr>
      </w:pPr>
    </w:p>
    <w:p w:rsidR="006D2348" w:rsidRDefault="006D2348" w:rsidP="006D2348">
      <w:pPr>
        <w:widowControl/>
        <w:overflowPunct w:val="0"/>
        <w:topLinePunct/>
        <w:adjustRightInd w:val="0"/>
        <w:spacing w:line="280" w:lineRule="atLeast"/>
        <w:textAlignment w:val="baseline"/>
        <w:rPr>
          <w:rFonts w:hAnsi="ＭＳ 明朝"/>
          <w:color w:val="000000"/>
        </w:rPr>
        <w:sectPr w:rsidR="006D2348" w:rsidSect="00397E10">
          <w:type w:val="continuous"/>
          <w:pgSz w:w="23814" w:h="16839" w:orient="landscape" w:code="8"/>
          <w:pgMar w:top="1340" w:right="1380" w:bottom="1340" w:left="980" w:header="567" w:footer="170" w:gutter="0"/>
          <w:cols w:num="2" w:space="425"/>
          <w:docGrid w:type="lines" w:linePitch="350" w:charSpace="532"/>
        </w:sectPr>
      </w:pPr>
    </w:p>
    <w:p w:rsidR="006D2348" w:rsidRDefault="006D2348" w:rsidP="006D2348">
      <w:pPr>
        <w:rPr>
          <w:szCs w:val="21"/>
        </w:rPr>
      </w:pPr>
    </w:p>
    <w:p w:rsidR="006D2348" w:rsidRDefault="006D2348" w:rsidP="006D2348">
      <w:pPr>
        <w:widowControl/>
        <w:overflowPunct w:val="0"/>
        <w:topLinePunct/>
        <w:adjustRightInd w:val="0"/>
        <w:spacing w:line="280" w:lineRule="atLeast"/>
        <w:textAlignment w:val="baseline"/>
        <w:rPr>
          <w:rFonts w:hAnsi="ＭＳ 明朝"/>
          <w:color w:val="000000"/>
        </w:rPr>
      </w:pPr>
      <w:r>
        <w:rPr>
          <w:szCs w:val="21"/>
        </w:rPr>
        <w:br w:type="page"/>
      </w:r>
      <w:r w:rsidRPr="0028759F">
        <w:rPr>
          <w:rFonts w:hAnsi="ＭＳ 明朝" w:hint="eastAsia"/>
          <w:color w:val="000000"/>
        </w:rPr>
        <w:lastRenderedPageBreak/>
        <w:t>（様式</w:t>
      </w:r>
      <w:r>
        <w:rPr>
          <w:rFonts w:hAnsi="ＭＳ 明朝" w:hint="eastAsia"/>
          <w:color w:val="000000"/>
        </w:rPr>
        <w:t>6</w:t>
      </w:r>
      <w:r>
        <w:rPr>
          <w:rFonts w:hAnsi="ＭＳ 明朝"/>
          <w:color w:val="000000"/>
        </w:rPr>
        <w:t>2</w:t>
      </w:r>
      <w:r>
        <w:rPr>
          <w:rFonts w:hAnsi="ＭＳ 明朝" w:hint="eastAsia"/>
          <w:color w:val="000000"/>
        </w:rPr>
        <w:t>-2</w:t>
      </w:r>
      <w:r w:rsidRPr="0028759F">
        <w:rPr>
          <w:rFonts w:hAnsi="ＭＳ 明朝" w:hint="eastAsia"/>
          <w:color w:val="000000"/>
        </w:rPr>
        <w:t>）</w:t>
      </w:r>
    </w:p>
    <w:tbl>
      <w:tblPr>
        <w:tblStyle w:val="af1"/>
        <w:tblW w:w="0" w:type="auto"/>
        <w:tblLook w:val="04A0" w:firstRow="1" w:lastRow="0" w:firstColumn="1" w:lastColumn="0" w:noHBand="0" w:noVBand="1"/>
      </w:tblPr>
      <w:tblGrid>
        <w:gridCol w:w="21444"/>
      </w:tblGrid>
      <w:tr w:rsidR="006D2348" w:rsidRPr="00B52BB4" w:rsidTr="00397E10">
        <w:tc>
          <w:tcPr>
            <w:tcW w:w="21444" w:type="dxa"/>
            <w:shd w:val="clear" w:color="auto" w:fill="D9D9D9" w:themeFill="background1" w:themeFillShade="D9"/>
          </w:tcPr>
          <w:p w:rsidR="006D2348" w:rsidRPr="00B52BB4" w:rsidRDefault="006D2348" w:rsidP="00397E10">
            <w:pPr>
              <w:widowControl/>
              <w:overflowPunct w:val="0"/>
              <w:topLinePunct/>
              <w:adjustRightInd w:val="0"/>
              <w:spacing w:line="280" w:lineRule="atLeast"/>
              <w:jc w:val="center"/>
              <w:textAlignment w:val="baseline"/>
              <w:rPr>
                <w:rFonts w:ascii="ＭＳ ゴシック" w:eastAsia="ＭＳ ゴシック" w:hAnsi="ＭＳ ゴシック"/>
                <w:color w:val="000000"/>
              </w:rPr>
            </w:pPr>
            <w:r w:rsidRPr="00B52BB4">
              <w:rPr>
                <w:rFonts w:ascii="ＭＳ ゴシック" w:eastAsia="ＭＳ ゴシック" w:hAnsi="ＭＳ ゴシック" w:hint="eastAsia"/>
                <w:color w:val="000000"/>
              </w:rPr>
              <w:t>施設概要</w:t>
            </w:r>
          </w:p>
        </w:tc>
      </w:tr>
    </w:tbl>
    <w:p w:rsidR="006D2348" w:rsidRDefault="006D2348" w:rsidP="006D2348">
      <w:pPr>
        <w:widowControl/>
        <w:overflowPunct w:val="0"/>
        <w:topLinePunct/>
        <w:adjustRightInd w:val="0"/>
        <w:spacing w:line="280" w:lineRule="atLeast"/>
        <w:textAlignment w:val="baseline"/>
        <w:rPr>
          <w:rFonts w:hAnsi="ＭＳ 明朝"/>
          <w:color w:val="000000"/>
        </w:rPr>
      </w:pPr>
    </w:p>
    <w:p w:rsidR="006D2348" w:rsidRDefault="006D2348" w:rsidP="006D2348">
      <w:pPr>
        <w:widowControl/>
        <w:overflowPunct w:val="0"/>
        <w:topLinePunct/>
        <w:adjustRightInd w:val="0"/>
        <w:spacing w:line="280" w:lineRule="atLeast"/>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４　外構</w:t>
      </w:r>
    </w:p>
    <w:tbl>
      <w:tblPr>
        <w:tblStyle w:val="af1"/>
        <w:tblW w:w="0" w:type="auto"/>
        <w:tblLook w:val="04A0" w:firstRow="1" w:lastRow="0" w:firstColumn="1" w:lastColumn="0" w:noHBand="0" w:noVBand="1"/>
        <w:tblPrChange w:id="11" w:author="長大" w:date="2015-04-08T10:49:00Z">
          <w:tblPr>
            <w:tblStyle w:val="af1"/>
            <w:tblW w:w="0" w:type="auto"/>
            <w:tblLook w:val="04A0" w:firstRow="1" w:lastRow="0" w:firstColumn="1" w:lastColumn="0" w:noHBand="0" w:noVBand="1"/>
          </w:tblPr>
        </w:tblPrChange>
      </w:tblPr>
      <w:tblGrid>
        <w:gridCol w:w="279"/>
        <w:gridCol w:w="3596"/>
        <w:gridCol w:w="4071"/>
        <w:gridCol w:w="5670"/>
        <w:tblGridChange w:id="12">
          <w:tblGrid>
            <w:gridCol w:w="279"/>
            <w:gridCol w:w="1866"/>
            <w:gridCol w:w="1330"/>
            <w:gridCol w:w="2741"/>
            <w:gridCol w:w="1330"/>
            <w:gridCol w:w="4340"/>
            <w:gridCol w:w="1330"/>
          </w:tblGrid>
        </w:tblGridChange>
      </w:tblGrid>
      <w:tr w:rsidR="006D2348" w:rsidTr="00B45667">
        <w:trPr>
          <w:trPrChange w:id="13" w:author="長大" w:date="2015-04-08T10:49:00Z">
            <w:trPr>
              <w:gridAfter w:val="0"/>
            </w:trPr>
          </w:trPrChange>
        </w:trPr>
        <w:tc>
          <w:tcPr>
            <w:tcW w:w="3875" w:type="dxa"/>
            <w:gridSpan w:val="2"/>
            <w:shd w:val="clear" w:color="auto" w:fill="D9D9D9" w:themeFill="background1" w:themeFillShade="D9"/>
            <w:tcPrChange w:id="14" w:author="長大" w:date="2015-04-08T10:49:00Z">
              <w:tcPr>
                <w:tcW w:w="2145" w:type="dxa"/>
                <w:gridSpan w:val="2"/>
                <w:shd w:val="clear" w:color="auto" w:fill="D9D9D9" w:themeFill="background1" w:themeFillShade="D9"/>
              </w:tcPr>
            </w:tcPrChange>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目</w:t>
            </w:r>
          </w:p>
        </w:tc>
        <w:tc>
          <w:tcPr>
            <w:tcW w:w="4071" w:type="dxa"/>
            <w:shd w:val="clear" w:color="auto" w:fill="D9D9D9" w:themeFill="background1" w:themeFillShade="D9"/>
            <w:tcPrChange w:id="15" w:author="長大" w:date="2015-04-08T10:49:00Z">
              <w:tcPr>
                <w:tcW w:w="4071" w:type="dxa"/>
                <w:gridSpan w:val="2"/>
                <w:shd w:val="clear" w:color="auto" w:fill="D9D9D9" w:themeFill="background1" w:themeFillShade="D9"/>
              </w:tcPr>
            </w:tcPrChange>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sidRPr="00396CCF">
              <w:rPr>
                <w:rFonts w:ascii="ＭＳ ゴシック" w:eastAsia="ＭＳ ゴシック" w:hAnsi="ＭＳ ゴシック" w:hint="eastAsia"/>
                <w:color w:val="000000"/>
              </w:rPr>
              <w:t>内</w:t>
            </w:r>
            <w:r>
              <w:rPr>
                <w:rFonts w:ascii="ＭＳ ゴシック" w:eastAsia="ＭＳ ゴシック" w:hAnsi="ＭＳ ゴシック" w:hint="eastAsia"/>
                <w:color w:val="000000"/>
              </w:rPr>
              <w:t xml:space="preserve">　</w:t>
            </w:r>
            <w:r w:rsidRPr="00396CCF">
              <w:rPr>
                <w:rFonts w:ascii="ＭＳ ゴシック" w:eastAsia="ＭＳ ゴシック" w:hAnsi="ＭＳ ゴシック" w:hint="eastAsia"/>
                <w:color w:val="000000"/>
              </w:rPr>
              <w:t>容</w:t>
            </w:r>
          </w:p>
        </w:tc>
        <w:tc>
          <w:tcPr>
            <w:tcW w:w="5670" w:type="dxa"/>
            <w:shd w:val="clear" w:color="auto" w:fill="D9D9D9" w:themeFill="background1" w:themeFillShade="D9"/>
            <w:tcPrChange w:id="16" w:author="長大" w:date="2015-04-08T10:49:00Z">
              <w:tcPr>
                <w:tcW w:w="5670" w:type="dxa"/>
                <w:gridSpan w:val="2"/>
                <w:shd w:val="clear" w:color="auto" w:fill="D9D9D9" w:themeFill="background1" w:themeFillShade="D9"/>
              </w:tcPr>
            </w:tcPrChange>
          </w:tcPr>
          <w:p w:rsidR="006D2348" w:rsidRPr="00396CCF"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特記事項</w:t>
            </w:r>
          </w:p>
        </w:tc>
      </w:tr>
      <w:tr w:rsidR="006D2348" w:rsidTr="00B45667">
        <w:trPr>
          <w:trPrChange w:id="17" w:author="長大" w:date="2015-04-08T10:49:00Z">
            <w:trPr>
              <w:gridAfter w:val="0"/>
            </w:trPr>
          </w:trPrChange>
        </w:trPr>
        <w:tc>
          <w:tcPr>
            <w:tcW w:w="3875" w:type="dxa"/>
            <w:gridSpan w:val="2"/>
            <w:tcBorders>
              <w:bottom w:val="nil"/>
            </w:tcBorders>
            <w:vAlign w:val="center"/>
            <w:tcPrChange w:id="18" w:author="長大" w:date="2015-04-08T10:49:00Z">
              <w:tcPr>
                <w:tcW w:w="2145" w:type="dxa"/>
                <w:gridSpan w:val="2"/>
                <w:tcBorders>
                  <w:bottom w:val="nil"/>
                </w:tcBorders>
                <w:vAlign w:val="center"/>
              </w:tcPr>
            </w:tcPrChange>
          </w:tcPr>
          <w:p w:rsidR="006D2348" w:rsidRDefault="006D2348" w:rsidP="00397E10">
            <w:pPr>
              <w:widowControl/>
              <w:overflowPunct w:val="0"/>
              <w:topLinePunct/>
              <w:adjustRightInd w:val="0"/>
              <w:spacing w:line="300" w:lineRule="exact"/>
              <w:jc w:val="left"/>
              <w:textAlignment w:val="baseline"/>
              <w:rPr>
                <w:rFonts w:hAnsi="ＭＳ 明朝"/>
                <w:color w:val="000000"/>
              </w:rPr>
            </w:pPr>
            <w:r>
              <w:rPr>
                <w:rFonts w:hAnsi="ＭＳ 明朝" w:hint="eastAsia"/>
                <w:color w:val="000000"/>
              </w:rPr>
              <w:t>駐車場</w:t>
            </w:r>
          </w:p>
        </w:tc>
        <w:tc>
          <w:tcPr>
            <w:tcW w:w="4071" w:type="dxa"/>
            <w:tcPrChange w:id="19" w:author="長大" w:date="2015-04-08T10:49:00Z">
              <w:tcPr>
                <w:tcW w:w="4071" w:type="dxa"/>
                <w:gridSpan w:val="2"/>
              </w:tcPr>
            </w:tcPrChange>
          </w:tcPr>
          <w:p w:rsidR="006D2348" w:rsidRDefault="006D2348" w:rsidP="00397E10">
            <w:pPr>
              <w:widowControl/>
              <w:overflowPunct w:val="0"/>
              <w:topLinePunct/>
              <w:adjustRightInd w:val="0"/>
              <w:spacing w:line="300" w:lineRule="exact"/>
              <w:jc w:val="right"/>
              <w:textAlignment w:val="baseline"/>
              <w:rPr>
                <w:ins w:id="20" w:author="長大" w:date="2015-04-08T10:50:00Z"/>
                <w:rFonts w:hAnsi="ＭＳ 明朝"/>
                <w:color w:val="000000"/>
              </w:rPr>
            </w:pPr>
            <w:r>
              <w:rPr>
                <w:rFonts w:hAnsi="ＭＳ 明朝" w:hint="eastAsia"/>
                <w:color w:val="000000"/>
              </w:rPr>
              <w:t>台</w:t>
            </w:r>
          </w:p>
          <w:p w:rsidR="00B45667" w:rsidRDefault="00B45667" w:rsidP="00397E10">
            <w:pPr>
              <w:widowControl/>
              <w:overflowPunct w:val="0"/>
              <w:topLinePunct/>
              <w:adjustRightInd w:val="0"/>
              <w:spacing w:line="300" w:lineRule="exact"/>
              <w:jc w:val="right"/>
              <w:textAlignment w:val="baseline"/>
              <w:rPr>
                <w:rFonts w:hAnsi="ＭＳ 明朝"/>
                <w:color w:val="000000"/>
              </w:rPr>
            </w:pPr>
            <w:ins w:id="21" w:author="長大" w:date="2015-04-08T10:50:00Z">
              <w:r>
                <w:rPr>
                  <w:rFonts w:hAnsi="ＭＳ 明朝" w:hint="eastAsia"/>
                  <w:color w:val="000000"/>
                </w:rPr>
                <w:t>うち車いす使用者利用駐車台数　　台</w:t>
              </w:r>
            </w:ins>
          </w:p>
        </w:tc>
        <w:tc>
          <w:tcPr>
            <w:tcW w:w="5670" w:type="dxa"/>
            <w:tcPrChange w:id="22" w:author="長大" w:date="2015-04-08T10:49:00Z">
              <w:tcPr>
                <w:tcW w:w="5670" w:type="dxa"/>
                <w:gridSpan w:val="2"/>
              </w:tcPr>
            </w:tcPrChange>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B45667">
        <w:trPr>
          <w:trPrChange w:id="23" w:author="長大" w:date="2015-04-08T10:49:00Z">
            <w:trPr>
              <w:gridAfter w:val="0"/>
            </w:trPr>
          </w:trPrChange>
        </w:trPr>
        <w:tc>
          <w:tcPr>
            <w:tcW w:w="279" w:type="dxa"/>
            <w:vMerge w:val="restart"/>
            <w:tcBorders>
              <w:top w:val="nil"/>
            </w:tcBorders>
            <w:vAlign w:val="center"/>
            <w:tcPrChange w:id="24" w:author="長大" w:date="2015-04-08T10:49:00Z">
              <w:tcPr>
                <w:tcW w:w="279" w:type="dxa"/>
                <w:vMerge w:val="restart"/>
                <w:tcBorders>
                  <w:top w:val="nil"/>
                </w:tcBorders>
                <w:vAlign w:val="center"/>
              </w:tcPr>
            </w:tcPrChange>
          </w:tcPr>
          <w:p w:rsidR="006D2348" w:rsidRDefault="006D2348" w:rsidP="00397E10">
            <w:pPr>
              <w:widowControl/>
              <w:overflowPunct w:val="0"/>
              <w:topLinePunct/>
              <w:adjustRightInd w:val="0"/>
              <w:spacing w:line="300" w:lineRule="exact"/>
              <w:jc w:val="left"/>
              <w:textAlignment w:val="baseline"/>
              <w:rPr>
                <w:rFonts w:hAnsi="ＭＳ 明朝"/>
                <w:color w:val="000000"/>
              </w:rPr>
            </w:pPr>
          </w:p>
        </w:tc>
        <w:tc>
          <w:tcPr>
            <w:tcW w:w="3596" w:type="dxa"/>
            <w:vAlign w:val="center"/>
            <w:tcPrChange w:id="25" w:author="長大" w:date="2015-04-08T10:49:00Z">
              <w:tcPr>
                <w:tcW w:w="1866" w:type="dxa"/>
                <w:vAlign w:val="center"/>
              </w:tcPr>
            </w:tcPrChange>
          </w:tcPr>
          <w:p w:rsidR="006D2348" w:rsidRDefault="00B45667" w:rsidP="00397E10">
            <w:pPr>
              <w:widowControl/>
              <w:overflowPunct w:val="0"/>
              <w:topLinePunct/>
              <w:adjustRightInd w:val="0"/>
              <w:spacing w:line="300" w:lineRule="exact"/>
              <w:jc w:val="left"/>
              <w:textAlignment w:val="baseline"/>
              <w:rPr>
                <w:rFonts w:hAnsi="ＭＳ 明朝"/>
                <w:color w:val="000000"/>
              </w:rPr>
            </w:pPr>
            <w:ins w:id="26" w:author="長大" w:date="2015-04-08T10:48:00Z">
              <w:r>
                <w:rPr>
                  <w:rFonts w:hAnsi="ＭＳ 明朝" w:hint="eastAsia"/>
                  <w:color w:val="000000"/>
                </w:rPr>
                <w:t>事業地</w:t>
              </w:r>
            </w:ins>
            <w:del w:id="27" w:author="長大" w:date="2015-04-08T10:45:00Z">
              <w:r w:rsidR="006D2348" w:rsidDel="00B45667">
                <w:rPr>
                  <w:rFonts w:hAnsi="ＭＳ 明朝" w:hint="eastAsia"/>
                  <w:color w:val="000000"/>
                </w:rPr>
                <w:delText>総合体育館用</w:delText>
              </w:r>
            </w:del>
            <w:ins w:id="28" w:author="長大" w:date="2015-04-08T10:47:00Z">
              <w:r>
                <w:rPr>
                  <w:rFonts w:hAnsi="ＭＳ 明朝" w:hint="eastAsia"/>
                  <w:color w:val="000000"/>
                </w:rPr>
                <w:t>西側駐車場</w:t>
              </w:r>
            </w:ins>
          </w:p>
        </w:tc>
        <w:tc>
          <w:tcPr>
            <w:tcW w:w="4071" w:type="dxa"/>
            <w:tcPrChange w:id="29" w:author="長大" w:date="2015-04-08T10:49:00Z">
              <w:tcPr>
                <w:tcW w:w="4071" w:type="dxa"/>
                <w:gridSpan w:val="2"/>
              </w:tcPr>
            </w:tcPrChange>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台</w:t>
            </w:r>
          </w:p>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うち車いす使用者利用駐車台数　　台</w:t>
            </w:r>
          </w:p>
        </w:tc>
        <w:tc>
          <w:tcPr>
            <w:tcW w:w="5670" w:type="dxa"/>
            <w:tcPrChange w:id="30" w:author="長大" w:date="2015-04-08T10:49:00Z">
              <w:tcPr>
                <w:tcW w:w="5670" w:type="dxa"/>
                <w:gridSpan w:val="2"/>
              </w:tcPr>
            </w:tcPrChange>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B45667" w:rsidTr="00B45667">
        <w:trPr>
          <w:ins w:id="31" w:author="長大" w:date="2015-04-08T10:47:00Z"/>
          <w:trPrChange w:id="32" w:author="長大" w:date="2015-04-08T10:49:00Z">
            <w:trPr>
              <w:gridAfter w:val="0"/>
            </w:trPr>
          </w:trPrChange>
        </w:trPr>
        <w:tc>
          <w:tcPr>
            <w:tcW w:w="279" w:type="dxa"/>
            <w:vMerge/>
            <w:tcBorders>
              <w:top w:val="nil"/>
            </w:tcBorders>
            <w:vAlign w:val="center"/>
            <w:tcPrChange w:id="33" w:author="長大" w:date="2015-04-08T10:49:00Z">
              <w:tcPr>
                <w:tcW w:w="279" w:type="dxa"/>
                <w:vMerge/>
                <w:tcBorders>
                  <w:top w:val="nil"/>
                </w:tcBorders>
                <w:vAlign w:val="center"/>
              </w:tcPr>
            </w:tcPrChange>
          </w:tcPr>
          <w:p w:rsidR="00B45667" w:rsidRDefault="00B45667" w:rsidP="00397E10">
            <w:pPr>
              <w:widowControl/>
              <w:overflowPunct w:val="0"/>
              <w:topLinePunct/>
              <w:adjustRightInd w:val="0"/>
              <w:spacing w:line="300" w:lineRule="exact"/>
              <w:jc w:val="left"/>
              <w:textAlignment w:val="baseline"/>
              <w:rPr>
                <w:ins w:id="34" w:author="長大" w:date="2015-04-08T10:47:00Z"/>
                <w:rFonts w:hAnsi="ＭＳ 明朝"/>
                <w:color w:val="000000"/>
              </w:rPr>
            </w:pPr>
          </w:p>
        </w:tc>
        <w:tc>
          <w:tcPr>
            <w:tcW w:w="3596" w:type="dxa"/>
            <w:vAlign w:val="center"/>
            <w:tcPrChange w:id="35" w:author="長大" w:date="2015-04-08T10:49:00Z">
              <w:tcPr>
                <w:tcW w:w="1866" w:type="dxa"/>
                <w:vAlign w:val="center"/>
              </w:tcPr>
            </w:tcPrChange>
          </w:tcPr>
          <w:p w:rsidR="00B45667" w:rsidDel="00B45667" w:rsidRDefault="00B45667" w:rsidP="00397E10">
            <w:pPr>
              <w:widowControl/>
              <w:overflowPunct w:val="0"/>
              <w:topLinePunct/>
              <w:adjustRightInd w:val="0"/>
              <w:spacing w:line="300" w:lineRule="exact"/>
              <w:jc w:val="left"/>
              <w:textAlignment w:val="baseline"/>
              <w:rPr>
                <w:ins w:id="36" w:author="長大" w:date="2015-04-08T10:47:00Z"/>
                <w:rFonts w:hAnsi="ＭＳ 明朝"/>
                <w:color w:val="000000"/>
              </w:rPr>
            </w:pPr>
            <w:ins w:id="37" w:author="長大" w:date="2015-04-08T10:48:00Z">
              <w:r>
                <w:rPr>
                  <w:rFonts w:hAnsi="ＭＳ 明朝" w:hint="eastAsia"/>
                  <w:color w:val="000000"/>
                </w:rPr>
                <w:t>公共施設北側</w:t>
              </w:r>
            </w:ins>
            <w:ins w:id="38" w:author="長大" w:date="2015-04-08T10:49:00Z">
              <w:r>
                <w:rPr>
                  <w:rFonts w:hAnsi="ＭＳ 明朝" w:hint="eastAsia"/>
                  <w:color w:val="000000"/>
                </w:rPr>
                <w:t>駐車場</w:t>
              </w:r>
            </w:ins>
          </w:p>
        </w:tc>
        <w:tc>
          <w:tcPr>
            <w:tcW w:w="4071" w:type="dxa"/>
            <w:tcPrChange w:id="39" w:author="長大" w:date="2015-04-08T10:49:00Z">
              <w:tcPr>
                <w:tcW w:w="4071" w:type="dxa"/>
                <w:gridSpan w:val="2"/>
              </w:tcPr>
            </w:tcPrChange>
          </w:tcPr>
          <w:p w:rsidR="00B45667" w:rsidRDefault="00B45667" w:rsidP="00B45667">
            <w:pPr>
              <w:widowControl/>
              <w:overflowPunct w:val="0"/>
              <w:topLinePunct/>
              <w:adjustRightInd w:val="0"/>
              <w:spacing w:line="300" w:lineRule="exact"/>
              <w:jc w:val="right"/>
              <w:textAlignment w:val="baseline"/>
              <w:rPr>
                <w:ins w:id="40" w:author="長大" w:date="2015-04-08T10:49:00Z"/>
                <w:rFonts w:hAnsi="ＭＳ 明朝"/>
                <w:color w:val="000000"/>
              </w:rPr>
            </w:pPr>
            <w:ins w:id="41" w:author="長大" w:date="2015-04-08T10:49:00Z">
              <w:r>
                <w:rPr>
                  <w:rFonts w:hAnsi="ＭＳ 明朝" w:hint="eastAsia"/>
                  <w:color w:val="000000"/>
                </w:rPr>
                <w:t>台</w:t>
              </w:r>
            </w:ins>
          </w:p>
          <w:p w:rsidR="00B45667" w:rsidRDefault="00B45667" w:rsidP="00B45667">
            <w:pPr>
              <w:widowControl/>
              <w:overflowPunct w:val="0"/>
              <w:topLinePunct/>
              <w:adjustRightInd w:val="0"/>
              <w:spacing w:line="300" w:lineRule="exact"/>
              <w:jc w:val="right"/>
              <w:textAlignment w:val="baseline"/>
              <w:rPr>
                <w:ins w:id="42" w:author="長大" w:date="2015-04-08T10:47:00Z"/>
                <w:rFonts w:hAnsi="ＭＳ 明朝"/>
                <w:color w:val="000000"/>
              </w:rPr>
            </w:pPr>
            <w:ins w:id="43" w:author="長大" w:date="2015-04-08T10:49:00Z">
              <w:r>
                <w:rPr>
                  <w:rFonts w:hAnsi="ＭＳ 明朝" w:hint="eastAsia"/>
                  <w:color w:val="000000"/>
                </w:rPr>
                <w:t>うち車いす使用者利用駐車台数　　台</w:t>
              </w:r>
            </w:ins>
          </w:p>
        </w:tc>
        <w:tc>
          <w:tcPr>
            <w:tcW w:w="5670" w:type="dxa"/>
            <w:tcPrChange w:id="44" w:author="長大" w:date="2015-04-08T10:49:00Z">
              <w:tcPr>
                <w:tcW w:w="5670" w:type="dxa"/>
                <w:gridSpan w:val="2"/>
              </w:tcPr>
            </w:tcPrChange>
          </w:tcPr>
          <w:p w:rsidR="00B45667" w:rsidRDefault="00B45667" w:rsidP="00397E10">
            <w:pPr>
              <w:widowControl/>
              <w:overflowPunct w:val="0"/>
              <w:topLinePunct/>
              <w:adjustRightInd w:val="0"/>
              <w:spacing w:line="300" w:lineRule="exact"/>
              <w:textAlignment w:val="baseline"/>
              <w:rPr>
                <w:ins w:id="45" w:author="長大" w:date="2015-04-08T10:47:00Z"/>
                <w:rFonts w:hAnsi="ＭＳ 明朝"/>
                <w:color w:val="000000"/>
              </w:rPr>
            </w:pPr>
          </w:p>
        </w:tc>
      </w:tr>
      <w:tr w:rsidR="00B45667" w:rsidTr="00B45667">
        <w:trPr>
          <w:ins w:id="46" w:author="長大" w:date="2015-04-08T10:49:00Z"/>
        </w:trPr>
        <w:tc>
          <w:tcPr>
            <w:tcW w:w="279" w:type="dxa"/>
            <w:vMerge/>
            <w:tcBorders>
              <w:top w:val="nil"/>
            </w:tcBorders>
            <w:vAlign w:val="center"/>
            <w:tcPrChange w:id="47" w:author="長大" w:date="2015-04-08T10:49:00Z">
              <w:tcPr>
                <w:tcW w:w="279" w:type="dxa"/>
                <w:vMerge/>
                <w:tcBorders>
                  <w:top w:val="nil"/>
                </w:tcBorders>
                <w:vAlign w:val="center"/>
              </w:tcPr>
            </w:tcPrChange>
          </w:tcPr>
          <w:p w:rsidR="00B45667" w:rsidRDefault="00B45667" w:rsidP="00397E10">
            <w:pPr>
              <w:widowControl/>
              <w:overflowPunct w:val="0"/>
              <w:topLinePunct/>
              <w:adjustRightInd w:val="0"/>
              <w:spacing w:line="300" w:lineRule="exact"/>
              <w:jc w:val="left"/>
              <w:textAlignment w:val="baseline"/>
              <w:rPr>
                <w:ins w:id="48" w:author="長大" w:date="2015-04-08T10:49:00Z"/>
                <w:rFonts w:hAnsi="ＭＳ 明朝"/>
                <w:color w:val="000000"/>
              </w:rPr>
            </w:pPr>
          </w:p>
        </w:tc>
        <w:tc>
          <w:tcPr>
            <w:tcW w:w="3596" w:type="dxa"/>
            <w:vAlign w:val="center"/>
            <w:tcPrChange w:id="49" w:author="長大" w:date="2015-04-08T10:49:00Z">
              <w:tcPr>
                <w:tcW w:w="3196" w:type="dxa"/>
                <w:gridSpan w:val="2"/>
                <w:vAlign w:val="center"/>
              </w:tcPr>
            </w:tcPrChange>
          </w:tcPr>
          <w:p w:rsidR="00B45667" w:rsidRDefault="00B45667" w:rsidP="00397E10">
            <w:pPr>
              <w:widowControl/>
              <w:overflowPunct w:val="0"/>
              <w:topLinePunct/>
              <w:adjustRightInd w:val="0"/>
              <w:spacing w:line="300" w:lineRule="exact"/>
              <w:jc w:val="left"/>
              <w:textAlignment w:val="baseline"/>
              <w:rPr>
                <w:ins w:id="50" w:author="長大" w:date="2015-04-08T10:49:00Z"/>
                <w:rFonts w:hAnsi="ＭＳ 明朝"/>
                <w:color w:val="000000"/>
              </w:rPr>
            </w:pPr>
            <w:ins w:id="51" w:author="長大" w:date="2015-04-08T10:49:00Z">
              <w:r>
                <w:rPr>
                  <w:rFonts w:hAnsi="ＭＳ 明朝" w:hint="eastAsia"/>
                  <w:color w:val="000000"/>
                </w:rPr>
                <w:t>福祉・保健・公民館施設1階駐車場</w:t>
              </w:r>
            </w:ins>
          </w:p>
        </w:tc>
        <w:tc>
          <w:tcPr>
            <w:tcW w:w="4071" w:type="dxa"/>
            <w:tcPrChange w:id="52" w:author="長大" w:date="2015-04-08T10:49:00Z">
              <w:tcPr>
                <w:tcW w:w="4071" w:type="dxa"/>
                <w:gridSpan w:val="2"/>
              </w:tcPr>
            </w:tcPrChange>
          </w:tcPr>
          <w:p w:rsidR="00B45667" w:rsidRDefault="00B45667" w:rsidP="00B45667">
            <w:pPr>
              <w:widowControl/>
              <w:overflowPunct w:val="0"/>
              <w:topLinePunct/>
              <w:adjustRightInd w:val="0"/>
              <w:spacing w:line="300" w:lineRule="exact"/>
              <w:jc w:val="right"/>
              <w:textAlignment w:val="baseline"/>
              <w:rPr>
                <w:ins w:id="53" w:author="長大" w:date="2015-04-08T10:49:00Z"/>
                <w:rFonts w:hAnsi="ＭＳ 明朝"/>
                <w:color w:val="000000"/>
              </w:rPr>
            </w:pPr>
            <w:ins w:id="54" w:author="長大" w:date="2015-04-08T10:49:00Z">
              <w:r>
                <w:rPr>
                  <w:rFonts w:hAnsi="ＭＳ 明朝" w:hint="eastAsia"/>
                  <w:color w:val="000000"/>
                </w:rPr>
                <w:t>台</w:t>
              </w:r>
            </w:ins>
          </w:p>
          <w:p w:rsidR="00B45667" w:rsidRDefault="00B45667" w:rsidP="00B45667">
            <w:pPr>
              <w:widowControl/>
              <w:overflowPunct w:val="0"/>
              <w:topLinePunct/>
              <w:adjustRightInd w:val="0"/>
              <w:spacing w:line="300" w:lineRule="exact"/>
              <w:jc w:val="right"/>
              <w:textAlignment w:val="baseline"/>
              <w:rPr>
                <w:ins w:id="55" w:author="長大" w:date="2015-04-08T10:49:00Z"/>
                <w:rFonts w:hAnsi="ＭＳ 明朝"/>
                <w:color w:val="000000"/>
              </w:rPr>
            </w:pPr>
            <w:ins w:id="56" w:author="長大" w:date="2015-04-08T10:49:00Z">
              <w:r>
                <w:rPr>
                  <w:rFonts w:hAnsi="ＭＳ 明朝" w:hint="eastAsia"/>
                  <w:color w:val="000000"/>
                </w:rPr>
                <w:t>うち車いす使用者利用駐車台数　　台</w:t>
              </w:r>
            </w:ins>
          </w:p>
        </w:tc>
        <w:tc>
          <w:tcPr>
            <w:tcW w:w="5670" w:type="dxa"/>
            <w:tcPrChange w:id="57" w:author="長大" w:date="2015-04-08T10:49:00Z">
              <w:tcPr>
                <w:tcW w:w="5670" w:type="dxa"/>
                <w:gridSpan w:val="2"/>
              </w:tcPr>
            </w:tcPrChange>
          </w:tcPr>
          <w:p w:rsidR="00B45667" w:rsidRDefault="00B45667" w:rsidP="00397E10">
            <w:pPr>
              <w:widowControl/>
              <w:overflowPunct w:val="0"/>
              <w:topLinePunct/>
              <w:adjustRightInd w:val="0"/>
              <w:spacing w:line="300" w:lineRule="exact"/>
              <w:textAlignment w:val="baseline"/>
              <w:rPr>
                <w:ins w:id="58" w:author="長大" w:date="2015-04-08T10:49:00Z"/>
                <w:rFonts w:hAnsi="ＭＳ 明朝"/>
                <w:color w:val="000000"/>
              </w:rPr>
            </w:pPr>
          </w:p>
        </w:tc>
      </w:tr>
      <w:tr w:rsidR="006D2348" w:rsidTr="00B45667">
        <w:trPr>
          <w:trPrChange w:id="59" w:author="長大" w:date="2015-04-08T10:49:00Z">
            <w:trPr>
              <w:gridAfter w:val="0"/>
            </w:trPr>
          </w:trPrChange>
        </w:trPr>
        <w:tc>
          <w:tcPr>
            <w:tcW w:w="279" w:type="dxa"/>
            <w:vMerge/>
            <w:vAlign w:val="center"/>
            <w:tcPrChange w:id="60" w:author="長大" w:date="2015-04-08T10:49:00Z">
              <w:tcPr>
                <w:tcW w:w="279" w:type="dxa"/>
                <w:vMerge/>
                <w:vAlign w:val="center"/>
              </w:tcPr>
            </w:tcPrChange>
          </w:tcPr>
          <w:p w:rsidR="006D2348" w:rsidRDefault="006D2348" w:rsidP="00397E10">
            <w:pPr>
              <w:widowControl/>
              <w:overflowPunct w:val="0"/>
              <w:topLinePunct/>
              <w:adjustRightInd w:val="0"/>
              <w:spacing w:line="300" w:lineRule="exact"/>
              <w:jc w:val="left"/>
              <w:textAlignment w:val="baseline"/>
              <w:rPr>
                <w:rFonts w:hAnsi="ＭＳ 明朝"/>
                <w:color w:val="000000"/>
              </w:rPr>
            </w:pPr>
          </w:p>
        </w:tc>
        <w:tc>
          <w:tcPr>
            <w:tcW w:w="3596" w:type="dxa"/>
            <w:vAlign w:val="center"/>
            <w:tcPrChange w:id="61" w:author="長大" w:date="2015-04-08T10:49:00Z">
              <w:tcPr>
                <w:tcW w:w="1866" w:type="dxa"/>
                <w:vAlign w:val="center"/>
              </w:tcPr>
            </w:tcPrChange>
          </w:tcPr>
          <w:p w:rsidR="006D2348" w:rsidRDefault="006D2348" w:rsidP="00397E10">
            <w:pPr>
              <w:widowControl/>
              <w:overflowPunct w:val="0"/>
              <w:topLinePunct/>
              <w:adjustRightInd w:val="0"/>
              <w:spacing w:line="300" w:lineRule="exact"/>
              <w:jc w:val="left"/>
              <w:textAlignment w:val="baseline"/>
              <w:rPr>
                <w:rFonts w:hAnsi="ＭＳ 明朝"/>
                <w:color w:val="000000"/>
              </w:rPr>
            </w:pPr>
            <w:r>
              <w:rPr>
                <w:rFonts w:hAnsi="ＭＳ 明朝" w:hint="eastAsia"/>
                <w:color w:val="000000"/>
              </w:rPr>
              <w:t>ホール荷捌き用</w:t>
            </w:r>
          </w:p>
        </w:tc>
        <w:tc>
          <w:tcPr>
            <w:tcW w:w="4071" w:type="dxa"/>
            <w:tcPrChange w:id="62" w:author="長大" w:date="2015-04-08T10:49:00Z">
              <w:tcPr>
                <w:tcW w:w="4071" w:type="dxa"/>
                <w:gridSpan w:val="2"/>
              </w:tcPr>
            </w:tcPrChange>
          </w:tcPr>
          <w:p w:rsidR="006D2348" w:rsidRDefault="006D2348" w:rsidP="00397E10">
            <w:pPr>
              <w:widowControl/>
              <w:overflowPunct w:val="0"/>
              <w:topLinePunct/>
              <w:adjustRightInd w:val="0"/>
              <w:spacing w:line="300" w:lineRule="exact"/>
              <w:jc w:val="right"/>
              <w:textAlignment w:val="baseline"/>
              <w:rPr>
                <w:rFonts w:hAnsi="ＭＳ 明朝"/>
                <w:color w:val="000000"/>
              </w:rPr>
            </w:pPr>
            <w:r>
              <w:rPr>
                <w:rFonts w:hAnsi="ＭＳ 明朝" w:hint="eastAsia"/>
                <w:color w:val="000000"/>
              </w:rPr>
              <w:t>台</w:t>
            </w:r>
          </w:p>
        </w:tc>
        <w:tc>
          <w:tcPr>
            <w:tcW w:w="5670" w:type="dxa"/>
            <w:tcPrChange w:id="63" w:author="長大" w:date="2015-04-08T10:49:00Z">
              <w:tcPr>
                <w:tcW w:w="5670" w:type="dxa"/>
                <w:gridSpan w:val="2"/>
              </w:tcPr>
            </w:tcPrChange>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B45667">
        <w:trPr>
          <w:trPrChange w:id="64" w:author="長大" w:date="2015-04-08T10:49:00Z">
            <w:trPr>
              <w:gridAfter w:val="0"/>
            </w:trPr>
          </w:trPrChange>
        </w:trPr>
        <w:tc>
          <w:tcPr>
            <w:tcW w:w="3875" w:type="dxa"/>
            <w:gridSpan w:val="2"/>
            <w:tcBorders>
              <w:bottom w:val="nil"/>
            </w:tcBorders>
            <w:vAlign w:val="center"/>
            <w:tcPrChange w:id="65" w:author="長大" w:date="2015-04-08T10:49:00Z">
              <w:tcPr>
                <w:tcW w:w="2145" w:type="dxa"/>
                <w:gridSpan w:val="2"/>
                <w:tcBorders>
                  <w:bottom w:val="nil"/>
                </w:tcBorders>
                <w:vAlign w:val="center"/>
              </w:tcPr>
            </w:tcPrChange>
          </w:tcPr>
          <w:p w:rsidR="006D2348" w:rsidRDefault="006D2348" w:rsidP="00397E10">
            <w:pPr>
              <w:widowControl/>
              <w:overflowPunct w:val="0"/>
              <w:topLinePunct/>
              <w:adjustRightInd w:val="0"/>
              <w:spacing w:line="300" w:lineRule="exact"/>
              <w:jc w:val="left"/>
              <w:textAlignment w:val="baseline"/>
              <w:rPr>
                <w:rFonts w:hAnsi="ＭＳ 明朝"/>
                <w:color w:val="000000"/>
              </w:rPr>
            </w:pPr>
            <w:r>
              <w:rPr>
                <w:rFonts w:hAnsi="ＭＳ 明朝" w:hint="eastAsia"/>
                <w:color w:val="000000"/>
              </w:rPr>
              <w:t>駐輪場</w:t>
            </w:r>
          </w:p>
        </w:tc>
        <w:tc>
          <w:tcPr>
            <w:tcW w:w="4071" w:type="dxa"/>
            <w:tcPrChange w:id="66" w:author="長大" w:date="2015-04-08T10:49:00Z">
              <w:tcPr>
                <w:tcW w:w="4071" w:type="dxa"/>
                <w:gridSpan w:val="2"/>
              </w:tcPr>
            </w:tcPrChange>
          </w:tcPr>
          <w:p w:rsidR="00B45667" w:rsidRDefault="006D2348" w:rsidP="00B45667">
            <w:pPr>
              <w:widowControl/>
              <w:overflowPunct w:val="0"/>
              <w:topLinePunct/>
              <w:adjustRightInd w:val="0"/>
              <w:spacing w:line="300" w:lineRule="exact"/>
              <w:jc w:val="right"/>
              <w:textAlignment w:val="baseline"/>
              <w:rPr>
                <w:ins w:id="67" w:author="長大" w:date="2015-04-08T10:46:00Z"/>
                <w:rFonts w:hAnsi="ＭＳ 明朝"/>
                <w:color w:val="000000"/>
              </w:rPr>
            </w:pPr>
            <w:r>
              <w:rPr>
                <w:rFonts w:hAnsi="ＭＳ 明朝" w:hint="eastAsia"/>
                <w:color w:val="000000"/>
              </w:rPr>
              <w:t>台</w:t>
            </w:r>
          </w:p>
          <w:p w:rsidR="006D2348" w:rsidRDefault="00B45667" w:rsidP="00B45667">
            <w:pPr>
              <w:widowControl/>
              <w:overflowPunct w:val="0"/>
              <w:topLinePunct/>
              <w:adjustRightInd w:val="0"/>
              <w:spacing w:line="300" w:lineRule="exact"/>
              <w:jc w:val="right"/>
              <w:textAlignment w:val="baseline"/>
              <w:rPr>
                <w:rFonts w:hAnsi="ＭＳ 明朝"/>
                <w:color w:val="000000"/>
              </w:rPr>
            </w:pPr>
            <w:ins w:id="68" w:author="長大" w:date="2015-04-08T10:46:00Z">
              <w:r>
                <w:rPr>
                  <w:rFonts w:hAnsi="ＭＳ 明朝" w:hint="eastAsia"/>
                  <w:color w:val="000000"/>
                </w:rPr>
                <w:t>うち自動二輪駐車台数　　台</w:t>
              </w:r>
            </w:ins>
          </w:p>
        </w:tc>
        <w:tc>
          <w:tcPr>
            <w:tcW w:w="5670" w:type="dxa"/>
            <w:tcPrChange w:id="69" w:author="長大" w:date="2015-04-08T10:49:00Z">
              <w:tcPr>
                <w:tcW w:w="5670" w:type="dxa"/>
                <w:gridSpan w:val="2"/>
              </w:tcPr>
            </w:tcPrChange>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B45667">
        <w:trPr>
          <w:trPrChange w:id="70" w:author="長大" w:date="2015-04-08T10:49:00Z">
            <w:trPr>
              <w:gridAfter w:val="0"/>
            </w:trPr>
          </w:trPrChange>
        </w:trPr>
        <w:tc>
          <w:tcPr>
            <w:tcW w:w="3875" w:type="dxa"/>
            <w:gridSpan w:val="2"/>
            <w:tcBorders>
              <w:top w:val="single" w:sz="4" w:space="0" w:color="auto"/>
              <w:bottom w:val="single" w:sz="4" w:space="0" w:color="auto"/>
            </w:tcBorders>
            <w:tcPrChange w:id="71" w:author="長大" w:date="2015-04-08T10:49:00Z">
              <w:tcPr>
                <w:tcW w:w="2145" w:type="dxa"/>
                <w:gridSpan w:val="2"/>
                <w:tcBorders>
                  <w:top w:val="single" w:sz="4" w:space="0" w:color="auto"/>
                  <w:bottom w:val="single" w:sz="4" w:space="0" w:color="auto"/>
                </w:tcBorders>
              </w:tcPr>
            </w:tcPrChange>
          </w:tcPr>
          <w:p w:rsidR="006D2348" w:rsidRDefault="006D2348" w:rsidP="00397E10">
            <w:pPr>
              <w:widowControl/>
              <w:overflowPunct w:val="0"/>
              <w:topLinePunct/>
              <w:adjustRightInd w:val="0"/>
              <w:spacing w:line="300" w:lineRule="exact"/>
              <w:jc w:val="center"/>
              <w:textAlignment w:val="baseline"/>
              <w:rPr>
                <w:rFonts w:hAnsi="ＭＳ 明朝"/>
                <w:color w:val="000000"/>
              </w:rPr>
            </w:pPr>
          </w:p>
        </w:tc>
        <w:tc>
          <w:tcPr>
            <w:tcW w:w="4071" w:type="dxa"/>
            <w:tcPrChange w:id="72" w:author="長大" w:date="2015-04-08T10:49:00Z">
              <w:tcPr>
                <w:tcW w:w="4071" w:type="dxa"/>
                <w:gridSpan w:val="2"/>
              </w:tcPr>
            </w:tcPrChange>
          </w:tcPr>
          <w:p w:rsidR="006D2348" w:rsidRDefault="006D2348" w:rsidP="00397E10">
            <w:pPr>
              <w:widowControl/>
              <w:overflowPunct w:val="0"/>
              <w:topLinePunct/>
              <w:adjustRightInd w:val="0"/>
              <w:spacing w:line="300" w:lineRule="exact"/>
              <w:jc w:val="right"/>
              <w:textAlignment w:val="baseline"/>
              <w:rPr>
                <w:rFonts w:hAnsi="ＭＳ 明朝"/>
                <w:color w:val="000000"/>
              </w:rPr>
            </w:pPr>
          </w:p>
        </w:tc>
        <w:tc>
          <w:tcPr>
            <w:tcW w:w="5670" w:type="dxa"/>
            <w:tcPrChange w:id="73" w:author="長大" w:date="2015-04-08T10:49:00Z">
              <w:tcPr>
                <w:tcW w:w="5670" w:type="dxa"/>
                <w:gridSpan w:val="2"/>
              </w:tcPr>
            </w:tcPrChange>
          </w:tcPr>
          <w:p w:rsidR="006D2348" w:rsidRDefault="006D2348" w:rsidP="00397E10">
            <w:pPr>
              <w:widowControl/>
              <w:overflowPunct w:val="0"/>
              <w:topLinePunct/>
              <w:adjustRightInd w:val="0"/>
              <w:spacing w:line="300" w:lineRule="exact"/>
              <w:textAlignment w:val="baseline"/>
              <w:rPr>
                <w:rFonts w:hAnsi="ＭＳ 明朝"/>
                <w:color w:val="000000"/>
              </w:rPr>
            </w:pPr>
          </w:p>
        </w:tc>
      </w:tr>
      <w:tr w:rsidR="006D2348" w:rsidTr="00B45667">
        <w:trPr>
          <w:trPrChange w:id="74" w:author="長大" w:date="2015-04-08T10:49:00Z">
            <w:trPr>
              <w:gridAfter w:val="0"/>
            </w:trPr>
          </w:trPrChange>
        </w:trPr>
        <w:tc>
          <w:tcPr>
            <w:tcW w:w="3875" w:type="dxa"/>
            <w:gridSpan w:val="2"/>
            <w:tcBorders>
              <w:top w:val="single" w:sz="4" w:space="0" w:color="auto"/>
            </w:tcBorders>
            <w:tcPrChange w:id="75" w:author="長大" w:date="2015-04-08T10:49:00Z">
              <w:tcPr>
                <w:tcW w:w="2145" w:type="dxa"/>
                <w:gridSpan w:val="2"/>
                <w:tcBorders>
                  <w:top w:val="single" w:sz="4" w:space="0" w:color="auto"/>
                </w:tcBorders>
              </w:tcPr>
            </w:tcPrChange>
          </w:tcPr>
          <w:p w:rsidR="006D2348" w:rsidRDefault="006D2348" w:rsidP="00397E10">
            <w:pPr>
              <w:widowControl/>
              <w:overflowPunct w:val="0"/>
              <w:topLinePunct/>
              <w:adjustRightInd w:val="0"/>
              <w:spacing w:line="300" w:lineRule="exact"/>
              <w:jc w:val="center"/>
              <w:textAlignment w:val="baseline"/>
              <w:rPr>
                <w:rFonts w:hAnsi="ＭＳ 明朝"/>
                <w:color w:val="000000"/>
              </w:rPr>
            </w:pPr>
          </w:p>
        </w:tc>
        <w:tc>
          <w:tcPr>
            <w:tcW w:w="4071" w:type="dxa"/>
            <w:tcPrChange w:id="76" w:author="長大" w:date="2015-04-08T10:49:00Z">
              <w:tcPr>
                <w:tcW w:w="4071" w:type="dxa"/>
                <w:gridSpan w:val="2"/>
              </w:tcPr>
            </w:tcPrChange>
          </w:tcPr>
          <w:p w:rsidR="006D2348" w:rsidRDefault="006D2348" w:rsidP="00397E10">
            <w:pPr>
              <w:widowControl/>
              <w:overflowPunct w:val="0"/>
              <w:topLinePunct/>
              <w:adjustRightInd w:val="0"/>
              <w:spacing w:line="300" w:lineRule="exact"/>
              <w:jc w:val="right"/>
              <w:textAlignment w:val="baseline"/>
              <w:rPr>
                <w:rFonts w:hAnsi="ＭＳ 明朝"/>
                <w:color w:val="000000"/>
              </w:rPr>
            </w:pPr>
          </w:p>
        </w:tc>
        <w:tc>
          <w:tcPr>
            <w:tcW w:w="5670" w:type="dxa"/>
            <w:tcPrChange w:id="77" w:author="長大" w:date="2015-04-08T10:49:00Z">
              <w:tcPr>
                <w:tcW w:w="5670" w:type="dxa"/>
                <w:gridSpan w:val="2"/>
              </w:tcPr>
            </w:tcPrChange>
          </w:tcPr>
          <w:p w:rsidR="006D2348" w:rsidRDefault="006D2348" w:rsidP="00397E10">
            <w:pPr>
              <w:widowControl/>
              <w:overflowPunct w:val="0"/>
              <w:topLinePunct/>
              <w:adjustRightInd w:val="0"/>
              <w:spacing w:line="300" w:lineRule="exact"/>
              <w:textAlignment w:val="baseline"/>
              <w:rPr>
                <w:rFonts w:hAnsi="ＭＳ 明朝"/>
                <w:color w:val="000000"/>
              </w:rPr>
            </w:pPr>
          </w:p>
        </w:tc>
      </w:tr>
    </w:tbl>
    <w:p w:rsidR="006D2348" w:rsidRDefault="006D2348" w:rsidP="006D2348">
      <w:pPr>
        <w:rPr>
          <w:sz w:val="20"/>
        </w:rPr>
      </w:pPr>
      <w:r w:rsidRPr="006E4DE2">
        <w:rPr>
          <w:rFonts w:hint="eastAsia"/>
          <w:sz w:val="20"/>
        </w:rPr>
        <w:t>※</w:t>
      </w:r>
      <w:r>
        <w:rPr>
          <w:rFonts w:hint="eastAsia"/>
          <w:sz w:val="20"/>
        </w:rPr>
        <w:t xml:space="preserve">　</w:t>
      </w:r>
      <w:r w:rsidRPr="006E4DE2">
        <w:rPr>
          <w:rFonts w:hint="eastAsia"/>
          <w:sz w:val="20"/>
        </w:rPr>
        <w:t>上記以外の項目は適宜追加してください。</w:t>
      </w:r>
    </w:p>
    <w:p w:rsidR="006D2348" w:rsidRDefault="006D2348" w:rsidP="006D2348">
      <w:pPr>
        <w:rPr>
          <w:sz w:val="20"/>
        </w:rPr>
      </w:pPr>
    </w:p>
    <w:p w:rsidR="006D2348" w:rsidRDefault="006D2348" w:rsidP="006D2348">
      <w:pPr>
        <w:widowControl/>
        <w:jc w:val="left"/>
        <w:rPr>
          <w:sz w:val="20"/>
        </w:rPr>
      </w:pPr>
      <w:r>
        <w:rPr>
          <w:sz w:val="20"/>
        </w:rPr>
        <w:br w:type="page"/>
      </w:r>
    </w:p>
    <w:p w:rsidR="006D2348" w:rsidRDefault="006D2348" w:rsidP="006D2348">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Style w:val="af1"/>
        <w:tblW w:w="0" w:type="auto"/>
        <w:tblLook w:val="04A0" w:firstRow="1" w:lastRow="0" w:firstColumn="1" w:lastColumn="0" w:noHBand="0" w:noVBand="1"/>
      </w:tblPr>
      <w:tblGrid>
        <w:gridCol w:w="21444"/>
      </w:tblGrid>
      <w:tr w:rsidR="006D2348" w:rsidRPr="00B52BB4" w:rsidTr="00397E10">
        <w:tc>
          <w:tcPr>
            <w:tcW w:w="21444" w:type="dxa"/>
            <w:shd w:val="clear" w:color="auto" w:fill="D9D9D9" w:themeFill="background1" w:themeFillShade="D9"/>
          </w:tcPr>
          <w:p w:rsidR="006D2348" w:rsidRPr="00B52BB4" w:rsidRDefault="006D2348" w:rsidP="00397E10">
            <w:pPr>
              <w:widowControl/>
              <w:overflowPunct w:val="0"/>
              <w:topLinePunct/>
              <w:adjustRightInd w:val="0"/>
              <w:spacing w:line="280" w:lineRule="atLeas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諸室面積表</w:t>
            </w:r>
          </w:p>
        </w:tc>
      </w:tr>
    </w:tbl>
    <w:p w:rsidR="006D2348" w:rsidRDefault="006D2348" w:rsidP="006D2348">
      <w:pPr>
        <w:widowControl/>
        <w:overflowPunct w:val="0"/>
        <w:topLinePunct/>
        <w:adjustRightInd w:val="0"/>
        <w:spacing w:line="280" w:lineRule="atLeast"/>
        <w:textAlignment w:val="baseline"/>
        <w:rPr>
          <w:rFonts w:hAnsi="ＭＳ 明朝"/>
          <w:color w:val="000000"/>
        </w:rPr>
      </w:pPr>
      <w:r>
        <w:rPr>
          <w:rFonts w:hAnsi="ＭＳ 明朝" w:hint="eastAsia"/>
          <w:color w:val="000000"/>
        </w:rPr>
        <w:t>◆本施設で整備する施設の面積、概要等について記載してください。</w:t>
      </w:r>
    </w:p>
    <w:p w:rsidR="006D2348" w:rsidRDefault="006D2348" w:rsidP="006D2348">
      <w:pPr>
        <w:widowControl/>
        <w:overflowPunct w:val="0"/>
        <w:topLinePunct/>
        <w:adjustRightInd w:val="0"/>
        <w:spacing w:line="280" w:lineRule="atLeast"/>
        <w:textAlignment w:val="baseline"/>
        <w:rPr>
          <w:rFonts w:hAnsi="ＭＳ 明朝"/>
          <w:color w:val="000000"/>
        </w:rPr>
      </w:pPr>
      <w:r>
        <w:rPr>
          <w:rFonts w:hAnsi="ＭＳ 明朝" w:hint="eastAsia"/>
          <w:color w:val="000000"/>
        </w:rPr>
        <w:t>※各室の名称及び各階・各施設・施設全体の面積の合計は様式6</w:t>
      </w:r>
      <w:r>
        <w:rPr>
          <w:rFonts w:hAnsi="ＭＳ 明朝"/>
          <w:color w:val="000000"/>
        </w:rPr>
        <w:t>2</w:t>
      </w:r>
      <w:r>
        <w:rPr>
          <w:rFonts w:hAnsi="ＭＳ 明朝" w:hint="eastAsia"/>
          <w:color w:val="000000"/>
        </w:rPr>
        <w:t>-1　施設概要と様式6</w:t>
      </w:r>
      <w:r>
        <w:rPr>
          <w:rFonts w:hAnsi="ＭＳ 明朝"/>
          <w:color w:val="000000"/>
        </w:rPr>
        <w:t>7</w:t>
      </w:r>
      <w:r>
        <w:rPr>
          <w:rFonts w:hAnsi="ＭＳ 明朝" w:hint="eastAsia"/>
          <w:color w:val="000000"/>
        </w:rPr>
        <w:t xml:space="preserve">　平面図との整合を図ってください。</w:t>
      </w:r>
    </w:p>
    <w:p w:rsidR="006D2348" w:rsidRDefault="006D2348" w:rsidP="006D2348">
      <w:pPr>
        <w:widowControl/>
        <w:overflowPunct w:val="0"/>
        <w:topLinePunct/>
        <w:adjustRightInd w:val="0"/>
        <w:spacing w:line="280" w:lineRule="atLeast"/>
        <w:textAlignment w:val="baseline"/>
        <w:rPr>
          <w:rFonts w:hAnsi="ＭＳ 明朝"/>
          <w:color w:val="000000"/>
        </w:rPr>
      </w:pPr>
      <w:r>
        <w:rPr>
          <w:rFonts w:hAnsi="ＭＳ 明朝" w:hint="eastAsia"/>
          <w:color w:val="000000"/>
        </w:rPr>
        <w:t>※要求水準書において室面積を指定している室については、要求水準書との誤差を（％）で示して下さい。</w:t>
      </w:r>
    </w:p>
    <w:p w:rsidR="006D2348" w:rsidRDefault="006D2348" w:rsidP="006D2348">
      <w:pPr>
        <w:widowControl/>
        <w:overflowPunct w:val="0"/>
        <w:topLinePunct/>
        <w:adjustRightInd w:val="0"/>
        <w:spacing w:line="280" w:lineRule="atLeast"/>
        <w:textAlignment w:val="baseline"/>
        <w:rPr>
          <w:rFonts w:hAnsi="ＭＳ 明朝"/>
          <w:color w:val="000000"/>
        </w:rPr>
      </w:pPr>
    </w:p>
    <w:p w:rsidR="006D2348" w:rsidRDefault="006D2348" w:rsidP="006D2348">
      <w:pPr>
        <w:widowControl/>
        <w:overflowPunct w:val="0"/>
        <w:topLinePunct/>
        <w:adjustRightInd w:val="0"/>
        <w:spacing w:line="280" w:lineRule="atLeast"/>
        <w:textAlignment w:val="baseline"/>
        <w:rPr>
          <w:rFonts w:hAnsi="ＭＳ 明朝"/>
          <w:color w:val="000000"/>
        </w:rPr>
        <w:sectPr w:rsidR="006D2348" w:rsidSect="00397E10">
          <w:type w:val="continuous"/>
          <w:pgSz w:w="23814" w:h="16839" w:orient="landscape" w:code="8"/>
          <w:pgMar w:top="1340" w:right="1380" w:bottom="1340" w:left="980" w:header="567" w:footer="170" w:gutter="0"/>
          <w:cols w:space="425"/>
          <w:docGrid w:type="lines" w:linePitch="350" w:charSpace="532"/>
        </w:sectPr>
      </w:pPr>
    </w:p>
    <w:tbl>
      <w:tblPr>
        <w:tblStyle w:val="af1"/>
        <w:tblW w:w="0" w:type="auto"/>
        <w:tblLook w:val="04A0" w:firstRow="1" w:lastRow="0" w:firstColumn="1" w:lastColumn="0" w:noHBand="0" w:noVBand="1"/>
      </w:tblPr>
      <w:tblGrid>
        <w:gridCol w:w="1457"/>
        <w:gridCol w:w="571"/>
        <w:gridCol w:w="2241"/>
        <w:gridCol w:w="1647"/>
        <w:gridCol w:w="1309"/>
        <w:gridCol w:w="1309"/>
        <w:gridCol w:w="1970"/>
      </w:tblGrid>
      <w:tr w:rsidR="006D2348" w:rsidRPr="001F7217" w:rsidTr="00397E10">
        <w:trPr>
          <w:tblHeader/>
        </w:trPr>
        <w:tc>
          <w:tcPr>
            <w:tcW w:w="1457" w:type="dxa"/>
            <w:vMerge w:val="restart"/>
            <w:shd w:val="clear" w:color="auto" w:fill="D9D9D9" w:themeFill="background1" w:themeFillShade="D9"/>
            <w:vAlign w:val="center"/>
          </w:tcPr>
          <w:p w:rsidR="006D2348" w:rsidRPr="001F7217"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r w:rsidRPr="001F7217">
              <w:rPr>
                <w:rFonts w:ascii="ＭＳ ゴシック" w:eastAsia="ＭＳ ゴシック" w:hAnsi="ＭＳ ゴシック" w:hint="eastAsia"/>
                <w:color w:val="000000"/>
                <w:szCs w:val="21"/>
              </w:rPr>
              <w:lastRenderedPageBreak/>
              <w:t>施設名</w:t>
            </w:r>
          </w:p>
        </w:tc>
        <w:tc>
          <w:tcPr>
            <w:tcW w:w="571" w:type="dxa"/>
            <w:vMerge w:val="restart"/>
            <w:shd w:val="clear" w:color="auto" w:fill="D9D9D9" w:themeFill="background1" w:themeFillShade="D9"/>
            <w:vAlign w:val="center"/>
          </w:tcPr>
          <w:p w:rsidR="006D2348" w:rsidRPr="001F7217"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r w:rsidRPr="001F7217">
              <w:rPr>
                <w:rFonts w:ascii="ＭＳ ゴシック" w:eastAsia="ＭＳ ゴシック" w:hAnsi="ＭＳ ゴシック" w:hint="eastAsia"/>
                <w:color w:val="000000"/>
                <w:szCs w:val="21"/>
              </w:rPr>
              <w:t>階</w:t>
            </w:r>
          </w:p>
        </w:tc>
        <w:tc>
          <w:tcPr>
            <w:tcW w:w="2241" w:type="dxa"/>
            <w:vMerge w:val="restart"/>
            <w:shd w:val="clear" w:color="auto" w:fill="D9D9D9" w:themeFill="background1" w:themeFillShade="D9"/>
            <w:vAlign w:val="center"/>
          </w:tcPr>
          <w:p w:rsidR="006D2348" w:rsidRPr="001F7217"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r w:rsidRPr="001F7217">
              <w:rPr>
                <w:rFonts w:ascii="ＭＳ ゴシック" w:eastAsia="ＭＳ ゴシック" w:hAnsi="ＭＳ ゴシック" w:hint="eastAsia"/>
                <w:color w:val="000000"/>
                <w:szCs w:val="21"/>
              </w:rPr>
              <w:t>室名</w:t>
            </w:r>
          </w:p>
        </w:tc>
        <w:tc>
          <w:tcPr>
            <w:tcW w:w="4265" w:type="dxa"/>
            <w:gridSpan w:val="3"/>
            <w:shd w:val="clear" w:color="auto" w:fill="D9D9D9" w:themeFill="background1" w:themeFillShade="D9"/>
            <w:vAlign w:val="center"/>
          </w:tcPr>
          <w:p w:rsidR="006D2348" w:rsidRPr="001F7217"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r w:rsidRPr="001F7217">
              <w:rPr>
                <w:rFonts w:ascii="ＭＳ ゴシック" w:eastAsia="ＭＳ ゴシック" w:hAnsi="ＭＳ ゴシック" w:hint="eastAsia"/>
                <w:color w:val="000000"/>
                <w:szCs w:val="21"/>
              </w:rPr>
              <w:t>室面積</w:t>
            </w:r>
          </w:p>
        </w:tc>
        <w:tc>
          <w:tcPr>
            <w:tcW w:w="1970" w:type="dxa"/>
            <w:vMerge w:val="restart"/>
            <w:shd w:val="clear" w:color="auto" w:fill="D9D9D9" w:themeFill="background1" w:themeFillShade="D9"/>
            <w:vAlign w:val="center"/>
          </w:tcPr>
          <w:p w:rsidR="006D2348" w:rsidRPr="001F7217" w:rsidRDefault="006D2348" w:rsidP="00397E10">
            <w:pPr>
              <w:overflowPunct w:val="0"/>
              <w:topLinePunct/>
              <w:adjustRightInd w:val="0"/>
              <w:spacing w:line="300" w:lineRule="exact"/>
              <w:jc w:val="center"/>
              <w:textAlignment w:val="baseline"/>
              <w:rPr>
                <w:rFonts w:ascii="ＭＳ ゴシック" w:eastAsia="ＭＳ ゴシック" w:hAnsi="ＭＳ ゴシック"/>
                <w:color w:val="000000"/>
                <w:szCs w:val="21"/>
              </w:rPr>
            </w:pPr>
            <w:r w:rsidRPr="001F7217">
              <w:rPr>
                <w:rFonts w:ascii="ＭＳ ゴシック" w:eastAsia="ＭＳ ゴシック" w:hAnsi="ＭＳ ゴシック" w:hint="eastAsia"/>
                <w:color w:val="000000"/>
                <w:szCs w:val="21"/>
              </w:rPr>
              <w:t>特記事項</w:t>
            </w:r>
          </w:p>
        </w:tc>
      </w:tr>
      <w:tr w:rsidR="006D2348" w:rsidRPr="001F7217" w:rsidTr="00397E10">
        <w:trPr>
          <w:tblHeader/>
        </w:trPr>
        <w:tc>
          <w:tcPr>
            <w:tcW w:w="1457" w:type="dxa"/>
            <w:vMerge/>
            <w:shd w:val="clear" w:color="auto" w:fill="D9D9D9" w:themeFill="background1" w:themeFillShade="D9"/>
            <w:vAlign w:val="center"/>
          </w:tcPr>
          <w:p w:rsidR="006D2348" w:rsidRPr="001F7217"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p>
        </w:tc>
        <w:tc>
          <w:tcPr>
            <w:tcW w:w="571" w:type="dxa"/>
            <w:vMerge/>
            <w:shd w:val="clear" w:color="auto" w:fill="D9D9D9" w:themeFill="background1" w:themeFillShade="D9"/>
            <w:vAlign w:val="center"/>
          </w:tcPr>
          <w:p w:rsidR="006D2348" w:rsidRPr="001F7217"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p>
        </w:tc>
        <w:tc>
          <w:tcPr>
            <w:tcW w:w="2241" w:type="dxa"/>
            <w:vMerge/>
            <w:shd w:val="clear" w:color="auto" w:fill="D9D9D9" w:themeFill="background1" w:themeFillShade="D9"/>
            <w:vAlign w:val="center"/>
          </w:tcPr>
          <w:p w:rsidR="006D2348" w:rsidRPr="001F7217"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p>
        </w:tc>
        <w:tc>
          <w:tcPr>
            <w:tcW w:w="1647" w:type="dxa"/>
            <w:shd w:val="clear" w:color="auto" w:fill="D9D9D9" w:themeFill="background1" w:themeFillShade="D9"/>
            <w:vAlign w:val="center"/>
          </w:tcPr>
          <w:p w:rsidR="006D2348" w:rsidRPr="001F7217"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r w:rsidRPr="001F7217">
              <w:rPr>
                <w:rFonts w:ascii="ＭＳ ゴシック" w:eastAsia="ＭＳ ゴシック" w:hAnsi="ＭＳ ゴシック" w:hint="eastAsia"/>
                <w:color w:val="000000"/>
                <w:szCs w:val="21"/>
              </w:rPr>
              <w:t>要求水準（㎡）</w:t>
            </w:r>
          </w:p>
        </w:tc>
        <w:tc>
          <w:tcPr>
            <w:tcW w:w="1309" w:type="dxa"/>
            <w:shd w:val="clear" w:color="auto" w:fill="D9D9D9" w:themeFill="background1" w:themeFillShade="D9"/>
            <w:vAlign w:val="center"/>
          </w:tcPr>
          <w:p w:rsidR="006D2348" w:rsidRPr="001F7217"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r w:rsidRPr="001F7217">
              <w:rPr>
                <w:rFonts w:ascii="ＭＳ ゴシック" w:eastAsia="ＭＳ ゴシック" w:hAnsi="ＭＳ ゴシック" w:hint="eastAsia"/>
                <w:color w:val="000000"/>
                <w:szCs w:val="21"/>
              </w:rPr>
              <w:t>提案（㎡）</w:t>
            </w:r>
          </w:p>
        </w:tc>
        <w:tc>
          <w:tcPr>
            <w:tcW w:w="1309" w:type="dxa"/>
            <w:shd w:val="clear" w:color="auto" w:fill="D9D9D9" w:themeFill="background1" w:themeFillShade="D9"/>
            <w:vAlign w:val="center"/>
          </w:tcPr>
          <w:p w:rsidR="006D2348" w:rsidRPr="001F7217"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r w:rsidRPr="001F7217">
              <w:rPr>
                <w:rFonts w:ascii="ＭＳ ゴシック" w:eastAsia="ＭＳ ゴシック" w:hAnsi="ＭＳ ゴシック" w:hint="eastAsia"/>
                <w:color w:val="000000"/>
                <w:szCs w:val="21"/>
              </w:rPr>
              <w:t>誤差（％）</w:t>
            </w:r>
          </w:p>
        </w:tc>
        <w:tc>
          <w:tcPr>
            <w:tcW w:w="1970" w:type="dxa"/>
            <w:vMerge/>
            <w:shd w:val="clear" w:color="auto" w:fill="D9D9D9" w:themeFill="background1" w:themeFillShade="D9"/>
            <w:vAlign w:val="center"/>
          </w:tcPr>
          <w:p w:rsidR="006D2348" w:rsidRPr="001F7217" w:rsidRDefault="006D2348" w:rsidP="00397E10">
            <w:pPr>
              <w:widowControl/>
              <w:overflowPunct w:val="0"/>
              <w:topLinePunct/>
              <w:adjustRightInd w:val="0"/>
              <w:spacing w:line="300" w:lineRule="exact"/>
              <w:jc w:val="center"/>
              <w:textAlignment w:val="baseline"/>
              <w:rPr>
                <w:rFonts w:ascii="ＭＳ ゴシック" w:eastAsia="ＭＳ ゴシック" w:hAnsi="ＭＳ ゴシック"/>
                <w:color w:val="000000"/>
                <w:szCs w:val="21"/>
              </w:rPr>
            </w:pPr>
          </w:p>
        </w:tc>
      </w:tr>
      <w:tr w:rsidR="006D2348" w:rsidRPr="001F7217" w:rsidTr="00397E10">
        <w:tc>
          <w:tcPr>
            <w:tcW w:w="1457" w:type="dxa"/>
            <w:vMerge w:val="restart"/>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r w:rsidRPr="001F7217">
              <w:rPr>
                <w:rFonts w:hAnsi="ＭＳ 明朝" w:hint="eastAsia"/>
                <w:color w:val="000000"/>
                <w:szCs w:val="21"/>
              </w:rPr>
              <w:t>福祉・保健</w:t>
            </w:r>
          </w:p>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r w:rsidRPr="001F7217">
              <w:rPr>
                <w:rFonts w:hAnsi="ＭＳ 明朝" w:hint="eastAsia"/>
                <w:color w:val="000000"/>
                <w:szCs w:val="21"/>
              </w:rPr>
              <w:t>・公民館施設</w:t>
            </w:r>
          </w:p>
        </w:tc>
        <w:tc>
          <w:tcPr>
            <w:tcW w:w="571" w:type="dxa"/>
            <w:vMerge w:val="restart"/>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r w:rsidRPr="001F7217">
              <w:rPr>
                <w:rFonts w:hAnsi="ＭＳ 明朝" w:hint="eastAsia"/>
                <w:color w:val="000000"/>
                <w:szCs w:val="21"/>
              </w:rPr>
              <w:t>1</w:t>
            </w: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val="restart"/>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r w:rsidRPr="001F7217">
              <w:rPr>
                <w:rFonts w:hAnsi="ＭＳ 明朝" w:hint="eastAsia"/>
                <w:color w:val="000000"/>
                <w:szCs w:val="21"/>
              </w:rPr>
              <w:t>2</w:t>
            </w: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val="restart"/>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r w:rsidRPr="001F7217">
              <w:rPr>
                <w:rFonts w:hAnsi="ＭＳ 明朝" w:hint="eastAsia"/>
                <w:color w:val="000000"/>
                <w:szCs w:val="21"/>
              </w:rPr>
              <w:t>3</w:t>
            </w: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val="restart"/>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r w:rsidRPr="001F7217">
              <w:rPr>
                <w:rFonts w:hAnsi="ＭＳ 明朝" w:hint="eastAsia"/>
                <w:color w:val="000000"/>
                <w:szCs w:val="21"/>
              </w:rPr>
              <w:t>4</w:t>
            </w: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val="restart"/>
          </w:tcPr>
          <w:p w:rsidR="006D2348" w:rsidRDefault="006D2348" w:rsidP="00397E10">
            <w:pPr>
              <w:widowControl/>
              <w:overflowPunct w:val="0"/>
              <w:topLinePunct/>
              <w:adjustRightInd w:val="0"/>
              <w:spacing w:line="300" w:lineRule="exact"/>
              <w:textAlignment w:val="baseline"/>
              <w:rPr>
                <w:rFonts w:hAnsi="ＭＳ 明朝"/>
                <w:color w:val="000000"/>
                <w:szCs w:val="21"/>
              </w:rPr>
            </w:pPr>
            <w:r w:rsidRPr="001F7217">
              <w:rPr>
                <w:rFonts w:hAnsi="ＭＳ 明朝" w:hint="eastAsia"/>
                <w:color w:val="000000"/>
                <w:szCs w:val="21"/>
              </w:rPr>
              <w:t>文化関連</w:t>
            </w:r>
          </w:p>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r w:rsidRPr="001F7217">
              <w:rPr>
                <w:rFonts w:hAnsi="ＭＳ 明朝" w:hint="eastAsia"/>
                <w:color w:val="000000"/>
                <w:szCs w:val="21"/>
              </w:rPr>
              <w:t>施設</w:t>
            </w:r>
          </w:p>
        </w:tc>
        <w:tc>
          <w:tcPr>
            <w:tcW w:w="571" w:type="dxa"/>
            <w:vMerge w:val="restart"/>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r w:rsidRPr="001F7217">
              <w:rPr>
                <w:rFonts w:hAnsi="ＭＳ 明朝" w:hint="eastAsia"/>
                <w:color w:val="000000"/>
                <w:szCs w:val="21"/>
              </w:rPr>
              <w:t>1</w:t>
            </w: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val="restart"/>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r w:rsidRPr="001F7217">
              <w:rPr>
                <w:rFonts w:hAnsi="ＭＳ 明朝" w:hint="eastAsia"/>
                <w:color w:val="000000"/>
                <w:szCs w:val="21"/>
              </w:rPr>
              <w:t>2</w:t>
            </w: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vMerge/>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val="restart"/>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r w:rsidRPr="001F7217">
              <w:rPr>
                <w:rFonts w:hAnsi="ＭＳ 明朝" w:hint="eastAsia"/>
                <w:color w:val="000000"/>
                <w:szCs w:val="21"/>
              </w:rPr>
              <w:t>附帯施設</w:t>
            </w:r>
          </w:p>
        </w:tc>
        <w:tc>
          <w:tcPr>
            <w:tcW w:w="571" w:type="dxa"/>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r w:rsidR="006D2348" w:rsidRPr="001F7217" w:rsidTr="00397E10">
        <w:tc>
          <w:tcPr>
            <w:tcW w:w="1457" w:type="dxa"/>
            <w:vMerge/>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571" w:type="dxa"/>
          </w:tcPr>
          <w:p w:rsidR="006D2348" w:rsidRPr="001F7217" w:rsidRDefault="006D2348" w:rsidP="00397E10">
            <w:pPr>
              <w:widowControl/>
              <w:overflowPunct w:val="0"/>
              <w:topLinePunct/>
              <w:adjustRightInd w:val="0"/>
              <w:spacing w:line="300" w:lineRule="exact"/>
              <w:jc w:val="center"/>
              <w:textAlignment w:val="baseline"/>
              <w:rPr>
                <w:rFonts w:hAnsi="ＭＳ 明朝"/>
                <w:color w:val="000000"/>
                <w:szCs w:val="21"/>
              </w:rPr>
            </w:pPr>
          </w:p>
        </w:tc>
        <w:tc>
          <w:tcPr>
            <w:tcW w:w="2241"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c>
          <w:tcPr>
            <w:tcW w:w="1647"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309" w:type="dxa"/>
            <w:vAlign w:val="center"/>
          </w:tcPr>
          <w:p w:rsidR="006D2348" w:rsidRPr="001F7217" w:rsidRDefault="006D2348" w:rsidP="00397E10">
            <w:pPr>
              <w:widowControl/>
              <w:overflowPunct w:val="0"/>
              <w:topLinePunct/>
              <w:adjustRightInd w:val="0"/>
              <w:spacing w:line="300" w:lineRule="exact"/>
              <w:jc w:val="right"/>
              <w:textAlignment w:val="baseline"/>
              <w:rPr>
                <w:rFonts w:hAnsi="ＭＳ 明朝"/>
                <w:color w:val="000000"/>
                <w:szCs w:val="21"/>
              </w:rPr>
            </w:pPr>
          </w:p>
        </w:tc>
        <w:tc>
          <w:tcPr>
            <w:tcW w:w="1970" w:type="dxa"/>
            <w:vAlign w:val="center"/>
          </w:tcPr>
          <w:p w:rsidR="006D2348" w:rsidRPr="001F7217" w:rsidRDefault="006D2348" w:rsidP="00397E10">
            <w:pPr>
              <w:widowControl/>
              <w:overflowPunct w:val="0"/>
              <w:topLinePunct/>
              <w:adjustRightInd w:val="0"/>
              <w:spacing w:line="300" w:lineRule="exact"/>
              <w:textAlignment w:val="baseline"/>
              <w:rPr>
                <w:rFonts w:hAnsi="ＭＳ 明朝"/>
                <w:color w:val="000000"/>
                <w:szCs w:val="21"/>
              </w:rPr>
            </w:pPr>
          </w:p>
        </w:tc>
      </w:tr>
    </w:tbl>
    <w:p w:rsidR="006D2348" w:rsidRDefault="006D2348" w:rsidP="006D2348">
      <w:pPr>
        <w:widowControl/>
        <w:jc w:val="left"/>
        <w:rPr>
          <w:szCs w:val="21"/>
        </w:rPr>
      </w:pPr>
      <w:r>
        <w:rPr>
          <w:rFonts w:hint="eastAsia"/>
          <w:szCs w:val="21"/>
        </w:rPr>
        <w:t>※　行は適宜追加してください。</w:t>
      </w:r>
    </w:p>
    <w:p w:rsidR="006D2348" w:rsidRDefault="006D2348" w:rsidP="006D2348">
      <w:pPr>
        <w:widowControl/>
        <w:overflowPunct w:val="0"/>
        <w:topLinePunct/>
        <w:adjustRightInd w:val="0"/>
        <w:spacing w:line="280" w:lineRule="atLeast"/>
        <w:textAlignment w:val="baseline"/>
        <w:rPr>
          <w:rFonts w:hAnsi="ＭＳ 明朝"/>
          <w:color w:val="000000"/>
        </w:rPr>
      </w:pPr>
    </w:p>
    <w:p w:rsidR="006D2348" w:rsidRDefault="006D2348" w:rsidP="006D2348">
      <w:pPr>
        <w:rPr>
          <w:sz w:val="20"/>
        </w:rPr>
        <w:sectPr w:rsidR="006D2348" w:rsidSect="00397E10">
          <w:type w:val="continuous"/>
          <w:pgSz w:w="23814" w:h="16839" w:orient="landscape" w:code="8"/>
          <w:pgMar w:top="1340" w:right="1380" w:bottom="1340" w:left="980" w:header="567" w:footer="170" w:gutter="0"/>
          <w:cols w:num="2" w:space="425"/>
          <w:docGrid w:type="lines" w:linePitch="350" w:charSpace="532"/>
        </w:sectPr>
      </w:pPr>
    </w:p>
    <w:p w:rsidR="006D2348" w:rsidRDefault="006D2348" w:rsidP="006D2348">
      <w:r w:rsidRPr="001F7217">
        <w:rPr>
          <w:rFonts w:hint="eastAsia"/>
        </w:rPr>
        <w:lastRenderedPageBreak/>
        <w:t>※下記の設計図書を作成要領によって作成し、他の図面とあわせて図面集として提出</w:t>
      </w:r>
      <w:r>
        <w:rPr>
          <w:rFonts w:hint="eastAsia"/>
        </w:rPr>
        <w:t>してください</w:t>
      </w:r>
      <w:r w:rsidRPr="001F7217">
        <w:rPr>
          <w:rFonts w:hint="eastAsia"/>
        </w:rPr>
        <w:t>。なお、各図面の右下に枠を設け、提案受付番号を記載</w:t>
      </w:r>
      <w:r>
        <w:rPr>
          <w:rFonts w:hint="eastAsia"/>
        </w:rPr>
        <w:t>してください</w:t>
      </w:r>
      <w:r w:rsidRPr="001F7217">
        <w:rPr>
          <w:rFonts w:hint="eastAsia"/>
        </w:rPr>
        <w:t>。</w:t>
      </w:r>
    </w:p>
    <w:p w:rsidR="006D2348" w:rsidRPr="001F7217" w:rsidRDefault="006D2348" w:rsidP="006D2348">
      <w:pPr>
        <w:ind w:firstLineChars="100" w:firstLine="210"/>
      </w:pPr>
      <w:r>
        <w:rPr>
          <w:rFonts w:hint="eastAsia"/>
        </w:rPr>
        <w:t>また、様式34 低炭素化施設整備計画から様式39 外観・色彩・デザインまでの様式において記載した配慮事項や提案のポイント等の要旨を、図面中の該当箇所に吹出形式で記載してください。その際、記載した内容がどの様式に記載されているかが分かるように、引用元の様式番号をあわせて記載してください。</w:t>
      </w:r>
    </w:p>
    <w:tbl>
      <w:tblPr>
        <w:tblW w:w="20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4"/>
        <w:gridCol w:w="2496"/>
        <w:gridCol w:w="1702"/>
        <w:gridCol w:w="14883"/>
      </w:tblGrid>
      <w:tr w:rsidR="006D2348" w:rsidRPr="001F7217" w:rsidTr="00397E10">
        <w:trPr>
          <w:tblHeader/>
        </w:trPr>
        <w:tc>
          <w:tcPr>
            <w:tcW w:w="1504" w:type="dxa"/>
            <w:shd w:val="clear" w:color="auto" w:fill="E6E6E6"/>
            <w:vAlign w:val="center"/>
          </w:tcPr>
          <w:p w:rsidR="006D2348" w:rsidRPr="001F7217" w:rsidRDefault="006D2348" w:rsidP="00397E10">
            <w:pPr>
              <w:spacing w:line="300" w:lineRule="exact"/>
              <w:jc w:val="center"/>
              <w:rPr>
                <w:szCs w:val="21"/>
              </w:rPr>
            </w:pPr>
            <w:r w:rsidRPr="001F7217">
              <w:rPr>
                <w:rFonts w:hint="eastAsia"/>
                <w:szCs w:val="21"/>
              </w:rPr>
              <w:t>様式</w:t>
            </w:r>
          </w:p>
        </w:tc>
        <w:tc>
          <w:tcPr>
            <w:tcW w:w="2496" w:type="dxa"/>
            <w:shd w:val="clear" w:color="auto" w:fill="E6E6E6"/>
            <w:vAlign w:val="center"/>
          </w:tcPr>
          <w:p w:rsidR="006D2348" w:rsidRPr="001F7217" w:rsidRDefault="006D2348" w:rsidP="00397E10">
            <w:pPr>
              <w:spacing w:line="300" w:lineRule="exact"/>
              <w:jc w:val="center"/>
              <w:rPr>
                <w:szCs w:val="21"/>
              </w:rPr>
            </w:pPr>
            <w:r w:rsidRPr="001F7217">
              <w:rPr>
                <w:rFonts w:hint="eastAsia"/>
                <w:szCs w:val="21"/>
              </w:rPr>
              <w:t>図名</w:t>
            </w:r>
          </w:p>
        </w:tc>
        <w:tc>
          <w:tcPr>
            <w:tcW w:w="1702" w:type="dxa"/>
            <w:shd w:val="clear" w:color="auto" w:fill="E6E6E6"/>
            <w:vAlign w:val="center"/>
          </w:tcPr>
          <w:p w:rsidR="006D2348" w:rsidRPr="001F7217" w:rsidRDefault="006D2348" w:rsidP="00397E10">
            <w:pPr>
              <w:spacing w:line="300" w:lineRule="exact"/>
              <w:jc w:val="center"/>
              <w:rPr>
                <w:szCs w:val="21"/>
              </w:rPr>
            </w:pPr>
            <w:r w:rsidRPr="001F7217">
              <w:rPr>
                <w:rFonts w:hint="eastAsia"/>
                <w:szCs w:val="21"/>
              </w:rPr>
              <w:t>規格等</w:t>
            </w:r>
          </w:p>
        </w:tc>
        <w:tc>
          <w:tcPr>
            <w:tcW w:w="14883" w:type="dxa"/>
            <w:shd w:val="clear" w:color="auto" w:fill="E6E6E6"/>
            <w:vAlign w:val="center"/>
          </w:tcPr>
          <w:p w:rsidR="006D2348" w:rsidRPr="001F7217" w:rsidRDefault="006D2348" w:rsidP="00397E10">
            <w:pPr>
              <w:spacing w:line="300" w:lineRule="exact"/>
              <w:jc w:val="center"/>
              <w:rPr>
                <w:szCs w:val="21"/>
              </w:rPr>
            </w:pPr>
            <w:r w:rsidRPr="001F7217">
              <w:rPr>
                <w:rFonts w:hint="eastAsia"/>
                <w:szCs w:val="21"/>
              </w:rPr>
              <w:t>作成要領</w:t>
            </w:r>
          </w:p>
        </w:tc>
      </w:tr>
      <w:tr w:rsidR="006D2348" w:rsidRPr="001F7217" w:rsidTr="00397E10">
        <w:tc>
          <w:tcPr>
            <w:tcW w:w="1504" w:type="dxa"/>
            <w:shd w:val="clear" w:color="auto" w:fill="auto"/>
            <w:vAlign w:val="center"/>
          </w:tcPr>
          <w:p w:rsidR="006D2348" w:rsidRPr="001F7217" w:rsidRDefault="006D2348" w:rsidP="00397E10">
            <w:pPr>
              <w:spacing w:line="300" w:lineRule="exact"/>
              <w:jc w:val="center"/>
              <w:rPr>
                <w:szCs w:val="21"/>
              </w:rPr>
            </w:pPr>
            <w:r w:rsidRPr="001F7217">
              <w:rPr>
                <w:rFonts w:hAnsi="ＭＳ 明朝" w:hint="eastAsia"/>
                <w:color w:val="000000"/>
                <w:szCs w:val="21"/>
              </w:rPr>
              <w:t>様式</w:t>
            </w:r>
            <w:r w:rsidRPr="001F7217">
              <w:rPr>
                <w:rFonts w:hAnsi="ＭＳ 明朝"/>
                <w:color w:val="000000"/>
                <w:szCs w:val="21"/>
              </w:rPr>
              <w:fldChar w:fldCharType="begin"/>
            </w:r>
            <w:r w:rsidRPr="001F7217">
              <w:rPr>
                <w:rFonts w:hAnsi="ＭＳ 明朝"/>
                <w:color w:val="000000"/>
                <w:szCs w:val="21"/>
              </w:rPr>
              <w:instrText xml:space="preserve"> AUTONUM </w:instrText>
            </w:r>
            <w:r w:rsidRPr="001F7217">
              <w:rPr>
                <w:rFonts w:hAnsi="ＭＳ 明朝"/>
                <w:color w:val="000000"/>
                <w:szCs w:val="21"/>
              </w:rPr>
              <w:fldChar w:fldCharType="end"/>
            </w:r>
          </w:p>
        </w:tc>
        <w:tc>
          <w:tcPr>
            <w:tcW w:w="2496" w:type="dxa"/>
            <w:shd w:val="clear" w:color="auto" w:fill="auto"/>
            <w:vAlign w:val="center"/>
          </w:tcPr>
          <w:p w:rsidR="006D2348" w:rsidRPr="001F7217" w:rsidRDefault="006D2348" w:rsidP="00397E10">
            <w:pPr>
              <w:spacing w:line="300" w:lineRule="exact"/>
              <w:jc w:val="center"/>
              <w:rPr>
                <w:szCs w:val="21"/>
              </w:rPr>
            </w:pPr>
            <w:r w:rsidRPr="001F7217">
              <w:rPr>
                <w:rFonts w:hint="eastAsia"/>
                <w:szCs w:val="21"/>
              </w:rPr>
              <w:t>事業位置づけ図</w:t>
            </w:r>
          </w:p>
        </w:tc>
        <w:tc>
          <w:tcPr>
            <w:tcW w:w="1702" w:type="dxa"/>
            <w:shd w:val="clear" w:color="auto" w:fill="auto"/>
          </w:tcPr>
          <w:p w:rsidR="006D2348" w:rsidRPr="001F7217" w:rsidRDefault="006D2348" w:rsidP="00397E10">
            <w:pPr>
              <w:spacing w:line="300" w:lineRule="exact"/>
              <w:rPr>
                <w:szCs w:val="21"/>
              </w:rPr>
            </w:pPr>
            <w:r w:rsidRPr="001F7217">
              <w:rPr>
                <w:rFonts w:hint="eastAsia"/>
                <w:szCs w:val="21"/>
              </w:rPr>
              <w:t>A3版</w:t>
            </w:r>
          </w:p>
          <w:p w:rsidR="006D2348" w:rsidRPr="001F7217" w:rsidRDefault="006D2348" w:rsidP="00397E10">
            <w:pPr>
              <w:spacing w:line="300" w:lineRule="exact"/>
              <w:rPr>
                <w:szCs w:val="21"/>
              </w:rPr>
            </w:pPr>
            <w:r w:rsidRPr="001F7217">
              <w:rPr>
                <w:rFonts w:hint="eastAsia"/>
                <w:szCs w:val="21"/>
              </w:rPr>
              <w:t>1枚</w:t>
            </w:r>
          </w:p>
        </w:tc>
        <w:tc>
          <w:tcPr>
            <w:tcW w:w="14883" w:type="dxa"/>
            <w:shd w:val="clear" w:color="auto" w:fill="auto"/>
          </w:tcPr>
          <w:p w:rsidR="006D2348" w:rsidRPr="0093449A" w:rsidRDefault="006D2348" w:rsidP="00397E10">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地域特性や本事業地の特徴等を把握し、地域における本事業地の位置付けや周辺環境との関係性について記載すること。</w:t>
            </w:r>
          </w:p>
        </w:tc>
      </w:tr>
      <w:tr w:rsidR="006D2348" w:rsidRPr="001F7217" w:rsidTr="00397E10">
        <w:tc>
          <w:tcPr>
            <w:tcW w:w="1504" w:type="dxa"/>
            <w:shd w:val="clear" w:color="auto" w:fill="auto"/>
            <w:vAlign w:val="center"/>
          </w:tcPr>
          <w:p w:rsidR="006D2348" w:rsidRPr="001F7217" w:rsidRDefault="006D2348" w:rsidP="00397E10">
            <w:pPr>
              <w:spacing w:line="300" w:lineRule="exact"/>
              <w:jc w:val="center"/>
              <w:rPr>
                <w:szCs w:val="21"/>
              </w:rPr>
            </w:pPr>
            <w:r w:rsidRPr="001F7217">
              <w:rPr>
                <w:rFonts w:hAnsi="ＭＳ 明朝" w:hint="eastAsia"/>
                <w:color w:val="000000"/>
                <w:szCs w:val="21"/>
              </w:rPr>
              <w:t>様式</w:t>
            </w:r>
            <w:r w:rsidRPr="001F7217">
              <w:rPr>
                <w:rFonts w:hAnsi="ＭＳ 明朝"/>
                <w:color w:val="000000"/>
                <w:szCs w:val="21"/>
              </w:rPr>
              <w:fldChar w:fldCharType="begin"/>
            </w:r>
            <w:r w:rsidRPr="001F7217">
              <w:rPr>
                <w:rFonts w:hAnsi="ＭＳ 明朝"/>
                <w:color w:val="000000"/>
                <w:szCs w:val="21"/>
              </w:rPr>
              <w:instrText xml:space="preserve"> AUTONUM </w:instrText>
            </w:r>
            <w:r w:rsidRPr="001F7217">
              <w:rPr>
                <w:rFonts w:hAnsi="ＭＳ 明朝"/>
                <w:color w:val="000000"/>
                <w:szCs w:val="21"/>
              </w:rPr>
              <w:fldChar w:fldCharType="end"/>
            </w:r>
          </w:p>
        </w:tc>
        <w:tc>
          <w:tcPr>
            <w:tcW w:w="2496" w:type="dxa"/>
            <w:shd w:val="clear" w:color="auto" w:fill="auto"/>
            <w:vAlign w:val="center"/>
          </w:tcPr>
          <w:p w:rsidR="006D2348" w:rsidRPr="001F7217" w:rsidRDefault="006D2348" w:rsidP="00397E10">
            <w:pPr>
              <w:spacing w:line="300" w:lineRule="exact"/>
              <w:jc w:val="center"/>
              <w:rPr>
                <w:szCs w:val="21"/>
              </w:rPr>
            </w:pPr>
            <w:r w:rsidRPr="001F7217">
              <w:rPr>
                <w:rFonts w:hint="eastAsia"/>
                <w:szCs w:val="21"/>
              </w:rPr>
              <w:t>全体配置図</w:t>
            </w:r>
          </w:p>
        </w:tc>
        <w:tc>
          <w:tcPr>
            <w:tcW w:w="1702" w:type="dxa"/>
            <w:shd w:val="clear" w:color="auto" w:fill="auto"/>
          </w:tcPr>
          <w:p w:rsidR="006D2348" w:rsidRPr="001F7217" w:rsidRDefault="006D2348" w:rsidP="00397E10">
            <w:pPr>
              <w:spacing w:line="300" w:lineRule="exact"/>
              <w:rPr>
                <w:szCs w:val="21"/>
              </w:rPr>
            </w:pPr>
            <w:r w:rsidRPr="001F7217">
              <w:rPr>
                <w:rFonts w:hint="eastAsia"/>
                <w:szCs w:val="21"/>
              </w:rPr>
              <w:t>A3版</w:t>
            </w:r>
          </w:p>
          <w:p w:rsidR="006D2348" w:rsidRPr="001F7217" w:rsidRDefault="006D2348" w:rsidP="00397E10">
            <w:pPr>
              <w:spacing w:line="300" w:lineRule="exact"/>
              <w:rPr>
                <w:szCs w:val="21"/>
              </w:rPr>
            </w:pPr>
            <w:r w:rsidRPr="001F7217">
              <w:rPr>
                <w:rFonts w:hint="eastAsia"/>
                <w:szCs w:val="21"/>
              </w:rPr>
              <w:t>1枚</w:t>
            </w:r>
          </w:p>
          <w:p w:rsidR="006D2348" w:rsidRPr="001F7217" w:rsidRDefault="006D2348" w:rsidP="00397E10">
            <w:pPr>
              <w:spacing w:line="300" w:lineRule="exact"/>
              <w:rPr>
                <w:szCs w:val="21"/>
              </w:rPr>
            </w:pPr>
            <w:r>
              <w:rPr>
                <w:rFonts w:hint="eastAsia"/>
                <w:szCs w:val="21"/>
              </w:rPr>
              <w:t>S=1/20</w:t>
            </w:r>
            <w:r w:rsidRPr="001F7217">
              <w:rPr>
                <w:rFonts w:hint="eastAsia"/>
                <w:szCs w:val="21"/>
              </w:rPr>
              <w:t>00以上</w:t>
            </w:r>
          </w:p>
        </w:tc>
        <w:tc>
          <w:tcPr>
            <w:tcW w:w="14883" w:type="dxa"/>
            <w:shd w:val="clear" w:color="auto" w:fill="auto"/>
          </w:tcPr>
          <w:p w:rsidR="006D2348" w:rsidRPr="0093449A" w:rsidRDefault="006D2348" w:rsidP="00397E10">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全施設の位置と面積（建築面積、駐車場面積、広場面積）を記載すること。</w:t>
            </w:r>
          </w:p>
          <w:p w:rsidR="006D2348" w:rsidRPr="001F6734" w:rsidRDefault="006D2348" w:rsidP="00397E10">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主要な出入口、車路、通路、緑地等を記載すること。</w:t>
            </w:r>
          </w:p>
        </w:tc>
      </w:tr>
      <w:tr w:rsidR="006D2348" w:rsidRPr="001F7217" w:rsidTr="00397E10">
        <w:tc>
          <w:tcPr>
            <w:tcW w:w="1504" w:type="dxa"/>
            <w:shd w:val="clear" w:color="auto" w:fill="auto"/>
            <w:vAlign w:val="center"/>
          </w:tcPr>
          <w:p w:rsidR="006D2348" w:rsidRPr="001F7217" w:rsidRDefault="006D2348" w:rsidP="00397E10">
            <w:pPr>
              <w:spacing w:line="300" w:lineRule="exact"/>
              <w:jc w:val="center"/>
              <w:rPr>
                <w:szCs w:val="21"/>
              </w:rPr>
            </w:pPr>
            <w:r w:rsidRPr="001F7217">
              <w:rPr>
                <w:rFonts w:hAnsi="ＭＳ 明朝" w:hint="eastAsia"/>
                <w:color w:val="000000"/>
                <w:szCs w:val="21"/>
              </w:rPr>
              <w:t>様式</w:t>
            </w:r>
            <w:r w:rsidRPr="001F7217">
              <w:rPr>
                <w:rFonts w:hAnsi="ＭＳ 明朝"/>
                <w:color w:val="000000"/>
                <w:szCs w:val="21"/>
              </w:rPr>
              <w:fldChar w:fldCharType="begin"/>
            </w:r>
            <w:r w:rsidRPr="001F7217">
              <w:rPr>
                <w:rFonts w:hAnsi="ＭＳ 明朝"/>
                <w:color w:val="000000"/>
                <w:szCs w:val="21"/>
              </w:rPr>
              <w:instrText xml:space="preserve"> AUTONUM </w:instrText>
            </w:r>
            <w:r w:rsidRPr="001F7217">
              <w:rPr>
                <w:rFonts w:hAnsi="ＭＳ 明朝"/>
                <w:color w:val="000000"/>
                <w:szCs w:val="21"/>
              </w:rPr>
              <w:fldChar w:fldCharType="end"/>
            </w:r>
          </w:p>
        </w:tc>
        <w:tc>
          <w:tcPr>
            <w:tcW w:w="2496" w:type="dxa"/>
            <w:shd w:val="clear" w:color="auto" w:fill="auto"/>
            <w:vAlign w:val="center"/>
          </w:tcPr>
          <w:p w:rsidR="006D2348" w:rsidRPr="001F7217" w:rsidRDefault="006D2348" w:rsidP="00397E10">
            <w:pPr>
              <w:spacing w:line="300" w:lineRule="exact"/>
              <w:jc w:val="center"/>
              <w:rPr>
                <w:szCs w:val="21"/>
              </w:rPr>
            </w:pPr>
            <w:r w:rsidRPr="001F7217">
              <w:rPr>
                <w:rFonts w:hint="eastAsia"/>
                <w:szCs w:val="21"/>
              </w:rPr>
              <w:t>動線図・ゾーニング図</w:t>
            </w:r>
          </w:p>
        </w:tc>
        <w:tc>
          <w:tcPr>
            <w:tcW w:w="1702" w:type="dxa"/>
            <w:shd w:val="clear" w:color="auto" w:fill="auto"/>
          </w:tcPr>
          <w:p w:rsidR="006D2348" w:rsidRPr="001F7217" w:rsidRDefault="006D2348" w:rsidP="00397E10">
            <w:pPr>
              <w:spacing w:line="300" w:lineRule="exact"/>
              <w:rPr>
                <w:szCs w:val="21"/>
              </w:rPr>
            </w:pPr>
            <w:r w:rsidRPr="001F7217">
              <w:rPr>
                <w:rFonts w:hint="eastAsia"/>
                <w:szCs w:val="21"/>
              </w:rPr>
              <w:t>A3版</w:t>
            </w:r>
          </w:p>
          <w:p w:rsidR="006D2348" w:rsidRPr="001F7217" w:rsidRDefault="006D2348" w:rsidP="00397E10">
            <w:pPr>
              <w:spacing w:line="300" w:lineRule="exact"/>
              <w:rPr>
                <w:szCs w:val="21"/>
              </w:rPr>
            </w:pPr>
            <w:r w:rsidRPr="001F7217">
              <w:rPr>
                <w:rFonts w:hint="eastAsia"/>
                <w:szCs w:val="21"/>
              </w:rPr>
              <w:t>枚数適宜</w:t>
            </w:r>
          </w:p>
          <w:p w:rsidR="006D2348" w:rsidRPr="001F7217" w:rsidRDefault="006D2348" w:rsidP="00397E10">
            <w:pPr>
              <w:spacing w:line="300" w:lineRule="exact"/>
              <w:rPr>
                <w:szCs w:val="21"/>
              </w:rPr>
            </w:pPr>
            <w:r w:rsidRPr="001F7217">
              <w:rPr>
                <w:rFonts w:hint="eastAsia"/>
                <w:szCs w:val="21"/>
              </w:rPr>
              <w:t>S=1/</w:t>
            </w:r>
            <w:r>
              <w:rPr>
                <w:rFonts w:hint="eastAsia"/>
                <w:szCs w:val="21"/>
              </w:rPr>
              <w:t>20</w:t>
            </w:r>
            <w:r w:rsidRPr="001F7217">
              <w:rPr>
                <w:rFonts w:hint="eastAsia"/>
                <w:szCs w:val="21"/>
              </w:rPr>
              <w:t>00以上</w:t>
            </w:r>
          </w:p>
        </w:tc>
        <w:tc>
          <w:tcPr>
            <w:tcW w:w="14883" w:type="dxa"/>
            <w:shd w:val="clear" w:color="auto" w:fill="auto"/>
          </w:tcPr>
          <w:p w:rsidR="006D2348" w:rsidRPr="0093449A" w:rsidRDefault="006D2348" w:rsidP="00397E10">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本事業地内外へのアプローチ、外構部分から各施設へのアプローチ、歩行者動線を記載すること。</w:t>
            </w:r>
          </w:p>
          <w:p w:rsidR="006D2348" w:rsidRPr="0093449A" w:rsidRDefault="006D2348" w:rsidP="00397E10">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歩行者動線のうち、駐車場からの移動円滑化経路を表現すること。</w:t>
            </w:r>
          </w:p>
          <w:p w:rsidR="006D2348" w:rsidRPr="001F6734" w:rsidRDefault="006D2348" w:rsidP="00397E10">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車両動線を記載すること。</w:t>
            </w:r>
          </w:p>
        </w:tc>
      </w:tr>
      <w:tr w:rsidR="006D2348" w:rsidRPr="001F7217" w:rsidTr="00397E10">
        <w:tc>
          <w:tcPr>
            <w:tcW w:w="1504" w:type="dxa"/>
            <w:shd w:val="clear" w:color="auto" w:fill="auto"/>
            <w:vAlign w:val="center"/>
          </w:tcPr>
          <w:p w:rsidR="006D2348" w:rsidRPr="001F7217" w:rsidRDefault="006D2348" w:rsidP="00397E10">
            <w:pPr>
              <w:spacing w:line="300" w:lineRule="exact"/>
              <w:jc w:val="center"/>
              <w:rPr>
                <w:szCs w:val="21"/>
              </w:rPr>
            </w:pPr>
            <w:r w:rsidRPr="001F7217">
              <w:rPr>
                <w:rFonts w:hAnsi="ＭＳ 明朝" w:hint="eastAsia"/>
                <w:color w:val="000000"/>
                <w:szCs w:val="21"/>
              </w:rPr>
              <w:t>様式</w:t>
            </w:r>
            <w:r w:rsidRPr="001F7217">
              <w:rPr>
                <w:rFonts w:hAnsi="ＭＳ 明朝"/>
                <w:color w:val="000000"/>
                <w:szCs w:val="21"/>
              </w:rPr>
              <w:fldChar w:fldCharType="begin"/>
            </w:r>
            <w:r w:rsidRPr="001F7217">
              <w:rPr>
                <w:rFonts w:hAnsi="ＭＳ 明朝"/>
                <w:color w:val="000000"/>
                <w:szCs w:val="21"/>
              </w:rPr>
              <w:instrText xml:space="preserve"> AUTONUM </w:instrText>
            </w:r>
            <w:r w:rsidRPr="001F7217">
              <w:rPr>
                <w:rFonts w:hAnsi="ＭＳ 明朝"/>
                <w:color w:val="000000"/>
                <w:szCs w:val="21"/>
              </w:rPr>
              <w:fldChar w:fldCharType="end"/>
            </w:r>
          </w:p>
        </w:tc>
        <w:tc>
          <w:tcPr>
            <w:tcW w:w="2496" w:type="dxa"/>
            <w:shd w:val="clear" w:color="auto" w:fill="auto"/>
            <w:vAlign w:val="center"/>
          </w:tcPr>
          <w:p w:rsidR="006D2348" w:rsidRPr="001F7217" w:rsidRDefault="006D2348" w:rsidP="00397E10">
            <w:pPr>
              <w:spacing w:line="300" w:lineRule="exact"/>
              <w:jc w:val="center"/>
              <w:rPr>
                <w:szCs w:val="21"/>
              </w:rPr>
            </w:pPr>
            <w:r w:rsidRPr="001F7217">
              <w:rPr>
                <w:rFonts w:hint="eastAsia"/>
                <w:szCs w:val="21"/>
              </w:rPr>
              <w:t>平面図</w:t>
            </w:r>
          </w:p>
        </w:tc>
        <w:tc>
          <w:tcPr>
            <w:tcW w:w="1702" w:type="dxa"/>
            <w:shd w:val="clear" w:color="auto" w:fill="auto"/>
          </w:tcPr>
          <w:p w:rsidR="006D2348" w:rsidRPr="001F7217" w:rsidRDefault="006D2348" w:rsidP="00397E10">
            <w:pPr>
              <w:spacing w:line="300" w:lineRule="exact"/>
              <w:rPr>
                <w:szCs w:val="21"/>
              </w:rPr>
            </w:pPr>
            <w:r w:rsidRPr="001F7217">
              <w:rPr>
                <w:rFonts w:hint="eastAsia"/>
                <w:szCs w:val="21"/>
              </w:rPr>
              <w:t>A3版</w:t>
            </w:r>
          </w:p>
          <w:p w:rsidR="006D2348" w:rsidRPr="001F7217" w:rsidRDefault="006D2348" w:rsidP="00397E10">
            <w:pPr>
              <w:spacing w:line="300" w:lineRule="exact"/>
              <w:rPr>
                <w:szCs w:val="21"/>
              </w:rPr>
            </w:pPr>
            <w:r w:rsidRPr="001F7217">
              <w:rPr>
                <w:rFonts w:hint="eastAsia"/>
                <w:szCs w:val="21"/>
              </w:rPr>
              <w:t>枚数適宜</w:t>
            </w:r>
          </w:p>
          <w:p w:rsidR="006D2348" w:rsidRPr="001F7217" w:rsidRDefault="006D2348" w:rsidP="00397E10">
            <w:pPr>
              <w:spacing w:line="300" w:lineRule="exact"/>
              <w:rPr>
                <w:szCs w:val="21"/>
              </w:rPr>
            </w:pPr>
            <w:r w:rsidRPr="001F7217">
              <w:rPr>
                <w:rFonts w:hint="eastAsia"/>
                <w:szCs w:val="21"/>
              </w:rPr>
              <w:t>S=1/</w:t>
            </w:r>
            <w:r>
              <w:rPr>
                <w:rFonts w:hint="eastAsia"/>
                <w:szCs w:val="21"/>
              </w:rPr>
              <w:t>10</w:t>
            </w:r>
            <w:r w:rsidRPr="001F7217">
              <w:rPr>
                <w:rFonts w:hint="eastAsia"/>
                <w:szCs w:val="21"/>
              </w:rPr>
              <w:t>00以上</w:t>
            </w:r>
          </w:p>
        </w:tc>
        <w:tc>
          <w:tcPr>
            <w:tcW w:w="14883" w:type="dxa"/>
            <w:shd w:val="clear" w:color="auto" w:fill="auto"/>
          </w:tcPr>
          <w:p w:rsidR="006D2348" w:rsidRPr="0093449A" w:rsidRDefault="006D2348" w:rsidP="00397E10">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施設ごとに各階平面図を作成すること。</w:t>
            </w:r>
          </w:p>
          <w:p w:rsidR="006D2348" w:rsidRPr="0093449A" w:rsidRDefault="006D2348" w:rsidP="00397E10">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要求水準書「資料●　諸室リスト」に規定している各諸室の名称及び諸室面積を記載すること。</w:t>
            </w:r>
          </w:p>
          <w:p w:rsidR="006D2348" w:rsidRPr="0093449A" w:rsidRDefault="006D2348" w:rsidP="00397E10">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事業者提案により設ける各諸室名称及び諸室面積についても記載し事業者提案の施設であることを明示すること。（様式6</w:t>
            </w:r>
            <w:r>
              <w:rPr>
                <w:rFonts w:ascii="ＭＳ 明朝" w:hAnsi="ＭＳ 明朝"/>
                <w:szCs w:val="21"/>
              </w:rPr>
              <w:t>3</w:t>
            </w:r>
            <w:r w:rsidRPr="0093449A">
              <w:rPr>
                <w:rFonts w:ascii="ＭＳ 明朝" w:hAnsi="ＭＳ 明朝" w:hint="eastAsia"/>
                <w:szCs w:val="21"/>
              </w:rPr>
              <w:t>との整合を図ること）</w:t>
            </w:r>
          </w:p>
          <w:p w:rsidR="006D2348" w:rsidRPr="0093449A" w:rsidRDefault="006D2348" w:rsidP="00397E10">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扉、窓等の位置、廊下幅員等を示すこと。</w:t>
            </w:r>
          </w:p>
          <w:p w:rsidR="006D2348" w:rsidRPr="001F6734" w:rsidRDefault="006D2348" w:rsidP="00397E10">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主要な設備機器、事業者が設置する備品のレイアウトも適宜記入すること。</w:t>
            </w:r>
          </w:p>
        </w:tc>
      </w:tr>
      <w:tr w:rsidR="006D2348" w:rsidRPr="001F7217" w:rsidTr="00397E10">
        <w:tc>
          <w:tcPr>
            <w:tcW w:w="1504" w:type="dxa"/>
            <w:shd w:val="clear" w:color="auto" w:fill="auto"/>
            <w:vAlign w:val="center"/>
          </w:tcPr>
          <w:p w:rsidR="006D2348" w:rsidRPr="001F7217" w:rsidRDefault="006D2348" w:rsidP="00397E10">
            <w:pPr>
              <w:spacing w:line="300" w:lineRule="exact"/>
              <w:jc w:val="center"/>
              <w:rPr>
                <w:szCs w:val="21"/>
              </w:rPr>
            </w:pPr>
            <w:r w:rsidRPr="001F7217">
              <w:rPr>
                <w:rFonts w:hAnsi="ＭＳ 明朝" w:hint="eastAsia"/>
                <w:color w:val="000000"/>
                <w:szCs w:val="21"/>
              </w:rPr>
              <w:t>様式</w:t>
            </w:r>
            <w:r w:rsidRPr="001F7217">
              <w:rPr>
                <w:rFonts w:hAnsi="ＭＳ 明朝"/>
                <w:color w:val="000000"/>
                <w:szCs w:val="21"/>
              </w:rPr>
              <w:fldChar w:fldCharType="begin"/>
            </w:r>
            <w:r w:rsidRPr="001F7217">
              <w:rPr>
                <w:rFonts w:hAnsi="ＭＳ 明朝"/>
                <w:color w:val="000000"/>
                <w:szCs w:val="21"/>
              </w:rPr>
              <w:instrText xml:space="preserve"> AUTONUM </w:instrText>
            </w:r>
            <w:r w:rsidRPr="001F7217">
              <w:rPr>
                <w:rFonts w:hAnsi="ＭＳ 明朝"/>
                <w:color w:val="000000"/>
                <w:szCs w:val="21"/>
              </w:rPr>
              <w:fldChar w:fldCharType="end"/>
            </w:r>
          </w:p>
        </w:tc>
        <w:tc>
          <w:tcPr>
            <w:tcW w:w="2496" w:type="dxa"/>
            <w:shd w:val="clear" w:color="auto" w:fill="auto"/>
            <w:vAlign w:val="center"/>
          </w:tcPr>
          <w:p w:rsidR="006D2348" w:rsidRPr="001F7217" w:rsidRDefault="006D2348" w:rsidP="00397E10">
            <w:pPr>
              <w:spacing w:line="300" w:lineRule="exact"/>
              <w:jc w:val="center"/>
              <w:rPr>
                <w:szCs w:val="21"/>
              </w:rPr>
            </w:pPr>
            <w:r w:rsidRPr="001F7217">
              <w:rPr>
                <w:rFonts w:hint="eastAsia"/>
                <w:szCs w:val="21"/>
              </w:rPr>
              <w:t>立面図</w:t>
            </w:r>
          </w:p>
        </w:tc>
        <w:tc>
          <w:tcPr>
            <w:tcW w:w="1702" w:type="dxa"/>
            <w:shd w:val="clear" w:color="auto" w:fill="auto"/>
          </w:tcPr>
          <w:p w:rsidR="006D2348" w:rsidRPr="001F7217" w:rsidRDefault="006D2348" w:rsidP="00397E10">
            <w:pPr>
              <w:spacing w:line="300" w:lineRule="exact"/>
              <w:rPr>
                <w:szCs w:val="21"/>
              </w:rPr>
            </w:pPr>
            <w:r w:rsidRPr="001F7217">
              <w:rPr>
                <w:rFonts w:hint="eastAsia"/>
                <w:szCs w:val="21"/>
              </w:rPr>
              <w:t>A3版</w:t>
            </w:r>
          </w:p>
          <w:p w:rsidR="006D2348" w:rsidRPr="001F7217" w:rsidRDefault="006D2348" w:rsidP="00397E10">
            <w:pPr>
              <w:spacing w:line="300" w:lineRule="exact"/>
              <w:rPr>
                <w:szCs w:val="21"/>
              </w:rPr>
            </w:pPr>
            <w:r w:rsidRPr="001F7217">
              <w:rPr>
                <w:rFonts w:hint="eastAsia"/>
                <w:szCs w:val="21"/>
              </w:rPr>
              <w:t>枚数適宜</w:t>
            </w:r>
          </w:p>
          <w:p w:rsidR="006D2348" w:rsidRPr="001F7217" w:rsidRDefault="006D2348" w:rsidP="00397E10">
            <w:pPr>
              <w:spacing w:line="300" w:lineRule="exact"/>
              <w:rPr>
                <w:szCs w:val="21"/>
              </w:rPr>
            </w:pPr>
            <w:r w:rsidRPr="001F7217">
              <w:rPr>
                <w:rFonts w:hint="eastAsia"/>
                <w:szCs w:val="21"/>
              </w:rPr>
              <w:t>全面</w:t>
            </w:r>
          </w:p>
          <w:p w:rsidR="006D2348" w:rsidRPr="001F7217" w:rsidRDefault="006D2348" w:rsidP="00397E10">
            <w:pPr>
              <w:spacing w:line="300" w:lineRule="exact"/>
              <w:rPr>
                <w:szCs w:val="21"/>
              </w:rPr>
            </w:pPr>
            <w:r>
              <w:rPr>
                <w:rFonts w:hint="eastAsia"/>
                <w:szCs w:val="21"/>
              </w:rPr>
              <w:t>S=1/10</w:t>
            </w:r>
            <w:r w:rsidRPr="001F7217">
              <w:rPr>
                <w:rFonts w:hint="eastAsia"/>
                <w:szCs w:val="21"/>
              </w:rPr>
              <w:t>00以上</w:t>
            </w:r>
          </w:p>
        </w:tc>
        <w:tc>
          <w:tcPr>
            <w:tcW w:w="14883" w:type="dxa"/>
            <w:shd w:val="clear" w:color="auto" w:fill="auto"/>
          </w:tcPr>
          <w:p w:rsidR="006D2348" w:rsidRPr="001F6734" w:rsidRDefault="006D2348" w:rsidP="00397E10">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施設ごとの立面図を作成すること。</w:t>
            </w:r>
          </w:p>
        </w:tc>
      </w:tr>
      <w:tr w:rsidR="006D2348" w:rsidRPr="001F7217" w:rsidTr="00397E10">
        <w:tc>
          <w:tcPr>
            <w:tcW w:w="1504" w:type="dxa"/>
            <w:shd w:val="clear" w:color="auto" w:fill="auto"/>
            <w:vAlign w:val="center"/>
          </w:tcPr>
          <w:p w:rsidR="006D2348" w:rsidRPr="001F7217" w:rsidRDefault="006D2348" w:rsidP="00397E10">
            <w:pPr>
              <w:spacing w:line="300" w:lineRule="exact"/>
              <w:jc w:val="center"/>
              <w:rPr>
                <w:szCs w:val="21"/>
              </w:rPr>
            </w:pPr>
            <w:r w:rsidRPr="001F7217">
              <w:rPr>
                <w:rFonts w:hAnsi="ＭＳ 明朝" w:hint="eastAsia"/>
                <w:color w:val="000000"/>
                <w:szCs w:val="21"/>
              </w:rPr>
              <w:t>様式</w:t>
            </w:r>
            <w:r w:rsidRPr="001F7217">
              <w:rPr>
                <w:rFonts w:hAnsi="ＭＳ 明朝"/>
                <w:color w:val="000000"/>
                <w:szCs w:val="21"/>
              </w:rPr>
              <w:fldChar w:fldCharType="begin"/>
            </w:r>
            <w:r w:rsidRPr="001F7217">
              <w:rPr>
                <w:rFonts w:hAnsi="ＭＳ 明朝"/>
                <w:color w:val="000000"/>
                <w:szCs w:val="21"/>
              </w:rPr>
              <w:instrText xml:space="preserve"> AUTONUM </w:instrText>
            </w:r>
            <w:r w:rsidRPr="001F7217">
              <w:rPr>
                <w:rFonts w:hAnsi="ＭＳ 明朝"/>
                <w:color w:val="000000"/>
                <w:szCs w:val="21"/>
              </w:rPr>
              <w:fldChar w:fldCharType="end"/>
            </w:r>
          </w:p>
        </w:tc>
        <w:tc>
          <w:tcPr>
            <w:tcW w:w="2496" w:type="dxa"/>
            <w:shd w:val="clear" w:color="auto" w:fill="auto"/>
            <w:vAlign w:val="center"/>
          </w:tcPr>
          <w:p w:rsidR="006D2348" w:rsidRPr="001F7217" w:rsidRDefault="006D2348" w:rsidP="00397E10">
            <w:pPr>
              <w:spacing w:line="300" w:lineRule="exact"/>
              <w:jc w:val="center"/>
              <w:rPr>
                <w:szCs w:val="21"/>
              </w:rPr>
            </w:pPr>
            <w:r w:rsidRPr="001F7217">
              <w:rPr>
                <w:rFonts w:hint="eastAsia"/>
                <w:szCs w:val="21"/>
              </w:rPr>
              <w:t>断面図</w:t>
            </w:r>
          </w:p>
        </w:tc>
        <w:tc>
          <w:tcPr>
            <w:tcW w:w="1702" w:type="dxa"/>
            <w:shd w:val="clear" w:color="auto" w:fill="auto"/>
          </w:tcPr>
          <w:p w:rsidR="006D2348" w:rsidRPr="001F7217" w:rsidRDefault="006D2348" w:rsidP="00397E10">
            <w:pPr>
              <w:spacing w:line="300" w:lineRule="exact"/>
              <w:rPr>
                <w:szCs w:val="21"/>
              </w:rPr>
            </w:pPr>
            <w:r w:rsidRPr="001F7217">
              <w:rPr>
                <w:rFonts w:hint="eastAsia"/>
                <w:szCs w:val="21"/>
              </w:rPr>
              <w:t>A3版</w:t>
            </w:r>
          </w:p>
          <w:p w:rsidR="006D2348" w:rsidRPr="001F7217" w:rsidRDefault="006D2348" w:rsidP="00397E10">
            <w:pPr>
              <w:spacing w:line="300" w:lineRule="exact"/>
              <w:rPr>
                <w:szCs w:val="21"/>
              </w:rPr>
            </w:pPr>
            <w:r w:rsidRPr="001F7217">
              <w:rPr>
                <w:rFonts w:hint="eastAsia"/>
                <w:szCs w:val="21"/>
              </w:rPr>
              <w:t>枚数適宜</w:t>
            </w:r>
          </w:p>
          <w:p w:rsidR="006D2348" w:rsidRPr="001F7217" w:rsidRDefault="006D2348" w:rsidP="00397E10">
            <w:pPr>
              <w:spacing w:line="300" w:lineRule="exact"/>
              <w:rPr>
                <w:szCs w:val="21"/>
              </w:rPr>
            </w:pPr>
            <w:r w:rsidRPr="001F7217">
              <w:rPr>
                <w:rFonts w:hint="eastAsia"/>
                <w:szCs w:val="21"/>
              </w:rPr>
              <w:t>2面</w:t>
            </w:r>
          </w:p>
          <w:p w:rsidR="006D2348" w:rsidRPr="001F7217" w:rsidRDefault="006D2348" w:rsidP="00397E10">
            <w:pPr>
              <w:spacing w:line="300" w:lineRule="exact"/>
              <w:rPr>
                <w:szCs w:val="21"/>
              </w:rPr>
            </w:pPr>
            <w:r w:rsidRPr="001F7217">
              <w:rPr>
                <w:rFonts w:hint="eastAsia"/>
                <w:szCs w:val="21"/>
              </w:rPr>
              <w:t>S=1/</w:t>
            </w:r>
            <w:r>
              <w:rPr>
                <w:rFonts w:hint="eastAsia"/>
                <w:szCs w:val="21"/>
              </w:rPr>
              <w:t>10</w:t>
            </w:r>
            <w:r w:rsidRPr="001F7217">
              <w:rPr>
                <w:rFonts w:hint="eastAsia"/>
                <w:szCs w:val="21"/>
              </w:rPr>
              <w:t>00以上</w:t>
            </w:r>
          </w:p>
        </w:tc>
        <w:tc>
          <w:tcPr>
            <w:tcW w:w="14883" w:type="dxa"/>
            <w:shd w:val="clear" w:color="auto" w:fill="auto"/>
          </w:tcPr>
          <w:p w:rsidR="006D2348" w:rsidRDefault="006D2348" w:rsidP="00397E10">
            <w:pPr>
              <w:pStyle w:val="aff"/>
              <w:numPr>
                <w:ilvl w:val="0"/>
                <w:numId w:val="12"/>
              </w:numPr>
              <w:spacing w:line="300" w:lineRule="exact"/>
              <w:ind w:leftChars="0" w:left="210" w:hangingChars="100" w:hanging="210"/>
              <w:rPr>
                <w:rFonts w:ascii="ＭＳ 明朝" w:hAnsi="ＭＳ 明朝"/>
                <w:szCs w:val="21"/>
              </w:rPr>
            </w:pPr>
            <w:r w:rsidRPr="0093449A">
              <w:rPr>
                <w:rFonts w:ascii="ＭＳ 明朝" w:hAnsi="ＭＳ 明朝" w:hint="eastAsia"/>
                <w:szCs w:val="21"/>
              </w:rPr>
              <w:t>各施設の断面図を作成すること。</w:t>
            </w:r>
          </w:p>
          <w:p w:rsidR="006D2348" w:rsidRPr="001B1C2A" w:rsidRDefault="006D2348" w:rsidP="00397E10">
            <w:pPr>
              <w:spacing w:line="300" w:lineRule="exact"/>
              <w:rPr>
                <w:rFonts w:hAnsi="ＭＳ 明朝"/>
                <w:szCs w:val="21"/>
              </w:rPr>
            </w:pPr>
          </w:p>
        </w:tc>
      </w:tr>
    </w:tbl>
    <w:p w:rsidR="006D2348" w:rsidRPr="001F7217" w:rsidRDefault="006D2348" w:rsidP="006D2348">
      <w:pPr>
        <w:pStyle w:val="a2"/>
      </w:pPr>
    </w:p>
    <w:p w:rsidR="006D2348" w:rsidRPr="001F7217" w:rsidRDefault="006D2348" w:rsidP="006D2348">
      <w:pPr>
        <w:widowControl/>
        <w:jc w:val="left"/>
        <w:rPr>
          <w:rFonts w:hAnsi="ＭＳ 明朝"/>
          <w:color w:val="000000"/>
          <w:szCs w:val="21"/>
        </w:rPr>
      </w:pPr>
    </w:p>
    <w:p w:rsidR="006D2348" w:rsidRPr="001F7217" w:rsidRDefault="006D2348" w:rsidP="006D2348">
      <w:pPr>
        <w:widowControl/>
        <w:jc w:val="left"/>
        <w:rPr>
          <w:rFonts w:ascii="Century"/>
          <w:szCs w:val="21"/>
        </w:rPr>
      </w:pPr>
    </w:p>
    <w:p w:rsidR="006D2348" w:rsidRDefault="006D2348" w:rsidP="006D2348">
      <w:pPr>
        <w:widowControl/>
        <w:jc w:val="left"/>
        <w:rPr>
          <w:rFonts w:ascii="Century"/>
          <w:sz w:val="18"/>
        </w:rPr>
      </w:pPr>
      <w:r>
        <w:rPr>
          <w:rFonts w:ascii="Century"/>
          <w:sz w:val="18"/>
        </w:rPr>
        <w:br w:type="page"/>
      </w:r>
    </w:p>
    <w:p w:rsidR="006D2348" w:rsidRDefault="006D2348" w:rsidP="006D2348">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Style w:val="af1"/>
        <w:tblW w:w="0" w:type="auto"/>
        <w:tblLook w:val="04A0" w:firstRow="1" w:lastRow="0" w:firstColumn="1" w:lastColumn="0" w:noHBand="0" w:noVBand="1"/>
      </w:tblPr>
      <w:tblGrid>
        <w:gridCol w:w="21444"/>
      </w:tblGrid>
      <w:tr w:rsidR="006D2348" w:rsidRPr="00B52BB4" w:rsidTr="00397E10">
        <w:tc>
          <w:tcPr>
            <w:tcW w:w="21444" w:type="dxa"/>
            <w:shd w:val="clear" w:color="auto" w:fill="D9D9D9" w:themeFill="background1" w:themeFillShade="D9"/>
          </w:tcPr>
          <w:p w:rsidR="006D2348" w:rsidRPr="00B52BB4" w:rsidRDefault="006D2348" w:rsidP="00397E10">
            <w:pPr>
              <w:widowControl/>
              <w:overflowPunct w:val="0"/>
              <w:topLinePunct/>
              <w:adjustRightInd w:val="0"/>
              <w:spacing w:line="280" w:lineRule="atLeas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主要仕上表</w:t>
            </w:r>
          </w:p>
        </w:tc>
      </w:tr>
    </w:tbl>
    <w:p w:rsidR="006D2348" w:rsidRPr="001F7217" w:rsidRDefault="006D2348" w:rsidP="006D2348">
      <w:pPr>
        <w:widowControl/>
        <w:overflowPunct w:val="0"/>
        <w:topLinePunct/>
        <w:adjustRightInd w:val="0"/>
        <w:spacing w:line="280" w:lineRule="atLeast"/>
        <w:textAlignment w:val="baseline"/>
        <w:rPr>
          <w:rFonts w:hAnsi="ＭＳ 明朝"/>
          <w:color w:val="000000"/>
          <w:szCs w:val="21"/>
        </w:rPr>
      </w:pPr>
      <w:r>
        <w:rPr>
          <w:rFonts w:hAnsi="ＭＳ 明朝" w:hint="eastAsia"/>
          <w:color w:val="000000"/>
          <w:szCs w:val="21"/>
        </w:rPr>
        <w:t>◆本事業</w:t>
      </w:r>
      <w:r w:rsidRPr="001F7217">
        <w:rPr>
          <w:rFonts w:hAnsi="ＭＳ 明朝" w:hint="eastAsia"/>
          <w:color w:val="000000"/>
          <w:szCs w:val="21"/>
        </w:rPr>
        <w:t>で整備する</w:t>
      </w:r>
      <w:r>
        <w:rPr>
          <w:rFonts w:hAnsi="ＭＳ 明朝" w:hint="eastAsia"/>
          <w:color w:val="000000"/>
          <w:szCs w:val="21"/>
        </w:rPr>
        <w:t>各</w:t>
      </w:r>
      <w:r w:rsidRPr="001F7217">
        <w:rPr>
          <w:rFonts w:hAnsi="ＭＳ 明朝" w:hint="eastAsia"/>
          <w:color w:val="000000"/>
          <w:szCs w:val="21"/>
        </w:rPr>
        <w:t>施設の面積、概要等について記載してください。</w:t>
      </w:r>
    </w:p>
    <w:p w:rsidR="006D2348" w:rsidRPr="001F7217" w:rsidRDefault="006D2348" w:rsidP="006D2348">
      <w:pPr>
        <w:widowControl/>
        <w:jc w:val="left"/>
        <w:rPr>
          <w:szCs w:val="21"/>
        </w:rPr>
      </w:pPr>
    </w:p>
    <w:p w:rsidR="006D2348" w:rsidRPr="001F7217" w:rsidRDefault="006D2348" w:rsidP="006D2348">
      <w:pPr>
        <w:widowControl/>
        <w:jc w:val="left"/>
        <w:rPr>
          <w:rFonts w:ascii="ＭＳ ゴシック" w:eastAsia="ＭＳ ゴシック" w:hAnsi="ＭＳ ゴシック"/>
          <w:szCs w:val="21"/>
        </w:rPr>
      </w:pPr>
      <w:r w:rsidRPr="001F7217">
        <w:rPr>
          <w:rFonts w:ascii="ＭＳ ゴシック" w:eastAsia="ＭＳ ゴシック" w:hAnsi="ＭＳ ゴシック" w:hint="eastAsia"/>
          <w:szCs w:val="21"/>
        </w:rPr>
        <w:t>１　福祉・保健・公民館施設</w:t>
      </w:r>
    </w:p>
    <w:p w:rsidR="006D2348" w:rsidRPr="00CD65AC" w:rsidRDefault="006D2348" w:rsidP="006D2348">
      <w:pPr>
        <w:widowControl/>
        <w:ind w:leftChars="50" w:left="420" w:hangingChars="150" w:hanging="315"/>
        <w:jc w:val="left"/>
        <w:rPr>
          <w:rFonts w:ascii="ＭＳ ゴシック" w:eastAsia="ＭＳ ゴシック" w:hAnsi="ＭＳ ゴシック"/>
          <w:szCs w:val="21"/>
        </w:rPr>
      </w:pPr>
      <w:r w:rsidRPr="00CD65AC">
        <w:rPr>
          <w:rFonts w:ascii="ＭＳ ゴシック" w:eastAsia="ＭＳ ゴシック" w:hAnsi="ＭＳ ゴシック" w:hint="eastAsia"/>
          <w:szCs w:val="21"/>
        </w:rPr>
        <w:t>(1)　外部仕上げ</w:t>
      </w:r>
    </w:p>
    <w:tbl>
      <w:tblPr>
        <w:tblStyle w:val="af1"/>
        <w:tblW w:w="0" w:type="auto"/>
        <w:tblLook w:val="04A0" w:firstRow="1" w:lastRow="0" w:firstColumn="1" w:lastColumn="0" w:noHBand="0" w:noVBand="1"/>
      </w:tblPr>
      <w:tblGrid>
        <w:gridCol w:w="1026"/>
        <w:gridCol w:w="20374"/>
      </w:tblGrid>
      <w:tr w:rsidR="006D2348" w:rsidRPr="00263C4A" w:rsidTr="00397E10">
        <w:tc>
          <w:tcPr>
            <w:tcW w:w="1026"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部位</w:t>
            </w:r>
          </w:p>
        </w:tc>
        <w:tc>
          <w:tcPr>
            <w:tcW w:w="20374"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仕上材、仕様等</w:t>
            </w:r>
          </w:p>
        </w:tc>
      </w:tr>
      <w:tr w:rsidR="006D2348" w:rsidTr="00397E10">
        <w:tc>
          <w:tcPr>
            <w:tcW w:w="1026" w:type="dxa"/>
          </w:tcPr>
          <w:p w:rsidR="006D2348" w:rsidRDefault="006D2348" w:rsidP="00397E10">
            <w:pPr>
              <w:widowControl/>
              <w:jc w:val="center"/>
              <w:rPr>
                <w:szCs w:val="21"/>
              </w:rPr>
            </w:pPr>
            <w:r>
              <w:rPr>
                <w:rFonts w:hint="eastAsia"/>
                <w:szCs w:val="21"/>
              </w:rPr>
              <w:t>屋根</w:t>
            </w:r>
          </w:p>
        </w:tc>
        <w:tc>
          <w:tcPr>
            <w:tcW w:w="20374" w:type="dxa"/>
          </w:tcPr>
          <w:p w:rsidR="006D2348" w:rsidRDefault="006D2348" w:rsidP="00397E10">
            <w:pPr>
              <w:widowControl/>
              <w:jc w:val="left"/>
              <w:rPr>
                <w:szCs w:val="21"/>
              </w:rPr>
            </w:pPr>
          </w:p>
        </w:tc>
      </w:tr>
      <w:tr w:rsidR="006D2348" w:rsidTr="00397E10">
        <w:tc>
          <w:tcPr>
            <w:tcW w:w="1026" w:type="dxa"/>
          </w:tcPr>
          <w:p w:rsidR="006D2348" w:rsidRDefault="006D2348" w:rsidP="00397E10">
            <w:pPr>
              <w:widowControl/>
              <w:jc w:val="center"/>
              <w:rPr>
                <w:szCs w:val="21"/>
              </w:rPr>
            </w:pPr>
            <w:r>
              <w:rPr>
                <w:rFonts w:hint="eastAsia"/>
                <w:szCs w:val="21"/>
              </w:rPr>
              <w:t>外構</w:t>
            </w:r>
          </w:p>
        </w:tc>
        <w:tc>
          <w:tcPr>
            <w:tcW w:w="20374" w:type="dxa"/>
          </w:tcPr>
          <w:p w:rsidR="006D2348" w:rsidRDefault="006D2348" w:rsidP="00397E10">
            <w:pPr>
              <w:widowControl/>
              <w:jc w:val="left"/>
              <w:rPr>
                <w:szCs w:val="21"/>
              </w:rPr>
            </w:pPr>
          </w:p>
        </w:tc>
      </w:tr>
      <w:tr w:rsidR="006D2348" w:rsidTr="00397E10">
        <w:tc>
          <w:tcPr>
            <w:tcW w:w="1026" w:type="dxa"/>
          </w:tcPr>
          <w:p w:rsidR="006D2348" w:rsidRDefault="006D2348" w:rsidP="00397E10">
            <w:pPr>
              <w:widowControl/>
              <w:jc w:val="center"/>
              <w:rPr>
                <w:szCs w:val="21"/>
              </w:rPr>
            </w:pPr>
            <w:r>
              <w:rPr>
                <w:rFonts w:hint="eastAsia"/>
                <w:szCs w:val="21"/>
              </w:rPr>
              <w:t>開口部</w:t>
            </w:r>
          </w:p>
        </w:tc>
        <w:tc>
          <w:tcPr>
            <w:tcW w:w="20374" w:type="dxa"/>
          </w:tcPr>
          <w:p w:rsidR="006D2348" w:rsidRDefault="006D2348" w:rsidP="00397E10">
            <w:pPr>
              <w:widowControl/>
              <w:jc w:val="left"/>
              <w:rPr>
                <w:szCs w:val="21"/>
              </w:rPr>
            </w:pPr>
          </w:p>
        </w:tc>
      </w:tr>
    </w:tbl>
    <w:p w:rsidR="006D2348" w:rsidRDefault="006D2348" w:rsidP="006D2348">
      <w:pPr>
        <w:widowControl/>
        <w:jc w:val="left"/>
        <w:rPr>
          <w:szCs w:val="21"/>
        </w:rPr>
      </w:pPr>
    </w:p>
    <w:p w:rsidR="006D2348" w:rsidRPr="00CD65AC" w:rsidRDefault="006D2348" w:rsidP="006D2348">
      <w:pPr>
        <w:widowControl/>
        <w:ind w:leftChars="50" w:left="420" w:hangingChars="150" w:hanging="315"/>
        <w:jc w:val="left"/>
        <w:rPr>
          <w:rFonts w:ascii="ＭＳ ゴシック" w:eastAsia="ＭＳ ゴシック" w:hAnsi="ＭＳ ゴシック"/>
          <w:szCs w:val="21"/>
        </w:rPr>
      </w:pPr>
      <w:r w:rsidRPr="00CD65AC">
        <w:rPr>
          <w:rFonts w:ascii="ＭＳ ゴシック" w:eastAsia="ＭＳ ゴシック" w:hAnsi="ＭＳ ゴシック" w:hint="eastAsia"/>
          <w:szCs w:val="21"/>
        </w:rPr>
        <w:t>(2)　内部仕上げ</w:t>
      </w:r>
    </w:p>
    <w:tbl>
      <w:tblPr>
        <w:tblStyle w:val="af1"/>
        <w:tblW w:w="0" w:type="auto"/>
        <w:tblLook w:val="04A0" w:firstRow="1" w:lastRow="0" w:firstColumn="1" w:lastColumn="0" w:noHBand="0" w:noVBand="1"/>
      </w:tblPr>
      <w:tblGrid>
        <w:gridCol w:w="606"/>
        <w:gridCol w:w="2508"/>
        <w:gridCol w:w="4016"/>
        <w:gridCol w:w="4016"/>
        <w:gridCol w:w="4017"/>
        <w:gridCol w:w="1559"/>
        <w:gridCol w:w="4678"/>
      </w:tblGrid>
      <w:tr w:rsidR="006D2348" w:rsidRPr="00263C4A" w:rsidTr="00397E10">
        <w:tc>
          <w:tcPr>
            <w:tcW w:w="606" w:type="dxa"/>
            <w:shd w:val="clear" w:color="auto" w:fill="D9D9D9" w:themeFill="background1" w:themeFillShade="D9"/>
          </w:tcPr>
          <w:p w:rsidR="006D2348" w:rsidRDefault="006D2348" w:rsidP="00397E10">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階</w:t>
            </w:r>
          </w:p>
        </w:tc>
        <w:tc>
          <w:tcPr>
            <w:tcW w:w="2508"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室名</w:t>
            </w:r>
          </w:p>
        </w:tc>
        <w:tc>
          <w:tcPr>
            <w:tcW w:w="4016"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w:t>
            </w:r>
            <w:r>
              <w:rPr>
                <w:rFonts w:ascii="ＭＳ ゴシック" w:eastAsia="ＭＳ ゴシック" w:hAnsi="ＭＳ ゴシック" w:hint="eastAsia"/>
                <w:szCs w:val="21"/>
              </w:rPr>
              <w:t>げ（床）</w:t>
            </w:r>
          </w:p>
        </w:tc>
        <w:tc>
          <w:tcPr>
            <w:tcW w:w="4016"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w:t>
            </w:r>
            <w:r>
              <w:rPr>
                <w:rFonts w:ascii="ＭＳ ゴシック" w:eastAsia="ＭＳ ゴシック" w:hAnsi="ＭＳ ゴシック" w:hint="eastAsia"/>
                <w:szCs w:val="21"/>
              </w:rPr>
              <w:t>げ（壁）</w:t>
            </w:r>
          </w:p>
        </w:tc>
        <w:tc>
          <w:tcPr>
            <w:tcW w:w="4017"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w:t>
            </w:r>
            <w:r>
              <w:rPr>
                <w:rFonts w:ascii="ＭＳ ゴシック" w:eastAsia="ＭＳ ゴシック" w:hAnsi="ＭＳ ゴシック" w:hint="eastAsia"/>
                <w:szCs w:val="21"/>
              </w:rPr>
              <w:t>げ（天井）</w:t>
            </w:r>
          </w:p>
        </w:tc>
        <w:tc>
          <w:tcPr>
            <w:tcW w:w="1559"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天井高</w:t>
            </w:r>
          </w:p>
        </w:tc>
        <w:tc>
          <w:tcPr>
            <w:tcW w:w="4678"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特記事項</w:t>
            </w:r>
          </w:p>
        </w:tc>
      </w:tr>
      <w:tr w:rsidR="006D2348" w:rsidTr="00397E10">
        <w:tc>
          <w:tcPr>
            <w:tcW w:w="606" w:type="dxa"/>
            <w:vMerge w:val="restart"/>
          </w:tcPr>
          <w:p w:rsidR="006D2348" w:rsidRDefault="006D2348" w:rsidP="00397E10">
            <w:pPr>
              <w:widowControl/>
              <w:jc w:val="center"/>
              <w:rPr>
                <w:szCs w:val="21"/>
              </w:rPr>
            </w:pPr>
            <w:r>
              <w:rPr>
                <w:rFonts w:hint="eastAsia"/>
                <w:szCs w:val="21"/>
              </w:rPr>
              <w:t>1</w:t>
            </w: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val="restart"/>
          </w:tcPr>
          <w:p w:rsidR="006D2348" w:rsidRDefault="006D2348" w:rsidP="00397E10">
            <w:pPr>
              <w:widowControl/>
              <w:jc w:val="center"/>
              <w:rPr>
                <w:szCs w:val="21"/>
              </w:rPr>
            </w:pPr>
            <w:r>
              <w:rPr>
                <w:rFonts w:hint="eastAsia"/>
                <w:szCs w:val="21"/>
              </w:rPr>
              <w:t>2</w:t>
            </w: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val="restart"/>
          </w:tcPr>
          <w:p w:rsidR="006D2348" w:rsidRDefault="006D2348" w:rsidP="00397E10">
            <w:pPr>
              <w:widowControl/>
              <w:jc w:val="center"/>
              <w:rPr>
                <w:szCs w:val="21"/>
              </w:rPr>
            </w:pPr>
            <w:r>
              <w:rPr>
                <w:rFonts w:hint="eastAsia"/>
                <w:szCs w:val="21"/>
              </w:rPr>
              <w:t>3</w:t>
            </w: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val="restart"/>
          </w:tcPr>
          <w:p w:rsidR="006D2348" w:rsidRDefault="006D2348" w:rsidP="00397E10">
            <w:pPr>
              <w:widowControl/>
              <w:jc w:val="center"/>
              <w:rPr>
                <w:szCs w:val="21"/>
              </w:rPr>
            </w:pPr>
            <w:r>
              <w:rPr>
                <w:rFonts w:hint="eastAsia"/>
                <w:szCs w:val="21"/>
              </w:rPr>
              <w:t>4</w:t>
            </w: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bl>
    <w:p w:rsidR="006D2348" w:rsidRDefault="006D2348" w:rsidP="006D2348">
      <w:pPr>
        <w:widowControl/>
        <w:jc w:val="left"/>
        <w:rPr>
          <w:szCs w:val="21"/>
        </w:rPr>
      </w:pPr>
      <w:r>
        <w:rPr>
          <w:rFonts w:hint="eastAsia"/>
          <w:szCs w:val="21"/>
        </w:rPr>
        <w:t>※　行は適宜追加してください。</w:t>
      </w:r>
    </w:p>
    <w:p w:rsidR="006D2348" w:rsidRPr="00263C4A" w:rsidRDefault="006D2348" w:rsidP="006D2348">
      <w:pPr>
        <w:widowControl/>
        <w:jc w:val="left"/>
        <w:rPr>
          <w:szCs w:val="21"/>
        </w:rPr>
      </w:pPr>
      <w:r>
        <w:rPr>
          <w:rFonts w:hint="eastAsia"/>
          <w:szCs w:val="21"/>
        </w:rPr>
        <w:t>※　全ての室の内部仕上げの作成は不要です。特にアピールしたい室についてのみ記載してください。</w:t>
      </w:r>
    </w:p>
    <w:p w:rsidR="006D2348" w:rsidRPr="001F7217" w:rsidRDefault="006D2348" w:rsidP="006D2348">
      <w:pPr>
        <w:widowControl/>
        <w:jc w:val="left"/>
        <w:rPr>
          <w:szCs w:val="21"/>
        </w:rPr>
      </w:pPr>
    </w:p>
    <w:p w:rsidR="006D2348" w:rsidRPr="001F7217" w:rsidRDefault="006D2348" w:rsidP="006D2348">
      <w:pPr>
        <w:widowControl/>
        <w:jc w:val="left"/>
        <w:rPr>
          <w:rFonts w:ascii="ＭＳ ゴシック" w:eastAsia="ＭＳ ゴシック" w:hAnsi="ＭＳ ゴシック"/>
          <w:szCs w:val="21"/>
        </w:rPr>
      </w:pPr>
      <w:r w:rsidRPr="001F7217">
        <w:rPr>
          <w:rFonts w:ascii="ＭＳ ゴシック" w:eastAsia="ＭＳ ゴシック" w:hAnsi="ＭＳ ゴシック" w:hint="eastAsia"/>
          <w:szCs w:val="21"/>
        </w:rPr>
        <w:t>２　文化関連施設</w:t>
      </w:r>
    </w:p>
    <w:p w:rsidR="006D2348" w:rsidRPr="00CD65AC" w:rsidRDefault="006D2348" w:rsidP="006D2348">
      <w:pPr>
        <w:widowControl/>
        <w:ind w:leftChars="50" w:left="420" w:hangingChars="150" w:hanging="315"/>
        <w:jc w:val="left"/>
        <w:rPr>
          <w:rFonts w:ascii="ＭＳ ゴシック" w:eastAsia="ＭＳ ゴシック" w:hAnsi="ＭＳ ゴシック"/>
          <w:szCs w:val="21"/>
        </w:rPr>
      </w:pPr>
      <w:r w:rsidRPr="00CD65AC">
        <w:rPr>
          <w:rFonts w:ascii="ＭＳ ゴシック" w:eastAsia="ＭＳ ゴシック" w:hAnsi="ＭＳ ゴシック" w:hint="eastAsia"/>
          <w:szCs w:val="21"/>
        </w:rPr>
        <w:t>(1)　外部仕上げ</w:t>
      </w:r>
    </w:p>
    <w:tbl>
      <w:tblPr>
        <w:tblStyle w:val="af1"/>
        <w:tblW w:w="0" w:type="auto"/>
        <w:tblLook w:val="04A0" w:firstRow="1" w:lastRow="0" w:firstColumn="1" w:lastColumn="0" w:noHBand="0" w:noVBand="1"/>
      </w:tblPr>
      <w:tblGrid>
        <w:gridCol w:w="1026"/>
        <w:gridCol w:w="20374"/>
      </w:tblGrid>
      <w:tr w:rsidR="006D2348" w:rsidRPr="00263C4A" w:rsidTr="00397E10">
        <w:tc>
          <w:tcPr>
            <w:tcW w:w="1026"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部位</w:t>
            </w:r>
          </w:p>
        </w:tc>
        <w:tc>
          <w:tcPr>
            <w:tcW w:w="20374"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仕上材、仕様等</w:t>
            </w:r>
          </w:p>
        </w:tc>
      </w:tr>
      <w:tr w:rsidR="006D2348" w:rsidTr="00397E10">
        <w:tc>
          <w:tcPr>
            <w:tcW w:w="1026" w:type="dxa"/>
          </w:tcPr>
          <w:p w:rsidR="006D2348" w:rsidRDefault="006D2348" w:rsidP="00397E10">
            <w:pPr>
              <w:widowControl/>
              <w:jc w:val="center"/>
              <w:rPr>
                <w:szCs w:val="21"/>
              </w:rPr>
            </w:pPr>
            <w:r>
              <w:rPr>
                <w:rFonts w:hint="eastAsia"/>
                <w:szCs w:val="21"/>
              </w:rPr>
              <w:t>屋根</w:t>
            </w:r>
          </w:p>
        </w:tc>
        <w:tc>
          <w:tcPr>
            <w:tcW w:w="20374" w:type="dxa"/>
          </w:tcPr>
          <w:p w:rsidR="006D2348" w:rsidRDefault="006D2348" w:rsidP="00397E10">
            <w:pPr>
              <w:widowControl/>
              <w:jc w:val="left"/>
              <w:rPr>
                <w:szCs w:val="21"/>
              </w:rPr>
            </w:pPr>
          </w:p>
        </w:tc>
      </w:tr>
      <w:tr w:rsidR="006D2348" w:rsidTr="00397E10">
        <w:tc>
          <w:tcPr>
            <w:tcW w:w="1026" w:type="dxa"/>
          </w:tcPr>
          <w:p w:rsidR="006D2348" w:rsidRDefault="006D2348" w:rsidP="00397E10">
            <w:pPr>
              <w:widowControl/>
              <w:jc w:val="center"/>
              <w:rPr>
                <w:szCs w:val="21"/>
              </w:rPr>
            </w:pPr>
            <w:r>
              <w:rPr>
                <w:rFonts w:hint="eastAsia"/>
                <w:szCs w:val="21"/>
              </w:rPr>
              <w:t>外構</w:t>
            </w:r>
          </w:p>
        </w:tc>
        <w:tc>
          <w:tcPr>
            <w:tcW w:w="20374" w:type="dxa"/>
          </w:tcPr>
          <w:p w:rsidR="006D2348" w:rsidRDefault="006D2348" w:rsidP="00397E10">
            <w:pPr>
              <w:widowControl/>
              <w:jc w:val="left"/>
              <w:rPr>
                <w:szCs w:val="21"/>
              </w:rPr>
            </w:pPr>
          </w:p>
        </w:tc>
      </w:tr>
      <w:tr w:rsidR="006D2348" w:rsidTr="00397E10">
        <w:tc>
          <w:tcPr>
            <w:tcW w:w="1026" w:type="dxa"/>
          </w:tcPr>
          <w:p w:rsidR="006D2348" w:rsidRDefault="006D2348" w:rsidP="00397E10">
            <w:pPr>
              <w:widowControl/>
              <w:jc w:val="center"/>
              <w:rPr>
                <w:szCs w:val="21"/>
              </w:rPr>
            </w:pPr>
            <w:r>
              <w:rPr>
                <w:rFonts w:hint="eastAsia"/>
                <w:szCs w:val="21"/>
              </w:rPr>
              <w:t>開口部</w:t>
            </w:r>
          </w:p>
        </w:tc>
        <w:tc>
          <w:tcPr>
            <w:tcW w:w="20374" w:type="dxa"/>
          </w:tcPr>
          <w:p w:rsidR="006D2348" w:rsidRDefault="006D2348" w:rsidP="00397E10">
            <w:pPr>
              <w:widowControl/>
              <w:jc w:val="left"/>
              <w:rPr>
                <w:szCs w:val="21"/>
              </w:rPr>
            </w:pPr>
          </w:p>
        </w:tc>
      </w:tr>
    </w:tbl>
    <w:p w:rsidR="006D2348" w:rsidRDefault="006D2348" w:rsidP="006D2348">
      <w:pPr>
        <w:widowControl/>
        <w:jc w:val="left"/>
        <w:rPr>
          <w:szCs w:val="21"/>
        </w:rPr>
      </w:pPr>
    </w:p>
    <w:p w:rsidR="006D2348" w:rsidRPr="00CD65AC" w:rsidRDefault="006D2348" w:rsidP="006D2348">
      <w:pPr>
        <w:widowControl/>
        <w:ind w:leftChars="50" w:left="420" w:hangingChars="150" w:hanging="315"/>
        <w:jc w:val="left"/>
        <w:rPr>
          <w:rFonts w:ascii="ＭＳ ゴシック" w:eastAsia="ＭＳ ゴシック" w:hAnsi="ＭＳ ゴシック"/>
          <w:szCs w:val="21"/>
        </w:rPr>
      </w:pPr>
      <w:r w:rsidRPr="00CD65AC">
        <w:rPr>
          <w:rFonts w:ascii="ＭＳ ゴシック" w:eastAsia="ＭＳ ゴシック" w:hAnsi="ＭＳ ゴシック" w:hint="eastAsia"/>
          <w:szCs w:val="21"/>
        </w:rPr>
        <w:t>(2)　内部仕上げ</w:t>
      </w:r>
    </w:p>
    <w:tbl>
      <w:tblPr>
        <w:tblStyle w:val="af1"/>
        <w:tblW w:w="0" w:type="auto"/>
        <w:tblLook w:val="04A0" w:firstRow="1" w:lastRow="0" w:firstColumn="1" w:lastColumn="0" w:noHBand="0" w:noVBand="1"/>
      </w:tblPr>
      <w:tblGrid>
        <w:gridCol w:w="606"/>
        <w:gridCol w:w="2508"/>
        <w:gridCol w:w="4016"/>
        <w:gridCol w:w="4016"/>
        <w:gridCol w:w="4017"/>
        <w:gridCol w:w="1559"/>
        <w:gridCol w:w="4678"/>
      </w:tblGrid>
      <w:tr w:rsidR="006D2348" w:rsidRPr="00263C4A" w:rsidTr="00397E10">
        <w:tc>
          <w:tcPr>
            <w:tcW w:w="606" w:type="dxa"/>
            <w:shd w:val="clear" w:color="auto" w:fill="D9D9D9" w:themeFill="background1" w:themeFillShade="D9"/>
          </w:tcPr>
          <w:p w:rsidR="006D2348" w:rsidRDefault="006D2348" w:rsidP="00397E10">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階</w:t>
            </w:r>
          </w:p>
        </w:tc>
        <w:tc>
          <w:tcPr>
            <w:tcW w:w="2508"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室名</w:t>
            </w:r>
          </w:p>
        </w:tc>
        <w:tc>
          <w:tcPr>
            <w:tcW w:w="4016"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w:t>
            </w:r>
            <w:r>
              <w:rPr>
                <w:rFonts w:ascii="ＭＳ ゴシック" w:eastAsia="ＭＳ ゴシック" w:hAnsi="ＭＳ ゴシック" w:hint="eastAsia"/>
                <w:szCs w:val="21"/>
              </w:rPr>
              <w:t>げ（床）</w:t>
            </w:r>
          </w:p>
        </w:tc>
        <w:tc>
          <w:tcPr>
            <w:tcW w:w="4016"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w:t>
            </w:r>
            <w:r>
              <w:rPr>
                <w:rFonts w:ascii="ＭＳ ゴシック" w:eastAsia="ＭＳ ゴシック" w:hAnsi="ＭＳ ゴシック" w:hint="eastAsia"/>
                <w:szCs w:val="21"/>
              </w:rPr>
              <w:t>げ（壁）</w:t>
            </w:r>
          </w:p>
        </w:tc>
        <w:tc>
          <w:tcPr>
            <w:tcW w:w="4017"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w:t>
            </w:r>
            <w:r>
              <w:rPr>
                <w:rFonts w:ascii="ＭＳ ゴシック" w:eastAsia="ＭＳ ゴシック" w:hAnsi="ＭＳ ゴシック" w:hint="eastAsia"/>
                <w:szCs w:val="21"/>
              </w:rPr>
              <w:t>げ（天井）</w:t>
            </w:r>
          </w:p>
        </w:tc>
        <w:tc>
          <w:tcPr>
            <w:tcW w:w="1559"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天井高</w:t>
            </w:r>
          </w:p>
        </w:tc>
        <w:tc>
          <w:tcPr>
            <w:tcW w:w="4678"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特記事項</w:t>
            </w:r>
          </w:p>
        </w:tc>
      </w:tr>
      <w:tr w:rsidR="006D2348" w:rsidTr="00397E10">
        <w:tc>
          <w:tcPr>
            <w:tcW w:w="606" w:type="dxa"/>
            <w:vMerge w:val="restart"/>
          </w:tcPr>
          <w:p w:rsidR="006D2348" w:rsidRDefault="006D2348" w:rsidP="00397E10">
            <w:pPr>
              <w:widowControl/>
              <w:jc w:val="center"/>
              <w:rPr>
                <w:szCs w:val="21"/>
              </w:rPr>
            </w:pPr>
            <w:r>
              <w:rPr>
                <w:rFonts w:hint="eastAsia"/>
                <w:szCs w:val="21"/>
              </w:rPr>
              <w:t>1</w:t>
            </w: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val="restart"/>
          </w:tcPr>
          <w:p w:rsidR="006D2348" w:rsidRDefault="006D2348" w:rsidP="00397E10">
            <w:pPr>
              <w:widowControl/>
              <w:jc w:val="center"/>
              <w:rPr>
                <w:szCs w:val="21"/>
              </w:rPr>
            </w:pPr>
            <w:r>
              <w:rPr>
                <w:rFonts w:hint="eastAsia"/>
                <w:szCs w:val="21"/>
              </w:rPr>
              <w:t>2</w:t>
            </w: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val="restart"/>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val="restart"/>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bl>
    <w:p w:rsidR="006D2348" w:rsidRDefault="006D2348" w:rsidP="006D2348">
      <w:pPr>
        <w:widowControl/>
        <w:jc w:val="left"/>
        <w:rPr>
          <w:szCs w:val="21"/>
        </w:rPr>
      </w:pPr>
      <w:r>
        <w:rPr>
          <w:rFonts w:hint="eastAsia"/>
          <w:szCs w:val="21"/>
        </w:rPr>
        <w:t>※　行は適宜追加してください。</w:t>
      </w:r>
    </w:p>
    <w:p w:rsidR="006D2348" w:rsidRPr="00263C4A" w:rsidRDefault="006D2348" w:rsidP="006D2348">
      <w:pPr>
        <w:widowControl/>
        <w:jc w:val="left"/>
        <w:rPr>
          <w:szCs w:val="21"/>
        </w:rPr>
      </w:pPr>
      <w:r>
        <w:rPr>
          <w:rFonts w:hint="eastAsia"/>
          <w:szCs w:val="21"/>
        </w:rPr>
        <w:t>※　全ての室の内部仕上げの作成は不要です。特にアピールしたい室についてのみ記載してください。</w:t>
      </w:r>
    </w:p>
    <w:p w:rsidR="006D2348" w:rsidRDefault="006D2348" w:rsidP="006D2348">
      <w:pPr>
        <w:widowControl/>
        <w:jc w:val="left"/>
        <w:rPr>
          <w:szCs w:val="21"/>
        </w:rPr>
      </w:pPr>
      <w:r>
        <w:rPr>
          <w:szCs w:val="21"/>
        </w:rPr>
        <w:br w:type="page"/>
      </w:r>
    </w:p>
    <w:p w:rsidR="006D2348" w:rsidRPr="001F7217" w:rsidRDefault="006D2348" w:rsidP="006D2348">
      <w:pPr>
        <w:widowControl/>
        <w:jc w:val="left"/>
        <w:rPr>
          <w:szCs w:val="21"/>
        </w:rPr>
      </w:pPr>
    </w:p>
    <w:p w:rsidR="006D2348" w:rsidRPr="001F7217" w:rsidRDefault="006D2348" w:rsidP="006D2348">
      <w:pPr>
        <w:widowControl/>
        <w:jc w:val="left"/>
        <w:rPr>
          <w:rFonts w:ascii="ＭＳ ゴシック" w:eastAsia="ＭＳ ゴシック" w:hAnsi="ＭＳ ゴシック"/>
          <w:szCs w:val="21"/>
        </w:rPr>
      </w:pPr>
      <w:r w:rsidRPr="001F7217">
        <w:rPr>
          <w:rFonts w:ascii="ＭＳ ゴシック" w:eastAsia="ＭＳ ゴシック" w:hAnsi="ＭＳ ゴシック" w:hint="eastAsia"/>
          <w:szCs w:val="21"/>
        </w:rPr>
        <w:t>３　附帯施設</w:t>
      </w:r>
    </w:p>
    <w:p w:rsidR="006D2348" w:rsidRPr="00CD65AC" w:rsidRDefault="006D2348" w:rsidP="006D2348">
      <w:pPr>
        <w:widowControl/>
        <w:ind w:leftChars="50" w:left="420" w:hangingChars="150" w:hanging="315"/>
        <w:jc w:val="left"/>
        <w:rPr>
          <w:rFonts w:ascii="ＭＳ ゴシック" w:eastAsia="ＭＳ ゴシック" w:hAnsi="ＭＳ ゴシック"/>
          <w:szCs w:val="21"/>
        </w:rPr>
      </w:pPr>
      <w:r w:rsidRPr="00CD65AC">
        <w:rPr>
          <w:rFonts w:ascii="ＭＳ ゴシック" w:eastAsia="ＭＳ ゴシック" w:hAnsi="ＭＳ ゴシック" w:hint="eastAsia"/>
          <w:szCs w:val="21"/>
        </w:rPr>
        <w:t>(1)　外部仕上げ</w:t>
      </w:r>
    </w:p>
    <w:tbl>
      <w:tblPr>
        <w:tblStyle w:val="af1"/>
        <w:tblW w:w="0" w:type="auto"/>
        <w:tblLook w:val="04A0" w:firstRow="1" w:lastRow="0" w:firstColumn="1" w:lastColumn="0" w:noHBand="0" w:noVBand="1"/>
      </w:tblPr>
      <w:tblGrid>
        <w:gridCol w:w="1026"/>
        <w:gridCol w:w="20374"/>
      </w:tblGrid>
      <w:tr w:rsidR="006D2348" w:rsidRPr="00263C4A" w:rsidTr="00397E10">
        <w:tc>
          <w:tcPr>
            <w:tcW w:w="1026"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部位</w:t>
            </w:r>
          </w:p>
        </w:tc>
        <w:tc>
          <w:tcPr>
            <w:tcW w:w="20374"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仕上材、仕様等</w:t>
            </w:r>
          </w:p>
        </w:tc>
      </w:tr>
      <w:tr w:rsidR="006D2348" w:rsidTr="00397E10">
        <w:tc>
          <w:tcPr>
            <w:tcW w:w="1026" w:type="dxa"/>
          </w:tcPr>
          <w:p w:rsidR="006D2348" w:rsidRDefault="006D2348" w:rsidP="00397E10">
            <w:pPr>
              <w:widowControl/>
              <w:jc w:val="center"/>
              <w:rPr>
                <w:szCs w:val="21"/>
              </w:rPr>
            </w:pPr>
            <w:r>
              <w:rPr>
                <w:rFonts w:hint="eastAsia"/>
                <w:szCs w:val="21"/>
              </w:rPr>
              <w:t>屋根</w:t>
            </w:r>
          </w:p>
        </w:tc>
        <w:tc>
          <w:tcPr>
            <w:tcW w:w="20374" w:type="dxa"/>
          </w:tcPr>
          <w:p w:rsidR="006D2348" w:rsidRDefault="006D2348" w:rsidP="00397E10">
            <w:pPr>
              <w:widowControl/>
              <w:jc w:val="left"/>
              <w:rPr>
                <w:szCs w:val="21"/>
              </w:rPr>
            </w:pPr>
          </w:p>
        </w:tc>
      </w:tr>
      <w:tr w:rsidR="006D2348" w:rsidTr="00397E10">
        <w:tc>
          <w:tcPr>
            <w:tcW w:w="1026" w:type="dxa"/>
          </w:tcPr>
          <w:p w:rsidR="006D2348" w:rsidRDefault="006D2348" w:rsidP="00397E10">
            <w:pPr>
              <w:widowControl/>
              <w:jc w:val="center"/>
              <w:rPr>
                <w:szCs w:val="21"/>
              </w:rPr>
            </w:pPr>
            <w:r>
              <w:rPr>
                <w:rFonts w:hint="eastAsia"/>
                <w:szCs w:val="21"/>
              </w:rPr>
              <w:t>外構</w:t>
            </w:r>
          </w:p>
        </w:tc>
        <w:tc>
          <w:tcPr>
            <w:tcW w:w="20374" w:type="dxa"/>
          </w:tcPr>
          <w:p w:rsidR="006D2348" w:rsidRDefault="006D2348" w:rsidP="00397E10">
            <w:pPr>
              <w:widowControl/>
              <w:jc w:val="left"/>
              <w:rPr>
                <w:szCs w:val="21"/>
              </w:rPr>
            </w:pPr>
          </w:p>
        </w:tc>
      </w:tr>
      <w:tr w:rsidR="006D2348" w:rsidTr="00397E10">
        <w:tc>
          <w:tcPr>
            <w:tcW w:w="1026" w:type="dxa"/>
          </w:tcPr>
          <w:p w:rsidR="006D2348" w:rsidRDefault="006D2348" w:rsidP="00397E10">
            <w:pPr>
              <w:widowControl/>
              <w:jc w:val="center"/>
              <w:rPr>
                <w:szCs w:val="21"/>
              </w:rPr>
            </w:pPr>
            <w:r>
              <w:rPr>
                <w:rFonts w:hint="eastAsia"/>
                <w:szCs w:val="21"/>
              </w:rPr>
              <w:t>開口部</w:t>
            </w:r>
          </w:p>
        </w:tc>
        <w:tc>
          <w:tcPr>
            <w:tcW w:w="20374" w:type="dxa"/>
          </w:tcPr>
          <w:p w:rsidR="006D2348" w:rsidRDefault="006D2348" w:rsidP="00397E10">
            <w:pPr>
              <w:widowControl/>
              <w:jc w:val="left"/>
              <w:rPr>
                <w:szCs w:val="21"/>
              </w:rPr>
            </w:pPr>
          </w:p>
        </w:tc>
      </w:tr>
    </w:tbl>
    <w:p w:rsidR="006D2348" w:rsidRDefault="006D2348" w:rsidP="006D2348">
      <w:pPr>
        <w:widowControl/>
        <w:jc w:val="left"/>
        <w:rPr>
          <w:szCs w:val="21"/>
        </w:rPr>
      </w:pPr>
    </w:p>
    <w:p w:rsidR="006D2348" w:rsidRPr="00CD65AC" w:rsidRDefault="006D2348" w:rsidP="006D2348">
      <w:pPr>
        <w:widowControl/>
        <w:ind w:leftChars="50" w:left="420" w:hangingChars="150" w:hanging="315"/>
        <w:jc w:val="left"/>
        <w:rPr>
          <w:rFonts w:ascii="ＭＳ ゴシック" w:eastAsia="ＭＳ ゴシック" w:hAnsi="ＭＳ ゴシック"/>
          <w:szCs w:val="21"/>
        </w:rPr>
      </w:pPr>
      <w:r w:rsidRPr="00CD65AC">
        <w:rPr>
          <w:rFonts w:ascii="ＭＳ ゴシック" w:eastAsia="ＭＳ ゴシック" w:hAnsi="ＭＳ ゴシック" w:hint="eastAsia"/>
          <w:szCs w:val="21"/>
        </w:rPr>
        <w:t>(2)　内部仕上げ</w:t>
      </w:r>
    </w:p>
    <w:tbl>
      <w:tblPr>
        <w:tblStyle w:val="af1"/>
        <w:tblW w:w="0" w:type="auto"/>
        <w:tblLook w:val="04A0" w:firstRow="1" w:lastRow="0" w:firstColumn="1" w:lastColumn="0" w:noHBand="0" w:noVBand="1"/>
      </w:tblPr>
      <w:tblGrid>
        <w:gridCol w:w="606"/>
        <w:gridCol w:w="2508"/>
        <w:gridCol w:w="4016"/>
        <w:gridCol w:w="4016"/>
        <w:gridCol w:w="4017"/>
        <w:gridCol w:w="1559"/>
        <w:gridCol w:w="4678"/>
      </w:tblGrid>
      <w:tr w:rsidR="006D2348" w:rsidRPr="00263C4A" w:rsidTr="00397E10">
        <w:tc>
          <w:tcPr>
            <w:tcW w:w="606" w:type="dxa"/>
            <w:shd w:val="clear" w:color="auto" w:fill="D9D9D9" w:themeFill="background1" w:themeFillShade="D9"/>
          </w:tcPr>
          <w:p w:rsidR="006D2348" w:rsidRDefault="006D2348" w:rsidP="00397E10">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階</w:t>
            </w:r>
          </w:p>
        </w:tc>
        <w:tc>
          <w:tcPr>
            <w:tcW w:w="2508"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室名</w:t>
            </w:r>
          </w:p>
        </w:tc>
        <w:tc>
          <w:tcPr>
            <w:tcW w:w="4016"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w:t>
            </w:r>
            <w:r>
              <w:rPr>
                <w:rFonts w:ascii="ＭＳ ゴシック" w:eastAsia="ＭＳ ゴシック" w:hAnsi="ＭＳ ゴシック" w:hint="eastAsia"/>
                <w:szCs w:val="21"/>
              </w:rPr>
              <w:t>げ（床）</w:t>
            </w:r>
          </w:p>
        </w:tc>
        <w:tc>
          <w:tcPr>
            <w:tcW w:w="4016"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w:t>
            </w:r>
            <w:r>
              <w:rPr>
                <w:rFonts w:ascii="ＭＳ ゴシック" w:eastAsia="ＭＳ ゴシック" w:hAnsi="ＭＳ ゴシック" w:hint="eastAsia"/>
                <w:szCs w:val="21"/>
              </w:rPr>
              <w:t>げ（壁）</w:t>
            </w:r>
          </w:p>
        </w:tc>
        <w:tc>
          <w:tcPr>
            <w:tcW w:w="4017"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sidRPr="00263C4A">
              <w:rPr>
                <w:rFonts w:ascii="ＭＳ ゴシック" w:eastAsia="ＭＳ ゴシック" w:hAnsi="ＭＳ ゴシック" w:hint="eastAsia"/>
                <w:szCs w:val="21"/>
              </w:rPr>
              <w:t>仕上</w:t>
            </w:r>
            <w:r>
              <w:rPr>
                <w:rFonts w:ascii="ＭＳ ゴシック" w:eastAsia="ＭＳ ゴシック" w:hAnsi="ＭＳ ゴシック" w:hint="eastAsia"/>
                <w:szCs w:val="21"/>
              </w:rPr>
              <w:t>げ（天井）</w:t>
            </w:r>
          </w:p>
        </w:tc>
        <w:tc>
          <w:tcPr>
            <w:tcW w:w="1559"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天井高</w:t>
            </w:r>
          </w:p>
        </w:tc>
        <w:tc>
          <w:tcPr>
            <w:tcW w:w="4678" w:type="dxa"/>
            <w:shd w:val="clear" w:color="auto" w:fill="D9D9D9" w:themeFill="background1" w:themeFillShade="D9"/>
          </w:tcPr>
          <w:p w:rsidR="006D2348" w:rsidRPr="00263C4A" w:rsidRDefault="006D2348" w:rsidP="00397E10">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特記事項</w:t>
            </w:r>
          </w:p>
        </w:tc>
      </w:tr>
      <w:tr w:rsidR="006D2348" w:rsidTr="00397E10">
        <w:tc>
          <w:tcPr>
            <w:tcW w:w="606" w:type="dxa"/>
            <w:vMerge w:val="restart"/>
          </w:tcPr>
          <w:p w:rsidR="006D2348" w:rsidRDefault="006D2348" w:rsidP="00397E10">
            <w:pPr>
              <w:widowControl/>
              <w:jc w:val="center"/>
              <w:rPr>
                <w:szCs w:val="21"/>
              </w:rPr>
            </w:pPr>
            <w:r>
              <w:rPr>
                <w:rFonts w:hint="eastAsia"/>
                <w:szCs w:val="21"/>
              </w:rPr>
              <w:t>1</w:t>
            </w: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val="restart"/>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r w:rsidR="006D2348" w:rsidTr="00397E10">
        <w:tc>
          <w:tcPr>
            <w:tcW w:w="606" w:type="dxa"/>
            <w:vMerge/>
          </w:tcPr>
          <w:p w:rsidR="006D2348" w:rsidRDefault="006D2348" w:rsidP="00397E10">
            <w:pPr>
              <w:widowControl/>
              <w:jc w:val="center"/>
              <w:rPr>
                <w:szCs w:val="21"/>
              </w:rPr>
            </w:pPr>
          </w:p>
        </w:tc>
        <w:tc>
          <w:tcPr>
            <w:tcW w:w="2508"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6" w:type="dxa"/>
          </w:tcPr>
          <w:p w:rsidR="006D2348" w:rsidRDefault="006D2348" w:rsidP="00397E10">
            <w:pPr>
              <w:widowControl/>
              <w:jc w:val="left"/>
              <w:rPr>
                <w:szCs w:val="21"/>
              </w:rPr>
            </w:pPr>
          </w:p>
        </w:tc>
        <w:tc>
          <w:tcPr>
            <w:tcW w:w="4017" w:type="dxa"/>
          </w:tcPr>
          <w:p w:rsidR="006D2348" w:rsidRDefault="006D2348" w:rsidP="00397E10">
            <w:pPr>
              <w:widowControl/>
              <w:jc w:val="left"/>
              <w:rPr>
                <w:szCs w:val="21"/>
              </w:rPr>
            </w:pPr>
          </w:p>
        </w:tc>
        <w:tc>
          <w:tcPr>
            <w:tcW w:w="1559" w:type="dxa"/>
          </w:tcPr>
          <w:p w:rsidR="006D2348" w:rsidRDefault="006D2348" w:rsidP="00397E10">
            <w:pPr>
              <w:widowControl/>
              <w:jc w:val="right"/>
              <w:rPr>
                <w:szCs w:val="21"/>
              </w:rPr>
            </w:pPr>
            <w:r>
              <w:rPr>
                <w:rFonts w:hint="eastAsia"/>
                <w:szCs w:val="21"/>
              </w:rPr>
              <w:t>m</w:t>
            </w:r>
          </w:p>
        </w:tc>
        <w:tc>
          <w:tcPr>
            <w:tcW w:w="4678" w:type="dxa"/>
          </w:tcPr>
          <w:p w:rsidR="006D2348" w:rsidRDefault="006D2348" w:rsidP="00397E10">
            <w:pPr>
              <w:widowControl/>
              <w:jc w:val="left"/>
              <w:rPr>
                <w:szCs w:val="21"/>
              </w:rPr>
            </w:pPr>
          </w:p>
        </w:tc>
      </w:tr>
    </w:tbl>
    <w:p w:rsidR="006D2348" w:rsidRDefault="006D2348" w:rsidP="006D2348">
      <w:pPr>
        <w:widowControl/>
        <w:jc w:val="left"/>
        <w:rPr>
          <w:szCs w:val="21"/>
        </w:rPr>
      </w:pPr>
      <w:r>
        <w:rPr>
          <w:rFonts w:hint="eastAsia"/>
          <w:szCs w:val="21"/>
        </w:rPr>
        <w:t>※　行は適宜追加してください。</w:t>
      </w:r>
    </w:p>
    <w:p w:rsidR="006D2348" w:rsidRPr="00263C4A" w:rsidRDefault="006D2348" w:rsidP="006D2348">
      <w:pPr>
        <w:widowControl/>
        <w:jc w:val="left"/>
        <w:rPr>
          <w:szCs w:val="21"/>
        </w:rPr>
      </w:pPr>
      <w:r>
        <w:rPr>
          <w:rFonts w:hint="eastAsia"/>
          <w:szCs w:val="21"/>
        </w:rPr>
        <w:t>※　全ての室の内部仕上げの作成は不要です。特にアピールしたい室についてのみ記載してください。</w:t>
      </w:r>
    </w:p>
    <w:p w:rsidR="006D2348" w:rsidRDefault="006D2348" w:rsidP="006D2348">
      <w:pPr>
        <w:widowControl/>
        <w:jc w:val="left"/>
        <w:rPr>
          <w:szCs w:val="21"/>
        </w:rPr>
      </w:pPr>
      <w:r>
        <w:rPr>
          <w:szCs w:val="21"/>
        </w:rPr>
        <w:br w:type="page"/>
      </w:r>
    </w:p>
    <w:p w:rsidR="006D2348" w:rsidRDefault="006D2348" w:rsidP="006D2348">
      <w:pPr>
        <w:widowControl/>
        <w:overflowPunct w:val="0"/>
        <w:topLinePunct/>
        <w:adjustRightInd w:val="0"/>
        <w:spacing w:line="280" w:lineRule="atLeast"/>
        <w:textAlignment w:val="baseline"/>
        <w:rPr>
          <w:rFonts w:hAnsi="ＭＳ 明朝"/>
          <w:color w:val="000000"/>
        </w:rPr>
      </w:pPr>
      <w:r w:rsidRPr="0028759F">
        <w:rPr>
          <w:rFonts w:hAnsi="ＭＳ 明朝" w:hint="eastAsia"/>
          <w:color w:val="000000"/>
        </w:rPr>
        <w:lastRenderedPageBreak/>
        <w:t>（様式</w:t>
      </w:r>
      <w:r w:rsidRPr="0028759F">
        <w:rPr>
          <w:rFonts w:hAnsi="ＭＳ 明朝"/>
          <w:color w:val="000000"/>
        </w:rPr>
        <w:fldChar w:fldCharType="begin"/>
      </w:r>
      <w:r w:rsidRPr="0028759F">
        <w:rPr>
          <w:rFonts w:hAnsi="ＭＳ 明朝"/>
          <w:color w:val="000000"/>
        </w:rPr>
        <w:instrText xml:space="preserve"> AUTONUM </w:instrText>
      </w:r>
      <w:r w:rsidRPr="0028759F">
        <w:rPr>
          <w:rFonts w:hAnsi="ＭＳ 明朝"/>
          <w:color w:val="000000"/>
        </w:rPr>
        <w:fldChar w:fldCharType="end"/>
      </w:r>
      <w:r w:rsidRPr="0028759F">
        <w:rPr>
          <w:rFonts w:hAnsi="ＭＳ 明朝" w:hint="eastAsia"/>
          <w:color w:val="000000"/>
        </w:rPr>
        <w:t>）</w:t>
      </w:r>
    </w:p>
    <w:tbl>
      <w:tblPr>
        <w:tblStyle w:val="af1"/>
        <w:tblW w:w="0" w:type="auto"/>
        <w:tblLook w:val="04A0" w:firstRow="1" w:lastRow="0" w:firstColumn="1" w:lastColumn="0" w:noHBand="0" w:noVBand="1"/>
      </w:tblPr>
      <w:tblGrid>
        <w:gridCol w:w="21444"/>
      </w:tblGrid>
      <w:tr w:rsidR="006D2348" w:rsidRPr="00B52BB4" w:rsidTr="00397E10">
        <w:tc>
          <w:tcPr>
            <w:tcW w:w="21444" w:type="dxa"/>
            <w:shd w:val="clear" w:color="auto" w:fill="D9D9D9" w:themeFill="background1" w:themeFillShade="D9"/>
          </w:tcPr>
          <w:p w:rsidR="006D2348" w:rsidRPr="00B52BB4" w:rsidRDefault="006D2348" w:rsidP="00397E10">
            <w:pPr>
              <w:widowControl/>
              <w:overflowPunct w:val="0"/>
              <w:topLinePunct/>
              <w:adjustRightInd w:val="0"/>
              <w:spacing w:line="280" w:lineRule="atLeast"/>
              <w:jc w:val="center"/>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備品リスト</w:t>
            </w:r>
          </w:p>
        </w:tc>
      </w:tr>
    </w:tbl>
    <w:p w:rsidR="006D2348" w:rsidRPr="001F7217" w:rsidRDefault="006D2348" w:rsidP="006D2348">
      <w:pPr>
        <w:widowControl/>
        <w:overflowPunct w:val="0"/>
        <w:topLinePunct/>
        <w:adjustRightInd w:val="0"/>
        <w:spacing w:line="280" w:lineRule="atLeast"/>
        <w:textAlignment w:val="baseline"/>
        <w:rPr>
          <w:rFonts w:hAnsi="ＭＳ 明朝"/>
          <w:color w:val="000000"/>
          <w:szCs w:val="21"/>
        </w:rPr>
      </w:pPr>
      <w:r w:rsidRPr="001F7217">
        <w:rPr>
          <w:rFonts w:hAnsi="ＭＳ 明朝" w:hint="eastAsia"/>
          <w:color w:val="000000"/>
          <w:szCs w:val="21"/>
        </w:rPr>
        <w:t>◆</w:t>
      </w:r>
      <w:r>
        <w:rPr>
          <w:rFonts w:hAnsi="ＭＳ 明朝" w:hint="eastAsia"/>
          <w:color w:val="000000"/>
          <w:szCs w:val="21"/>
        </w:rPr>
        <w:t>各</w:t>
      </w:r>
      <w:r w:rsidRPr="001F7217">
        <w:rPr>
          <w:rFonts w:hAnsi="ＭＳ 明朝" w:hint="eastAsia"/>
          <w:color w:val="000000"/>
          <w:szCs w:val="21"/>
        </w:rPr>
        <w:t>施設</w:t>
      </w:r>
      <w:r>
        <w:rPr>
          <w:rFonts w:hAnsi="ＭＳ 明朝" w:hint="eastAsia"/>
          <w:color w:val="000000"/>
          <w:szCs w:val="21"/>
        </w:rPr>
        <w:t>に</w:t>
      </w:r>
      <w:r w:rsidRPr="001F7217">
        <w:rPr>
          <w:rFonts w:hAnsi="ＭＳ 明朝" w:hint="eastAsia"/>
          <w:color w:val="000000"/>
          <w:szCs w:val="21"/>
        </w:rPr>
        <w:t>整備する</w:t>
      </w:r>
      <w:r>
        <w:rPr>
          <w:rFonts w:hAnsi="ＭＳ 明朝" w:hint="eastAsia"/>
          <w:color w:val="000000"/>
          <w:szCs w:val="21"/>
        </w:rPr>
        <w:t>備品の概要</w:t>
      </w:r>
      <w:r w:rsidRPr="001F7217">
        <w:rPr>
          <w:rFonts w:hAnsi="ＭＳ 明朝" w:hint="eastAsia"/>
          <w:color w:val="000000"/>
          <w:szCs w:val="21"/>
        </w:rPr>
        <w:t>について記載してください。</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433"/>
        <w:gridCol w:w="1433"/>
        <w:gridCol w:w="1764"/>
        <w:gridCol w:w="5288"/>
        <w:gridCol w:w="1420"/>
        <w:gridCol w:w="3354"/>
        <w:gridCol w:w="3354"/>
        <w:gridCol w:w="3354"/>
      </w:tblGrid>
      <w:tr w:rsidR="006D2348" w:rsidRPr="008B039D" w:rsidTr="00397E10">
        <w:trPr>
          <w:tblHeader/>
        </w:trPr>
        <w:tc>
          <w:tcPr>
            <w:tcW w:w="1433" w:type="dxa"/>
            <w:tcBorders>
              <w:top w:val="single" w:sz="4" w:space="0" w:color="auto"/>
              <w:left w:val="single" w:sz="4" w:space="0" w:color="auto"/>
              <w:bottom w:val="single" w:sz="4" w:space="0" w:color="auto"/>
              <w:right w:val="single" w:sz="4" w:space="0" w:color="auto"/>
            </w:tcBorders>
            <w:shd w:val="clear" w:color="auto" w:fill="E0E0E0"/>
          </w:tcPr>
          <w:p w:rsidR="006D2348" w:rsidRPr="008B039D" w:rsidRDefault="006D2348" w:rsidP="00397E10">
            <w:pPr>
              <w:jc w:val="center"/>
              <w:rPr>
                <w:rFonts w:ascii="ＭＳ ゴシック" w:eastAsia="ＭＳ ゴシック" w:hAnsi="ＭＳ ゴシック"/>
              </w:rPr>
            </w:pPr>
            <w:r w:rsidRPr="008B039D">
              <w:rPr>
                <w:rFonts w:ascii="ＭＳ ゴシック" w:eastAsia="ＭＳ ゴシック" w:hAnsi="ＭＳ ゴシック" w:hint="eastAsia"/>
              </w:rPr>
              <w:t>施設名</w:t>
            </w:r>
          </w:p>
        </w:tc>
        <w:tc>
          <w:tcPr>
            <w:tcW w:w="1433" w:type="dxa"/>
            <w:tcBorders>
              <w:top w:val="single" w:sz="4" w:space="0" w:color="auto"/>
              <w:left w:val="single" w:sz="4" w:space="0" w:color="auto"/>
              <w:bottom w:val="single" w:sz="4" w:space="0" w:color="auto"/>
              <w:right w:val="single" w:sz="4" w:space="0" w:color="auto"/>
            </w:tcBorders>
            <w:shd w:val="clear" w:color="auto" w:fill="E0E0E0"/>
          </w:tcPr>
          <w:p w:rsidR="006D2348" w:rsidRPr="008B039D" w:rsidRDefault="006D2348" w:rsidP="00397E10">
            <w:pPr>
              <w:jc w:val="center"/>
              <w:rPr>
                <w:rFonts w:ascii="ＭＳ ゴシック" w:eastAsia="ＭＳ ゴシック" w:hAnsi="ＭＳ ゴシック"/>
              </w:rPr>
            </w:pPr>
            <w:r w:rsidRPr="008B039D">
              <w:rPr>
                <w:rFonts w:ascii="ＭＳ ゴシック" w:eastAsia="ＭＳ ゴシック" w:hAnsi="ＭＳ ゴシック" w:hint="eastAsia"/>
              </w:rPr>
              <w:t>階</w:t>
            </w:r>
          </w:p>
        </w:tc>
        <w:tc>
          <w:tcPr>
            <w:tcW w:w="1764" w:type="dxa"/>
            <w:tcBorders>
              <w:top w:val="single" w:sz="4" w:space="0" w:color="auto"/>
              <w:left w:val="single" w:sz="4" w:space="0" w:color="auto"/>
              <w:bottom w:val="single" w:sz="4" w:space="0" w:color="auto"/>
              <w:right w:val="single" w:sz="4" w:space="0" w:color="auto"/>
            </w:tcBorders>
            <w:shd w:val="clear" w:color="auto" w:fill="E0E0E0"/>
          </w:tcPr>
          <w:p w:rsidR="006D2348" w:rsidRPr="008B039D" w:rsidRDefault="006D2348" w:rsidP="00397E10">
            <w:pPr>
              <w:jc w:val="center"/>
              <w:rPr>
                <w:rFonts w:ascii="ＭＳ ゴシック" w:eastAsia="ＭＳ ゴシック" w:hAnsi="ＭＳ ゴシック"/>
              </w:rPr>
            </w:pPr>
            <w:r w:rsidRPr="008B039D">
              <w:rPr>
                <w:rFonts w:ascii="ＭＳ ゴシック" w:eastAsia="ＭＳ ゴシック" w:hAnsi="ＭＳ ゴシック" w:hint="eastAsia"/>
              </w:rPr>
              <w:t>室名</w:t>
            </w:r>
          </w:p>
        </w:tc>
        <w:tc>
          <w:tcPr>
            <w:tcW w:w="5288" w:type="dxa"/>
            <w:tcBorders>
              <w:top w:val="single" w:sz="4" w:space="0" w:color="auto"/>
              <w:left w:val="single" w:sz="4" w:space="0" w:color="auto"/>
              <w:bottom w:val="single" w:sz="4" w:space="0" w:color="auto"/>
              <w:right w:val="single" w:sz="4" w:space="0" w:color="auto"/>
            </w:tcBorders>
            <w:shd w:val="clear" w:color="auto" w:fill="E0E0E0"/>
          </w:tcPr>
          <w:p w:rsidR="006D2348" w:rsidRPr="008B039D" w:rsidRDefault="006D2348" w:rsidP="00397E10">
            <w:pPr>
              <w:jc w:val="center"/>
              <w:rPr>
                <w:rFonts w:ascii="ＭＳ ゴシック" w:eastAsia="ＭＳ ゴシック" w:hAnsi="ＭＳ ゴシック"/>
              </w:rPr>
            </w:pPr>
            <w:r w:rsidRPr="008B039D">
              <w:rPr>
                <w:rFonts w:ascii="ＭＳ ゴシック" w:eastAsia="ＭＳ ゴシック" w:hAnsi="ＭＳ ゴシック" w:hint="eastAsia"/>
              </w:rPr>
              <w:t>備品名</w:t>
            </w:r>
          </w:p>
        </w:tc>
        <w:tc>
          <w:tcPr>
            <w:tcW w:w="1420" w:type="dxa"/>
            <w:tcBorders>
              <w:top w:val="single" w:sz="4" w:space="0" w:color="auto"/>
              <w:left w:val="single" w:sz="4" w:space="0" w:color="auto"/>
              <w:bottom w:val="single" w:sz="4" w:space="0" w:color="auto"/>
              <w:right w:val="single" w:sz="4" w:space="0" w:color="auto"/>
            </w:tcBorders>
            <w:shd w:val="clear" w:color="auto" w:fill="E0E0E0"/>
          </w:tcPr>
          <w:p w:rsidR="006D2348" w:rsidRPr="008B039D" w:rsidRDefault="006D2348" w:rsidP="00397E10">
            <w:pPr>
              <w:jc w:val="center"/>
              <w:rPr>
                <w:rFonts w:ascii="ＭＳ ゴシック" w:eastAsia="ＭＳ ゴシック" w:hAnsi="ＭＳ ゴシック"/>
              </w:rPr>
            </w:pPr>
            <w:r w:rsidRPr="008B039D">
              <w:rPr>
                <w:rFonts w:ascii="ＭＳ ゴシック" w:eastAsia="ＭＳ ゴシック" w:hAnsi="ＭＳ ゴシック" w:hint="eastAsia"/>
              </w:rPr>
              <w:t>数量</w:t>
            </w:r>
          </w:p>
        </w:tc>
        <w:tc>
          <w:tcPr>
            <w:tcW w:w="3354" w:type="dxa"/>
            <w:tcBorders>
              <w:top w:val="single" w:sz="4" w:space="0" w:color="auto"/>
              <w:left w:val="single" w:sz="4" w:space="0" w:color="auto"/>
              <w:bottom w:val="single" w:sz="4" w:space="0" w:color="auto"/>
              <w:right w:val="single" w:sz="4" w:space="0" w:color="auto"/>
            </w:tcBorders>
            <w:shd w:val="clear" w:color="auto" w:fill="E0E0E0"/>
          </w:tcPr>
          <w:p w:rsidR="006D2348" w:rsidRPr="008B039D" w:rsidRDefault="006D2348" w:rsidP="00397E10">
            <w:pPr>
              <w:jc w:val="center"/>
              <w:rPr>
                <w:rFonts w:ascii="ＭＳ ゴシック" w:eastAsia="ＭＳ ゴシック" w:hAnsi="ＭＳ ゴシック"/>
              </w:rPr>
            </w:pPr>
            <w:r w:rsidRPr="008B039D">
              <w:rPr>
                <w:rFonts w:ascii="ＭＳ ゴシック" w:eastAsia="ＭＳ ゴシック" w:hAnsi="ＭＳ ゴシック" w:hint="eastAsia"/>
              </w:rPr>
              <w:t>買取</w:t>
            </w:r>
            <w:r w:rsidRPr="008B039D">
              <w:rPr>
                <w:rFonts w:ascii="ＭＳ ゴシック" w:eastAsia="ＭＳ ゴシック" w:hAnsi="ＭＳ ゴシック"/>
              </w:rPr>
              <w:t>/</w:t>
            </w:r>
            <w:r w:rsidRPr="008B039D">
              <w:rPr>
                <w:rFonts w:ascii="ＭＳ ゴシック" w:eastAsia="ＭＳ ゴシック" w:hAnsi="ＭＳ ゴシック" w:hint="eastAsia"/>
              </w:rPr>
              <w:t>リース</w:t>
            </w:r>
          </w:p>
        </w:tc>
        <w:tc>
          <w:tcPr>
            <w:tcW w:w="3354" w:type="dxa"/>
            <w:tcBorders>
              <w:top w:val="single" w:sz="4" w:space="0" w:color="auto"/>
              <w:left w:val="single" w:sz="4" w:space="0" w:color="auto"/>
              <w:bottom w:val="single" w:sz="4" w:space="0" w:color="auto"/>
              <w:right w:val="single" w:sz="4" w:space="0" w:color="auto"/>
            </w:tcBorders>
            <w:shd w:val="clear" w:color="auto" w:fill="E0E0E0"/>
          </w:tcPr>
          <w:p w:rsidR="006D2348" w:rsidRPr="008B039D" w:rsidRDefault="006D2348" w:rsidP="00397E10">
            <w:pPr>
              <w:jc w:val="center"/>
              <w:rPr>
                <w:rFonts w:ascii="ＭＳ ゴシック" w:eastAsia="ＭＳ ゴシック" w:hAnsi="ＭＳ ゴシック"/>
              </w:rPr>
            </w:pPr>
            <w:r w:rsidRPr="008B039D">
              <w:rPr>
                <w:rFonts w:ascii="ＭＳ ゴシック" w:eastAsia="ＭＳ ゴシック" w:hAnsi="ＭＳ ゴシック" w:hint="eastAsia"/>
              </w:rPr>
              <w:t>更新時期</w:t>
            </w:r>
          </w:p>
        </w:tc>
        <w:tc>
          <w:tcPr>
            <w:tcW w:w="3354" w:type="dxa"/>
            <w:tcBorders>
              <w:top w:val="single" w:sz="4" w:space="0" w:color="auto"/>
              <w:left w:val="single" w:sz="4" w:space="0" w:color="auto"/>
              <w:bottom w:val="single" w:sz="4" w:space="0" w:color="auto"/>
              <w:right w:val="single" w:sz="4" w:space="0" w:color="auto"/>
            </w:tcBorders>
            <w:shd w:val="clear" w:color="auto" w:fill="E0E0E0"/>
          </w:tcPr>
          <w:p w:rsidR="006D2348" w:rsidRPr="008B039D" w:rsidRDefault="006D2348" w:rsidP="00397E10">
            <w:pPr>
              <w:jc w:val="center"/>
              <w:rPr>
                <w:rFonts w:ascii="ＭＳ ゴシック" w:eastAsia="ＭＳ ゴシック" w:hAnsi="ＭＳ ゴシック"/>
              </w:rPr>
            </w:pPr>
            <w:r w:rsidRPr="008B039D">
              <w:rPr>
                <w:rFonts w:ascii="ＭＳ ゴシック" w:eastAsia="ＭＳ ゴシック" w:hAnsi="ＭＳ ゴシック" w:hint="eastAsia"/>
              </w:rPr>
              <w:t>写真</w:t>
            </w:r>
          </w:p>
        </w:tc>
      </w:tr>
      <w:tr w:rsidR="006D2348" w:rsidRPr="001F7217" w:rsidTr="00397E10">
        <w:trPr>
          <w:tblHeader/>
        </w:trPr>
        <w:tc>
          <w:tcPr>
            <w:tcW w:w="1433" w:type="dxa"/>
            <w:vMerge w:val="restart"/>
            <w:tcBorders>
              <w:top w:val="single" w:sz="4" w:space="0" w:color="auto"/>
              <w:left w:val="single" w:sz="4" w:space="0" w:color="auto"/>
              <w:right w:val="single" w:sz="4" w:space="0" w:color="auto"/>
            </w:tcBorders>
          </w:tcPr>
          <w:p w:rsidR="006D2348" w:rsidRDefault="006D2348" w:rsidP="00397E10">
            <w:r>
              <w:rPr>
                <w:rFonts w:hint="eastAsia"/>
              </w:rPr>
              <w:t>福祉・保健</w:t>
            </w:r>
          </w:p>
          <w:p w:rsidR="006D2348" w:rsidRPr="001F7217" w:rsidRDefault="006D2348" w:rsidP="00397E10">
            <w:r>
              <w:rPr>
                <w:rFonts w:hint="eastAsia"/>
              </w:rPr>
              <w:t>・公民館施設</w:t>
            </w:r>
          </w:p>
        </w:tc>
        <w:tc>
          <w:tcPr>
            <w:tcW w:w="1433" w:type="dxa"/>
            <w:vMerge w:val="restart"/>
            <w:tcBorders>
              <w:top w:val="single" w:sz="4" w:space="0" w:color="auto"/>
              <w:left w:val="single" w:sz="4" w:space="0" w:color="auto"/>
              <w:right w:val="single" w:sz="4" w:space="0" w:color="auto"/>
            </w:tcBorders>
          </w:tcPr>
          <w:p w:rsidR="006D2348" w:rsidRPr="001F7217" w:rsidRDefault="006D2348" w:rsidP="00397E10">
            <w:pPr>
              <w:jc w:val="center"/>
            </w:pPr>
            <w:r>
              <w:rPr>
                <w:rFonts w:hint="eastAsia"/>
              </w:rPr>
              <w:t>3</w:t>
            </w:r>
          </w:p>
        </w:tc>
        <w:tc>
          <w:tcPr>
            <w:tcW w:w="1764" w:type="dxa"/>
            <w:vMerge w:val="restart"/>
            <w:tcBorders>
              <w:top w:val="single" w:sz="4" w:space="0" w:color="auto"/>
              <w:left w:val="single" w:sz="4" w:space="0" w:color="auto"/>
              <w:right w:val="single" w:sz="4" w:space="0" w:color="auto"/>
            </w:tcBorders>
            <w:vAlign w:val="center"/>
          </w:tcPr>
          <w:p w:rsidR="006D2348" w:rsidRPr="001F7217" w:rsidRDefault="006D2348" w:rsidP="00397E10">
            <w:r>
              <w:rPr>
                <w:rFonts w:hint="eastAsia"/>
              </w:rPr>
              <w:t>フリースペース</w:t>
            </w:r>
          </w:p>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r>
      <w:tr w:rsidR="006D2348" w:rsidRPr="001F7217" w:rsidTr="00397E10">
        <w:trPr>
          <w:tblHeader/>
        </w:trPr>
        <w:tc>
          <w:tcPr>
            <w:tcW w:w="1433" w:type="dxa"/>
            <w:vMerge/>
            <w:tcBorders>
              <w:top w:val="single" w:sz="4" w:space="0" w:color="auto"/>
              <w:left w:val="single" w:sz="4" w:space="0" w:color="auto"/>
              <w:right w:val="single" w:sz="4" w:space="0" w:color="auto"/>
            </w:tcBorders>
          </w:tcPr>
          <w:p w:rsidR="006D2348" w:rsidRDefault="006D2348" w:rsidP="00397E10"/>
        </w:tc>
        <w:tc>
          <w:tcPr>
            <w:tcW w:w="1433" w:type="dxa"/>
            <w:vMerge/>
            <w:tcBorders>
              <w:left w:val="single" w:sz="4" w:space="0" w:color="auto"/>
              <w:right w:val="single" w:sz="4" w:space="0" w:color="auto"/>
            </w:tcBorders>
          </w:tcPr>
          <w:p w:rsidR="006D2348" w:rsidRDefault="006D2348" w:rsidP="00397E10">
            <w:pPr>
              <w:jc w:val="center"/>
            </w:pPr>
          </w:p>
        </w:tc>
        <w:tc>
          <w:tcPr>
            <w:tcW w:w="1764" w:type="dxa"/>
            <w:vMerge/>
            <w:tcBorders>
              <w:left w:val="single" w:sz="4" w:space="0" w:color="auto"/>
              <w:right w:val="single" w:sz="4" w:space="0" w:color="auto"/>
            </w:tcBorders>
            <w:vAlign w:val="center"/>
          </w:tcPr>
          <w:p w:rsidR="006D2348"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r>
      <w:tr w:rsidR="006D2348" w:rsidRPr="001F7217" w:rsidTr="00397E10">
        <w:trPr>
          <w:tblHeader/>
        </w:trPr>
        <w:tc>
          <w:tcPr>
            <w:tcW w:w="1433" w:type="dxa"/>
            <w:vMerge/>
            <w:tcBorders>
              <w:top w:val="single" w:sz="4" w:space="0" w:color="auto"/>
              <w:left w:val="single" w:sz="4" w:space="0" w:color="auto"/>
              <w:right w:val="single" w:sz="4" w:space="0" w:color="auto"/>
            </w:tcBorders>
          </w:tcPr>
          <w:p w:rsidR="006D2348" w:rsidRDefault="006D2348" w:rsidP="00397E10"/>
        </w:tc>
        <w:tc>
          <w:tcPr>
            <w:tcW w:w="1433" w:type="dxa"/>
            <w:vMerge/>
            <w:tcBorders>
              <w:left w:val="single" w:sz="4" w:space="0" w:color="auto"/>
              <w:right w:val="single" w:sz="4" w:space="0" w:color="auto"/>
            </w:tcBorders>
          </w:tcPr>
          <w:p w:rsidR="006D2348" w:rsidRDefault="006D2348" w:rsidP="00397E10">
            <w:pPr>
              <w:jc w:val="center"/>
            </w:pPr>
          </w:p>
        </w:tc>
        <w:tc>
          <w:tcPr>
            <w:tcW w:w="1764" w:type="dxa"/>
            <w:vMerge/>
            <w:tcBorders>
              <w:left w:val="single" w:sz="4" w:space="0" w:color="auto"/>
              <w:right w:val="single" w:sz="4" w:space="0" w:color="auto"/>
            </w:tcBorders>
            <w:vAlign w:val="center"/>
          </w:tcPr>
          <w:p w:rsidR="006D2348"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r>
      <w:tr w:rsidR="006D2348" w:rsidRPr="001F7217" w:rsidTr="00397E10">
        <w:trPr>
          <w:tblHeader/>
        </w:trPr>
        <w:tc>
          <w:tcPr>
            <w:tcW w:w="1433" w:type="dxa"/>
            <w:vMerge/>
            <w:tcBorders>
              <w:top w:val="single" w:sz="4" w:space="0" w:color="auto"/>
              <w:left w:val="single" w:sz="4" w:space="0" w:color="auto"/>
              <w:right w:val="single" w:sz="4" w:space="0" w:color="auto"/>
            </w:tcBorders>
          </w:tcPr>
          <w:p w:rsidR="006D2348" w:rsidRDefault="006D2348" w:rsidP="00397E10"/>
        </w:tc>
        <w:tc>
          <w:tcPr>
            <w:tcW w:w="1433" w:type="dxa"/>
            <w:vMerge/>
            <w:tcBorders>
              <w:left w:val="single" w:sz="4" w:space="0" w:color="auto"/>
              <w:right w:val="single" w:sz="4" w:space="0" w:color="auto"/>
            </w:tcBorders>
          </w:tcPr>
          <w:p w:rsidR="006D2348" w:rsidRDefault="006D2348" w:rsidP="00397E10">
            <w:pPr>
              <w:jc w:val="center"/>
            </w:pPr>
          </w:p>
        </w:tc>
        <w:tc>
          <w:tcPr>
            <w:tcW w:w="1764" w:type="dxa"/>
            <w:vMerge/>
            <w:tcBorders>
              <w:left w:val="single" w:sz="4" w:space="0" w:color="auto"/>
              <w:right w:val="single" w:sz="4" w:space="0" w:color="auto"/>
            </w:tcBorders>
            <w:vAlign w:val="center"/>
          </w:tcPr>
          <w:p w:rsidR="006D2348"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r>
      <w:tr w:rsidR="006D2348" w:rsidRPr="001F7217" w:rsidTr="00397E10">
        <w:trPr>
          <w:tblHeader/>
        </w:trPr>
        <w:tc>
          <w:tcPr>
            <w:tcW w:w="1433" w:type="dxa"/>
            <w:vMerge/>
            <w:tcBorders>
              <w:top w:val="single" w:sz="4" w:space="0" w:color="auto"/>
              <w:left w:val="single" w:sz="4" w:space="0" w:color="auto"/>
              <w:right w:val="single" w:sz="4" w:space="0" w:color="auto"/>
            </w:tcBorders>
          </w:tcPr>
          <w:p w:rsidR="006D2348" w:rsidRDefault="006D2348" w:rsidP="00397E10"/>
        </w:tc>
        <w:tc>
          <w:tcPr>
            <w:tcW w:w="1433" w:type="dxa"/>
            <w:vMerge/>
            <w:tcBorders>
              <w:left w:val="single" w:sz="4" w:space="0" w:color="auto"/>
              <w:right w:val="single" w:sz="4" w:space="0" w:color="auto"/>
            </w:tcBorders>
          </w:tcPr>
          <w:p w:rsidR="006D2348" w:rsidRDefault="006D2348" w:rsidP="00397E10">
            <w:pPr>
              <w:jc w:val="center"/>
            </w:pPr>
          </w:p>
        </w:tc>
        <w:tc>
          <w:tcPr>
            <w:tcW w:w="1764" w:type="dxa"/>
            <w:vMerge/>
            <w:tcBorders>
              <w:left w:val="single" w:sz="4" w:space="0" w:color="auto"/>
              <w:right w:val="single" w:sz="4" w:space="0" w:color="auto"/>
            </w:tcBorders>
            <w:vAlign w:val="center"/>
          </w:tcPr>
          <w:p w:rsidR="006D2348"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r>
      <w:tr w:rsidR="006D2348" w:rsidRPr="001F7217" w:rsidTr="00397E10">
        <w:trPr>
          <w:tblHeader/>
        </w:trPr>
        <w:tc>
          <w:tcPr>
            <w:tcW w:w="1433" w:type="dxa"/>
            <w:vMerge/>
            <w:tcBorders>
              <w:top w:val="single" w:sz="4" w:space="0" w:color="auto"/>
              <w:left w:val="single" w:sz="4" w:space="0" w:color="auto"/>
              <w:right w:val="single" w:sz="4" w:space="0" w:color="auto"/>
            </w:tcBorders>
          </w:tcPr>
          <w:p w:rsidR="006D2348" w:rsidRDefault="006D2348" w:rsidP="00397E10"/>
        </w:tc>
        <w:tc>
          <w:tcPr>
            <w:tcW w:w="1433" w:type="dxa"/>
            <w:vMerge/>
            <w:tcBorders>
              <w:left w:val="single" w:sz="4" w:space="0" w:color="auto"/>
              <w:bottom w:val="single" w:sz="4" w:space="0" w:color="auto"/>
              <w:right w:val="single" w:sz="4" w:space="0" w:color="auto"/>
            </w:tcBorders>
          </w:tcPr>
          <w:p w:rsidR="006D2348" w:rsidRDefault="006D2348" w:rsidP="00397E10">
            <w:pPr>
              <w:jc w:val="center"/>
            </w:pPr>
          </w:p>
        </w:tc>
        <w:tc>
          <w:tcPr>
            <w:tcW w:w="1764" w:type="dxa"/>
            <w:vMerge/>
            <w:tcBorders>
              <w:left w:val="single" w:sz="4" w:space="0" w:color="auto"/>
              <w:bottom w:val="single" w:sz="4" w:space="0" w:color="auto"/>
              <w:right w:val="single" w:sz="4" w:space="0" w:color="auto"/>
            </w:tcBorders>
            <w:vAlign w:val="center"/>
          </w:tcPr>
          <w:p w:rsidR="006D2348"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r>
      <w:tr w:rsidR="006D2348" w:rsidRPr="001F7217" w:rsidTr="00397E10">
        <w:trPr>
          <w:tblHeader/>
        </w:trPr>
        <w:tc>
          <w:tcPr>
            <w:tcW w:w="1433" w:type="dxa"/>
            <w:vMerge/>
            <w:tcBorders>
              <w:top w:val="single" w:sz="4" w:space="0" w:color="auto"/>
              <w:left w:val="single" w:sz="4" w:space="0" w:color="auto"/>
              <w:right w:val="single" w:sz="4" w:space="0" w:color="auto"/>
            </w:tcBorders>
          </w:tcPr>
          <w:p w:rsidR="006D2348" w:rsidRDefault="006D2348" w:rsidP="00397E10"/>
        </w:tc>
        <w:tc>
          <w:tcPr>
            <w:tcW w:w="1433" w:type="dxa"/>
            <w:tcBorders>
              <w:left w:val="single" w:sz="4" w:space="0" w:color="auto"/>
              <w:bottom w:val="single" w:sz="4" w:space="0" w:color="auto"/>
              <w:right w:val="single" w:sz="4" w:space="0" w:color="auto"/>
            </w:tcBorders>
          </w:tcPr>
          <w:p w:rsidR="006D2348" w:rsidRDefault="006D2348" w:rsidP="00397E10">
            <w:pPr>
              <w:jc w:val="center"/>
            </w:pPr>
          </w:p>
        </w:tc>
        <w:tc>
          <w:tcPr>
            <w:tcW w:w="1764" w:type="dxa"/>
            <w:tcBorders>
              <w:left w:val="single" w:sz="4" w:space="0" w:color="auto"/>
              <w:bottom w:val="single" w:sz="4" w:space="0" w:color="auto"/>
              <w:right w:val="single" w:sz="4" w:space="0" w:color="auto"/>
            </w:tcBorders>
            <w:vAlign w:val="center"/>
          </w:tcPr>
          <w:p w:rsidR="006D2348"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r>
      <w:tr w:rsidR="006D2348" w:rsidRPr="001F7217" w:rsidTr="00397E10">
        <w:trPr>
          <w:tblHeader/>
        </w:trPr>
        <w:tc>
          <w:tcPr>
            <w:tcW w:w="1433" w:type="dxa"/>
            <w:vMerge/>
            <w:tcBorders>
              <w:top w:val="single" w:sz="4" w:space="0" w:color="auto"/>
              <w:left w:val="single" w:sz="4" w:space="0" w:color="auto"/>
              <w:right w:val="single" w:sz="4" w:space="0" w:color="auto"/>
            </w:tcBorders>
          </w:tcPr>
          <w:p w:rsidR="006D2348" w:rsidRDefault="006D2348" w:rsidP="00397E10"/>
        </w:tc>
        <w:tc>
          <w:tcPr>
            <w:tcW w:w="1433" w:type="dxa"/>
            <w:tcBorders>
              <w:left w:val="single" w:sz="4" w:space="0" w:color="auto"/>
              <w:bottom w:val="single" w:sz="4" w:space="0" w:color="auto"/>
              <w:right w:val="single" w:sz="4" w:space="0" w:color="auto"/>
            </w:tcBorders>
          </w:tcPr>
          <w:p w:rsidR="006D2348" w:rsidRDefault="006D2348" w:rsidP="00397E10">
            <w:pPr>
              <w:jc w:val="center"/>
            </w:pPr>
          </w:p>
        </w:tc>
        <w:tc>
          <w:tcPr>
            <w:tcW w:w="1764" w:type="dxa"/>
            <w:tcBorders>
              <w:left w:val="single" w:sz="4" w:space="0" w:color="auto"/>
              <w:bottom w:val="single" w:sz="4" w:space="0" w:color="auto"/>
              <w:right w:val="single" w:sz="4" w:space="0" w:color="auto"/>
            </w:tcBorders>
            <w:vAlign w:val="center"/>
          </w:tcPr>
          <w:p w:rsidR="006D2348"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r>
      <w:tr w:rsidR="006D2348" w:rsidRPr="001F7217" w:rsidTr="00397E10">
        <w:trPr>
          <w:tblHeader/>
        </w:trPr>
        <w:tc>
          <w:tcPr>
            <w:tcW w:w="1433" w:type="dxa"/>
            <w:vMerge/>
            <w:tcBorders>
              <w:top w:val="single" w:sz="4" w:space="0" w:color="auto"/>
              <w:left w:val="single" w:sz="4" w:space="0" w:color="auto"/>
              <w:right w:val="single" w:sz="4" w:space="0" w:color="auto"/>
            </w:tcBorders>
          </w:tcPr>
          <w:p w:rsidR="006D2348" w:rsidRDefault="006D2348" w:rsidP="00397E10"/>
        </w:tc>
        <w:tc>
          <w:tcPr>
            <w:tcW w:w="1433" w:type="dxa"/>
            <w:tcBorders>
              <w:left w:val="single" w:sz="4" w:space="0" w:color="auto"/>
              <w:bottom w:val="single" w:sz="4" w:space="0" w:color="auto"/>
              <w:right w:val="single" w:sz="4" w:space="0" w:color="auto"/>
            </w:tcBorders>
          </w:tcPr>
          <w:p w:rsidR="006D2348" w:rsidRDefault="006D2348" w:rsidP="00397E10">
            <w:pPr>
              <w:jc w:val="center"/>
            </w:pPr>
          </w:p>
        </w:tc>
        <w:tc>
          <w:tcPr>
            <w:tcW w:w="1764" w:type="dxa"/>
            <w:tcBorders>
              <w:left w:val="single" w:sz="4" w:space="0" w:color="auto"/>
              <w:bottom w:val="single" w:sz="4" w:space="0" w:color="auto"/>
              <w:right w:val="single" w:sz="4" w:space="0" w:color="auto"/>
            </w:tcBorders>
            <w:vAlign w:val="center"/>
          </w:tcPr>
          <w:p w:rsidR="006D2348"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r>
      <w:tr w:rsidR="006D2348" w:rsidRPr="001F7217" w:rsidTr="00397E10">
        <w:trPr>
          <w:tblHeader/>
        </w:trPr>
        <w:tc>
          <w:tcPr>
            <w:tcW w:w="1433" w:type="dxa"/>
            <w:vMerge/>
            <w:tcBorders>
              <w:left w:val="single" w:sz="4" w:space="0" w:color="auto"/>
              <w:bottom w:val="single" w:sz="4" w:space="0" w:color="auto"/>
              <w:right w:val="single" w:sz="4" w:space="0" w:color="auto"/>
            </w:tcBorders>
          </w:tcPr>
          <w:p w:rsidR="006D2348" w:rsidRPr="001F7217" w:rsidRDefault="006D2348" w:rsidP="00397E10"/>
        </w:tc>
        <w:tc>
          <w:tcPr>
            <w:tcW w:w="1433" w:type="dxa"/>
            <w:tcBorders>
              <w:top w:val="single" w:sz="4" w:space="0" w:color="auto"/>
              <w:left w:val="single" w:sz="8" w:space="0" w:color="auto"/>
              <w:bottom w:val="single" w:sz="4" w:space="0" w:color="auto"/>
              <w:right w:val="single" w:sz="8" w:space="0" w:color="auto"/>
            </w:tcBorders>
          </w:tcPr>
          <w:p w:rsidR="006D2348" w:rsidRPr="001F7217" w:rsidRDefault="006D2348" w:rsidP="00397E10">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vMerge w:val="restart"/>
            <w:tcBorders>
              <w:top w:val="single" w:sz="4" w:space="0" w:color="auto"/>
              <w:left w:val="single" w:sz="8" w:space="0" w:color="auto"/>
              <w:right w:val="single" w:sz="4" w:space="0" w:color="auto"/>
            </w:tcBorders>
          </w:tcPr>
          <w:p w:rsidR="006D2348" w:rsidRPr="001F7217" w:rsidRDefault="006D2348" w:rsidP="00397E10">
            <w:r>
              <w:rPr>
                <w:rFonts w:hint="eastAsia"/>
              </w:rPr>
              <w:t>文化関連施設</w:t>
            </w:r>
          </w:p>
        </w:tc>
        <w:tc>
          <w:tcPr>
            <w:tcW w:w="1433" w:type="dxa"/>
            <w:vMerge w:val="restart"/>
            <w:tcBorders>
              <w:top w:val="single" w:sz="4" w:space="0" w:color="auto"/>
              <w:left w:val="single" w:sz="8" w:space="0" w:color="auto"/>
              <w:right w:val="single" w:sz="8" w:space="0" w:color="auto"/>
            </w:tcBorders>
          </w:tcPr>
          <w:p w:rsidR="006D2348" w:rsidRPr="001F7217" w:rsidRDefault="006D2348" w:rsidP="00397E10">
            <w:pPr>
              <w:jc w:val="center"/>
            </w:pPr>
            <w:r>
              <w:rPr>
                <w:rFonts w:hint="eastAsia"/>
              </w:rPr>
              <w:t>1</w:t>
            </w: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vMerge/>
            <w:tcBorders>
              <w:left w:val="single" w:sz="8" w:space="0" w:color="auto"/>
              <w:right w:val="single" w:sz="4" w:space="0" w:color="auto"/>
            </w:tcBorders>
          </w:tcPr>
          <w:p w:rsidR="006D2348" w:rsidRDefault="006D2348" w:rsidP="00397E10"/>
        </w:tc>
        <w:tc>
          <w:tcPr>
            <w:tcW w:w="1433" w:type="dxa"/>
            <w:vMerge/>
            <w:tcBorders>
              <w:top w:val="single" w:sz="4" w:space="0" w:color="auto"/>
              <w:left w:val="single" w:sz="8" w:space="0" w:color="auto"/>
              <w:right w:val="single" w:sz="8" w:space="0" w:color="auto"/>
            </w:tcBorders>
          </w:tcPr>
          <w:p w:rsidR="006D2348" w:rsidRDefault="006D2348" w:rsidP="00397E10">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vMerge/>
            <w:tcBorders>
              <w:left w:val="single" w:sz="8" w:space="0" w:color="auto"/>
              <w:right w:val="single" w:sz="4" w:space="0" w:color="auto"/>
            </w:tcBorders>
          </w:tcPr>
          <w:p w:rsidR="006D2348" w:rsidRDefault="006D2348" w:rsidP="00397E10"/>
        </w:tc>
        <w:tc>
          <w:tcPr>
            <w:tcW w:w="1433" w:type="dxa"/>
            <w:vMerge/>
            <w:tcBorders>
              <w:top w:val="single" w:sz="4" w:space="0" w:color="auto"/>
              <w:left w:val="single" w:sz="8" w:space="0" w:color="auto"/>
              <w:right w:val="single" w:sz="8" w:space="0" w:color="auto"/>
            </w:tcBorders>
          </w:tcPr>
          <w:p w:rsidR="006D2348" w:rsidRDefault="006D2348" w:rsidP="00397E10">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vMerge/>
            <w:tcBorders>
              <w:left w:val="single" w:sz="8" w:space="0" w:color="auto"/>
              <w:right w:val="single" w:sz="4" w:space="0" w:color="auto"/>
            </w:tcBorders>
          </w:tcPr>
          <w:p w:rsidR="006D2348" w:rsidRDefault="006D2348" w:rsidP="00397E10"/>
        </w:tc>
        <w:tc>
          <w:tcPr>
            <w:tcW w:w="1433" w:type="dxa"/>
            <w:vMerge/>
            <w:tcBorders>
              <w:top w:val="single" w:sz="4" w:space="0" w:color="auto"/>
              <w:left w:val="single" w:sz="8" w:space="0" w:color="auto"/>
              <w:right w:val="single" w:sz="8" w:space="0" w:color="auto"/>
            </w:tcBorders>
          </w:tcPr>
          <w:p w:rsidR="006D2348" w:rsidRDefault="006D2348" w:rsidP="00397E10">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vMerge/>
            <w:tcBorders>
              <w:left w:val="single" w:sz="8" w:space="0" w:color="auto"/>
              <w:right w:val="single" w:sz="4" w:space="0" w:color="auto"/>
            </w:tcBorders>
          </w:tcPr>
          <w:p w:rsidR="006D2348" w:rsidRDefault="006D2348" w:rsidP="00397E10"/>
        </w:tc>
        <w:tc>
          <w:tcPr>
            <w:tcW w:w="1433" w:type="dxa"/>
            <w:vMerge/>
            <w:tcBorders>
              <w:top w:val="single" w:sz="4" w:space="0" w:color="auto"/>
              <w:left w:val="single" w:sz="8" w:space="0" w:color="auto"/>
              <w:right w:val="single" w:sz="8" w:space="0" w:color="auto"/>
            </w:tcBorders>
          </w:tcPr>
          <w:p w:rsidR="006D2348" w:rsidRDefault="006D2348" w:rsidP="00397E10">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vMerge/>
            <w:tcBorders>
              <w:left w:val="single" w:sz="8" w:space="0" w:color="auto"/>
              <w:right w:val="single" w:sz="4" w:space="0" w:color="auto"/>
            </w:tcBorders>
          </w:tcPr>
          <w:p w:rsidR="006D2348" w:rsidRDefault="006D2348" w:rsidP="00397E10"/>
        </w:tc>
        <w:tc>
          <w:tcPr>
            <w:tcW w:w="1433" w:type="dxa"/>
            <w:vMerge/>
            <w:tcBorders>
              <w:left w:val="single" w:sz="8" w:space="0" w:color="auto"/>
              <w:right w:val="single" w:sz="8" w:space="0" w:color="auto"/>
            </w:tcBorders>
          </w:tcPr>
          <w:p w:rsidR="006D2348" w:rsidRPr="001F7217" w:rsidRDefault="006D2348" w:rsidP="00397E10">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vMerge/>
            <w:tcBorders>
              <w:left w:val="single" w:sz="8" w:space="0" w:color="auto"/>
              <w:right w:val="single" w:sz="4" w:space="0" w:color="auto"/>
            </w:tcBorders>
          </w:tcPr>
          <w:p w:rsidR="006D2348" w:rsidRDefault="006D2348" w:rsidP="00397E10"/>
        </w:tc>
        <w:tc>
          <w:tcPr>
            <w:tcW w:w="1433" w:type="dxa"/>
            <w:vMerge/>
            <w:tcBorders>
              <w:left w:val="single" w:sz="8" w:space="0" w:color="auto"/>
              <w:right w:val="single" w:sz="8" w:space="0" w:color="auto"/>
            </w:tcBorders>
          </w:tcPr>
          <w:p w:rsidR="006D2348" w:rsidRPr="001F7217" w:rsidRDefault="006D2348" w:rsidP="00397E10">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vMerge/>
            <w:tcBorders>
              <w:left w:val="single" w:sz="8" w:space="0" w:color="auto"/>
              <w:right w:val="single" w:sz="4" w:space="0" w:color="auto"/>
            </w:tcBorders>
          </w:tcPr>
          <w:p w:rsidR="006D2348" w:rsidRDefault="006D2348" w:rsidP="00397E10"/>
        </w:tc>
        <w:tc>
          <w:tcPr>
            <w:tcW w:w="1433" w:type="dxa"/>
            <w:vMerge/>
            <w:tcBorders>
              <w:left w:val="single" w:sz="8" w:space="0" w:color="auto"/>
              <w:bottom w:val="single" w:sz="4" w:space="0" w:color="auto"/>
              <w:right w:val="single" w:sz="8" w:space="0" w:color="auto"/>
            </w:tcBorders>
          </w:tcPr>
          <w:p w:rsidR="006D2348" w:rsidRPr="001F7217" w:rsidRDefault="006D2348" w:rsidP="00397E10">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vMerge/>
            <w:tcBorders>
              <w:left w:val="single" w:sz="8" w:space="0" w:color="auto"/>
              <w:right w:val="single" w:sz="4" w:space="0" w:color="auto"/>
            </w:tcBorders>
          </w:tcPr>
          <w:p w:rsidR="006D2348" w:rsidRDefault="006D2348" w:rsidP="00397E10"/>
        </w:tc>
        <w:tc>
          <w:tcPr>
            <w:tcW w:w="1433" w:type="dxa"/>
            <w:vMerge w:val="restart"/>
            <w:tcBorders>
              <w:top w:val="single" w:sz="4" w:space="0" w:color="auto"/>
              <w:left w:val="single" w:sz="8" w:space="0" w:color="auto"/>
              <w:right w:val="single" w:sz="8" w:space="0" w:color="auto"/>
            </w:tcBorders>
          </w:tcPr>
          <w:p w:rsidR="006D2348" w:rsidRPr="001F7217" w:rsidRDefault="006D2348" w:rsidP="00397E10">
            <w:pPr>
              <w:jc w:val="center"/>
            </w:pPr>
            <w:r>
              <w:rPr>
                <w:rFonts w:hint="eastAsia"/>
              </w:rPr>
              <w:t>2</w:t>
            </w: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vMerge/>
            <w:tcBorders>
              <w:left w:val="single" w:sz="8" w:space="0" w:color="auto"/>
              <w:right w:val="single" w:sz="4" w:space="0" w:color="auto"/>
            </w:tcBorders>
          </w:tcPr>
          <w:p w:rsidR="006D2348" w:rsidRDefault="006D2348" w:rsidP="00397E10"/>
        </w:tc>
        <w:tc>
          <w:tcPr>
            <w:tcW w:w="1433" w:type="dxa"/>
            <w:vMerge/>
            <w:tcBorders>
              <w:left w:val="single" w:sz="8" w:space="0" w:color="auto"/>
              <w:right w:val="single" w:sz="8" w:space="0" w:color="auto"/>
            </w:tcBorders>
          </w:tcPr>
          <w:p w:rsidR="006D2348" w:rsidRPr="001F7217" w:rsidRDefault="006D2348" w:rsidP="00397E10">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vMerge/>
            <w:tcBorders>
              <w:left w:val="single" w:sz="8" w:space="0" w:color="auto"/>
              <w:right w:val="single" w:sz="4" w:space="0" w:color="auto"/>
            </w:tcBorders>
          </w:tcPr>
          <w:p w:rsidR="006D2348" w:rsidRDefault="006D2348" w:rsidP="00397E10"/>
        </w:tc>
        <w:tc>
          <w:tcPr>
            <w:tcW w:w="1433" w:type="dxa"/>
            <w:vMerge/>
            <w:tcBorders>
              <w:left w:val="single" w:sz="8" w:space="0" w:color="auto"/>
              <w:right w:val="single" w:sz="8" w:space="0" w:color="auto"/>
            </w:tcBorders>
          </w:tcPr>
          <w:p w:rsidR="006D2348" w:rsidRPr="001F7217" w:rsidRDefault="006D2348" w:rsidP="00397E10">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vMerge/>
            <w:tcBorders>
              <w:left w:val="single" w:sz="8" w:space="0" w:color="auto"/>
              <w:right w:val="single" w:sz="4" w:space="0" w:color="auto"/>
            </w:tcBorders>
          </w:tcPr>
          <w:p w:rsidR="006D2348" w:rsidRDefault="006D2348" w:rsidP="00397E10"/>
        </w:tc>
        <w:tc>
          <w:tcPr>
            <w:tcW w:w="1433" w:type="dxa"/>
            <w:vMerge/>
            <w:tcBorders>
              <w:left w:val="single" w:sz="8" w:space="0" w:color="auto"/>
              <w:right w:val="single" w:sz="8" w:space="0" w:color="auto"/>
            </w:tcBorders>
          </w:tcPr>
          <w:p w:rsidR="006D2348" w:rsidRPr="001F7217" w:rsidRDefault="006D2348" w:rsidP="00397E10">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vMerge/>
            <w:tcBorders>
              <w:left w:val="single" w:sz="8" w:space="0" w:color="auto"/>
              <w:right w:val="single" w:sz="4" w:space="0" w:color="auto"/>
            </w:tcBorders>
          </w:tcPr>
          <w:p w:rsidR="006D2348" w:rsidRDefault="006D2348" w:rsidP="00397E10"/>
        </w:tc>
        <w:tc>
          <w:tcPr>
            <w:tcW w:w="1433" w:type="dxa"/>
            <w:vMerge/>
            <w:tcBorders>
              <w:left w:val="single" w:sz="8" w:space="0" w:color="auto"/>
              <w:right w:val="single" w:sz="8" w:space="0" w:color="auto"/>
            </w:tcBorders>
          </w:tcPr>
          <w:p w:rsidR="006D2348" w:rsidRPr="001F7217" w:rsidRDefault="006D2348" w:rsidP="00397E10">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vMerge/>
            <w:tcBorders>
              <w:left w:val="single" w:sz="8" w:space="0" w:color="auto"/>
              <w:right w:val="single" w:sz="4" w:space="0" w:color="auto"/>
            </w:tcBorders>
          </w:tcPr>
          <w:p w:rsidR="006D2348" w:rsidRDefault="006D2348" w:rsidP="00397E10"/>
        </w:tc>
        <w:tc>
          <w:tcPr>
            <w:tcW w:w="1433" w:type="dxa"/>
            <w:vMerge/>
            <w:tcBorders>
              <w:left w:val="single" w:sz="8" w:space="0" w:color="auto"/>
              <w:right w:val="single" w:sz="8" w:space="0" w:color="auto"/>
            </w:tcBorders>
          </w:tcPr>
          <w:p w:rsidR="006D2348" w:rsidRPr="001F7217" w:rsidRDefault="006D2348" w:rsidP="00397E10">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vMerge/>
            <w:tcBorders>
              <w:left w:val="single" w:sz="8" w:space="0" w:color="auto"/>
              <w:right w:val="single" w:sz="4" w:space="0" w:color="auto"/>
            </w:tcBorders>
          </w:tcPr>
          <w:p w:rsidR="006D2348" w:rsidRDefault="006D2348" w:rsidP="00397E10"/>
        </w:tc>
        <w:tc>
          <w:tcPr>
            <w:tcW w:w="1433" w:type="dxa"/>
            <w:vMerge/>
            <w:tcBorders>
              <w:left w:val="single" w:sz="8" w:space="0" w:color="auto"/>
              <w:right w:val="single" w:sz="8" w:space="0" w:color="auto"/>
            </w:tcBorders>
          </w:tcPr>
          <w:p w:rsidR="006D2348" w:rsidRPr="001F7217" w:rsidRDefault="006D2348" w:rsidP="00397E10">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vMerge/>
            <w:tcBorders>
              <w:left w:val="single" w:sz="8" w:space="0" w:color="auto"/>
              <w:right w:val="single" w:sz="4" w:space="0" w:color="auto"/>
            </w:tcBorders>
          </w:tcPr>
          <w:p w:rsidR="006D2348" w:rsidRDefault="006D2348" w:rsidP="00397E10"/>
        </w:tc>
        <w:tc>
          <w:tcPr>
            <w:tcW w:w="1433" w:type="dxa"/>
            <w:vMerge/>
            <w:tcBorders>
              <w:left w:val="single" w:sz="8" w:space="0" w:color="auto"/>
              <w:right w:val="single" w:sz="8" w:space="0" w:color="auto"/>
            </w:tcBorders>
          </w:tcPr>
          <w:p w:rsidR="006D2348" w:rsidRPr="001F7217" w:rsidRDefault="006D2348" w:rsidP="00397E10">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vMerge/>
            <w:tcBorders>
              <w:left w:val="single" w:sz="8" w:space="0" w:color="auto"/>
              <w:right w:val="single" w:sz="4" w:space="0" w:color="auto"/>
            </w:tcBorders>
          </w:tcPr>
          <w:p w:rsidR="006D2348" w:rsidRPr="001F7217" w:rsidRDefault="006D2348" w:rsidP="00397E10"/>
        </w:tc>
        <w:tc>
          <w:tcPr>
            <w:tcW w:w="1433" w:type="dxa"/>
            <w:vMerge/>
            <w:tcBorders>
              <w:left w:val="single" w:sz="8" w:space="0" w:color="auto"/>
              <w:right w:val="single" w:sz="8" w:space="0" w:color="auto"/>
            </w:tcBorders>
          </w:tcPr>
          <w:p w:rsidR="006D2348" w:rsidRPr="001F7217" w:rsidRDefault="006D2348" w:rsidP="00397E10">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vMerge/>
            <w:tcBorders>
              <w:left w:val="single" w:sz="8" w:space="0" w:color="auto"/>
              <w:right w:val="single" w:sz="4" w:space="0" w:color="auto"/>
            </w:tcBorders>
          </w:tcPr>
          <w:p w:rsidR="006D2348" w:rsidRPr="001F7217" w:rsidRDefault="006D2348" w:rsidP="00397E10"/>
        </w:tc>
        <w:tc>
          <w:tcPr>
            <w:tcW w:w="1433" w:type="dxa"/>
            <w:tcBorders>
              <w:left w:val="single" w:sz="8" w:space="0" w:color="auto"/>
              <w:right w:val="single" w:sz="8" w:space="0" w:color="auto"/>
            </w:tcBorders>
          </w:tcPr>
          <w:p w:rsidR="006D2348" w:rsidRPr="001F7217" w:rsidRDefault="006D2348" w:rsidP="00397E10">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vMerge/>
            <w:tcBorders>
              <w:left w:val="single" w:sz="8" w:space="0" w:color="auto"/>
              <w:right w:val="single" w:sz="4" w:space="0" w:color="auto"/>
            </w:tcBorders>
          </w:tcPr>
          <w:p w:rsidR="006D2348" w:rsidRPr="001F7217" w:rsidRDefault="006D2348" w:rsidP="00397E10"/>
        </w:tc>
        <w:tc>
          <w:tcPr>
            <w:tcW w:w="1433" w:type="dxa"/>
            <w:tcBorders>
              <w:left w:val="single" w:sz="8" w:space="0" w:color="auto"/>
              <w:right w:val="single" w:sz="8" w:space="0" w:color="auto"/>
            </w:tcBorders>
          </w:tcPr>
          <w:p w:rsidR="006D2348" w:rsidRPr="001F7217" w:rsidRDefault="006D2348" w:rsidP="00397E10">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tcBorders>
              <w:left w:val="single" w:sz="8" w:space="0" w:color="auto"/>
              <w:right w:val="single" w:sz="4" w:space="0" w:color="auto"/>
            </w:tcBorders>
          </w:tcPr>
          <w:p w:rsidR="006D2348" w:rsidRPr="001F7217" w:rsidRDefault="006D2348" w:rsidP="00397E10"/>
        </w:tc>
        <w:tc>
          <w:tcPr>
            <w:tcW w:w="1433" w:type="dxa"/>
            <w:tcBorders>
              <w:left w:val="single" w:sz="8" w:space="0" w:color="auto"/>
              <w:right w:val="single" w:sz="8" w:space="0" w:color="auto"/>
            </w:tcBorders>
          </w:tcPr>
          <w:p w:rsidR="006D2348" w:rsidRPr="001F7217" w:rsidRDefault="006D2348" w:rsidP="00397E10">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tcBorders>
              <w:left w:val="single" w:sz="8" w:space="0" w:color="auto"/>
              <w:right w:val="single" w:sz="4" w:space="0" w:color="auto"/>
            </w:tcBorders>
          </w:tcPr>
          <w:p w:rsidR="006D2348" w:rsidRPr="001F7217" w:rsidRDefault="006D2348" w:rsidP="00397E10"/>
        </w:tc>
        <w:tc>
          <w:tcPr>
            <w:tcW w:w="1433" w:type="dxa"/>
            <w:tcBorders>
              <w:left w:val="single" w:sz="8" w:space="0" w:color="auto"/>
              <w:right w:val="single" w:sz="8" w:space="0" w:color="auto"/>
            </w:tcBorders>
          </w:tcPr>
          <w:p w:rsidR="006D2348" w:rsidRPr="001F7217" w:rsidRDefault="006D2348" w:rsidP="00397E10">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r w:rsidR="006D2348" w:rsidRPr="001F7217" w:rsidTr="00397E10">
        <w:trPr>
          <w:tblHeader/>
        </w:trPr>
        <w:tc>
          <w:tcPr>
            <w:tcW w:w="1433" w:type="dxa"/>
            <w:tcBorders>
              <w:left w:val="single" w:sz="8" w:space="0" w:color="auto"/>
              <w:right w:val="single" w:sz="4" w:space="0" w:color="auto"/>
            </w:tcBorders>
          </w:tcPr>
          <w:p w:rsidR="006D2348" w:rsidRPr="001F7217" w:rsidRDefault="006D2348" w:rsidP="00397E10"/>
        </w:tc>
        <w:tc>
          <w:tcPr>
            <w:tcW w:w="1433" w:type="dxa"/>
            <w:tcBorders>
              <w:left w:val="single" w:sz="8" w:space="0" w:color="auto"/>
              <w:right w:val="single" w:sz="8" w:space="0" w:color="auto"/>
            </w:tcBorders>
          </w:tcPr>
          <w:p w:rsidR="006D2348" w:rsidRPr="001F7217" w:rsidRDefault="006D2348" w:rsidP="00397E10">
            <w:pPr>
              <w:jc w:val="center"/>
            </w:pPr>
          </w:p>
        </w:tc>
        <w:tc>
          <w:tcPr>
            <w:tcW w:w="1764" w:type="dxa"/>
            <w:tcBorders>
              <w:top w:val="single" w:sz="4" w:space="0" w:color="auto"/>
              <w:left w:val="single" w:sz="8" w:space="0" w:color="auto"/>
              <w:bottom w:val="single" w:sz="4" w:space="0" w:color="auto"/>
              <w:right w:val="single" w:sz="4" w:space="0" w:color="auto"/>
            </w:tcBorders>
            <w:vAlign w:val="center"/>
          </w:tcPr>
          <w:p w:rsidR="006D2348" w:rsidRPr="001F7217" w:rsidRDefault="006D2348" w:rsidP="00397E10"/>
        </w:tc>
        <w:tc>
          <w:tcPr>
            <w:tcW w:w="5288"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1420"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4" w:space="0" w:color="auto"/>
            </w:tcBorders>
            <w:vAlign w:val="center"/>
          </w:tcPr>
          <w:p w:rsidR="006D2348" w:rsidRPr="001F7217" w:rsidRDefault="006D2348" w:rsidP="00397E10"/>
        </w:tc>
        <w:tc>
          <w:tcPr>
            <w:tcW w:w="3354" w:type="dxa"/>
            <w:tcBorders>
              <w:top w:val="single" w:sz="4" w:space="0" w:color="auto"/>
              <w:left w:val="single" w:sz="4" w:space="0" w:color="auto"/>
              <w:bottom w:val="single" w:sz="4" w:space="0" w:color="auto"/>
              <w:right w:val="single" w:sz="8" w:space="0" w:color="auto"/>
            </w:tcBorders>
            <w:vAlign w:val="center"/>
          </w:tcPr>
          <w:p w:rsidR="006D2348" w:rsidRPr="001F7217" w:rsidRDefault="006D2348" w:rsidP="00397E10"/>
        </w:tc>
      </w:tr>
    </w:tbl>
    <w:p w:rsidR="006D2348" w:rsidRDefault="006D2348" w:rsidP="006D2348">
      <w:pPr>
        <w:widowControl/>
        <w:jc w:val="left"/>
        <w:rPr>
          <w:sz w:val="20"/>
          <w:szCs w:val="21"/>
        </w:rPr>
      </w:pPr>
      <w:r w:rsidRPr="008B039D">
        <w:rPr>
          <w:rFonts w:hint="eastAsia"/>
          <w:sz w:val="20"/>
          <w:szCs w:val="21"/>
        </w:rPr>
        <w:t>※　行は適宜追加してください。</w:t>
      </w:r>
    </w:p>
    <w:p w:rsidR="006D2348" w:rsidRPr="008B039D" w:rsidRDefault="006D2348" w:rsidP="006D2348">
      <w:pPr>
        <w:widowControl/>
        <w:jc w:val="left"/>
        <w:rPr>
          <w:sz w:val="20"/>
          <w:szCs w:val="21"/>
        </w:rPr>
      </w:pPr>
      <w:r>
        <w:rPr>
          <w:rFonts w:hint="eastAsia"/>
          <w:sz w:val="20"/>
          <w:szCs w:val="21"/>
        </w:rPr>
        <w:t>※　上記施設・室名の他、必要に応じて記載してください。</w:t>
      </w:r>
    </w:p>
    <w:p w:rsidR="006D2348" w:rsidRPr="001F7217" w:rsidRDefault="006D2348" w:rsidP="006D2348">
      <w:pPr>
        <w:widowControl/>
        <w:jc w:val="left"/>
        <w:rPr>
          <w:szCs w:val="21"/>
        </w:rPr>
      </w:pPr>
      <w:r w:rsidRPr="001F7217">
        <w:rPr>
          <w:szCs w:val="21"/>
        </w:rPr>
        <w:br w:type="page"/>
      </w:r>
    </w:p>
    <w:p w:rsidR="006D2348" w:rsidRPr="001F7217" w:rsidRDefault="006D2348" w:rsidP="006D2348">
      <w:pPr>
        <w:pStyle w:val="a2"/>
      </w:pPr>
      <w:r w:rsidRPr="001F7217">
        <w:rPr>
          <w:rFonts w:hint="eastAsia"/>
        </w:rPr>
        <w:lastRenderedPageBreak/>
        <w:t>※下記の設計図書を作成要領によって作成し、他の図面とあわせて図面集として提出</w:t>
      </w:r>
      <w:r>
        <w:rPr>
          <w:rFonts w:hint="eastAsia"/>
        </w:rPr>
        <w:t>してください</w:t>
      </w:r>
      <w:r w:rsidRPr="001F7217">
        <w:rPr>
          <w:rFonts w:hint="eastAsia"/>
        </w:rPr>
        <w:t>。なお、各図面の右下に枠を設け、提案受付番号を記載</w:t>
      </w:r>
      <w:r>
        <w:rPr>
          <w:rFonts w:hint="eastAsia"/>
        </w:rPr>
        <w:t>してください</w:t>
      </w:r>
      <w:r w:rsidRPr="001F7217">
        <w:rPr>
          <w:rFonts w:hint="eastAsia"/>
        </w:rPr>
        <w:t>。</w:t>
      </w:r>
    </w:p>
    <w:tbl>
      <w:tblPr>
        <w:tblW w:w="21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4"/>
        <w:gridCol w:w="1751"/>
        <w:gridCol w:w="1466"/>
        <w:gridCol w:w="16679"/>
      </w:tblGrid>
      <w:tr w:rsidR="006D2348" w:rsidRPr="0076171D" w:rsidTr="00397E10">
        <w:trPr>
          <w:tblHeader/>
        </w:trPr>
        <w:tc>
          <w:tcPr>
            <w:tcW w:w="1504" w:type="dxa"/>
            <w:shd w:val="clear" w:color="auto" w:fill="E6E6E6"/>
            <w:vAlign w:val="center"/>
          </w:tcPr>
          <w:p w:rsidR="006D2348" w:rsidRPr="0076171D" w:rsidRDefault="006D2348" w:rsidP="00397E10">
            <w:pPr>
              <w:spacing w:line="300" w:lineRule="exact"/>
              <w:jc w:val="center"/>
              <w:rPr>
                <w:szCs w:val="21"/>
              </w:rPr>
            </w:pPr>
            <w:r w:rsidRPr="0076171D">
              <w:rPr>
                <w:rFonts w:hint="eastAsia"/>
                <w:szCs w:val="21"/>
              </w:rPr>
              <w:t>様式</w:t>
            </w:r>
          </w:p>
        </w:tc>
        <w:tc>
          <w:tcPr>
            <w:tcW w:w="1751" w:type="dxa"/>
            <w:shd w:val="clear" w:color="auto" w:fill="E6E6E6"/>
            <w:vAlign w:val="center"/>
          </w:tcPr>
          <w:p w:rsidR="006D2348" w:rsidRPr="0076171D" w:rsidRDefault="006D2348" w:rsidP="00397E10">
            <w:pPr>
              <w:spacing w:line="300" w:lineRule="exact"/>
              <w:jc w:val="center"/>
              <w:rPr>
                <w:szCs w:val="21"/>
              </w:rPr>
            </w:pPr>
            <w:r w:rsidRPr="0076171D">
              <w:rPr>
                <w:rFonts w:hint="eastAsia"/>
                <w:szCs w:val="21"/>
              </w:rPr>
              <w:t>図名</w:t>
            </w:r>
          </w:p>
        </w:tc>
        <w:tc>
          <w:tcPr>
            <w:tcW w:w="1466" w:type="dxa"/>
            <w:shd w:val="clear" w:color="auto" w:fill="E6E6E6"/>
            <w:vAlign w:val="center"/>
          </w:tcPr>
          <w:p w:rsidR="006D2348" w:rsidRPr="0076171D" w:rsidRDefault="006D2348" w:rsidP="00397E10">
            <w:pPr>
              <w:spacing w:line="300" w:lineRule="exact"/>
              <w:jc w:val="center"/>
              <w:rPr>
                <w:szCs w:val="21"/>
              </w:rPr>
            </w:pPr>
            <w:r w:rsidRPr="0076171D">
              <w:rPr>
                <w:rFonts w:hint="eastAsia"/>
                <w:szCs w:val="21"/>
              </w:rPr>
              <w:t>規格等</w:t>
            </w:r>
          </w:p>
        </w:tc>
        <w:tc>
          <w:tcPr>
            <w:tcW w:w="16679" w:type="dxa"/>
            <w:shd w:val="clear" w:color="auto" w:fill="E6E6E6"/>
            <w:vAlign w:val="center"/>
          </w:tcPr>
          <w:p w:rsidR="006D2348" w:rsidRPr="0076171D" w:rsidRDefault="006D2348" w:rsidP="00397E10">
            <w:pPr>
              <w:spacing w:line="300" w:lineRule="exact"/>
              <w:jc w:val="center"/>
              <w:rPr>
                <w:szCs w:val="21"/>
              </w:rPr>
            </w:pPr>
            <w:r w:rsidRPr="0076171D">
              <w:rPr>
                <w:rFonts w:hint="eastAsia"/>
                <w:szCs w:val="21"/>
              </w:rPr>
              <w:t>作成要領</w:t>
            </w:r>
          </w:p>
        </w:tc>
      </w:tr>
      <w:tr w:rsidR="006D2348" w:rsidRPr="0076171D" w:rsidTr="00397E10">
        <w:tc>
          <w:tcPr>
            <w:tcW w:w="1504" w:type="dxa"/>
            <w:shd w:val="clear" w:color="auto" w:fill="auto"/>
            <w:vAlign w:val="center"/>
          </w:tcPr>
          <w:p w:rsidR="006D2348" w:rsidRPr="0076171D" w:rsidRDefault="006D2348" w:rsidP="00397E10">
            <w:pPr>
              <w:spacing w:line="300" w:lineRule="exact"/>
              <w:jc w:val="center"/>
              <w:rPr>
                <w:szCs w:val="21"/>
              </w:rPr>
            </w:pPr>
            <w:r w:rsidRPr="0076171D">
              <w:rPr>
                <w:rFonts w:hAnsi="ＭＳ 明朝" w:hint="eastAsia"/>
                <w:color w:val="000000"/>
                <w:szCs w:val="21"/>
              </w:rPr>
              <w:t>様式</w:t>
            </w:r>
            <w:r w:rsidRPr="0076171D">
              <w:rPr>
                <w:rFonts w:hAnsi="ＭＳ 明朝"/>
                <w:color w:val="000000"/>
                <w:szCs w:val="21"/>
              </w:rPr>
              <w:fldChar w:fldCharType="begin"/>
            </w:r>
            <w:r w:rsidRPr="0076171D">
              <w:rPr>
                <w:rFonts w:hAnsi="ＭＳ 明朝"/>
                <w:color w:val="000000"/>
                <w:szCs w:val="21"/>
              </w:rPr>
              <w:instrText xml:space="preserve"> AUTONUM </w:instrText>
            </w:r>
            <w:r w:rsidRPr="0076171D">
              <w:rPr>
                <w:rFonts w:hAnsi="ＭＳ 明朝"/>
                <w:color w:val="000000"/>
                <w:szCs w:val="21"/>
              </w:rPr>
              <w:fldChar w:fldCharType="end"/>
            </w:r>
          </w:p>
        </w:tc>
        <w:tc>
          <w:tcPr>
            <w:tcW w:w="1751" w:type="dxa"/>
            <w:shd w:val="clear" w:color="auto" w:fill="auto"/>
            <w:vAlign w:val="center"/>
          </w:tcPr>
          <w:p w:rsidR="006D2348" w:rsidRPr="0076171D" w:rsidRDefault="006D2348" w:rsidP="00397E10">
            <w:pPr>
              <w:spacing w:line="300" w:lineRule="exact"/>
              <w:jc w:val="center"/>
              <w:rPr>
                <w:szCs w:val="21"/>
              </w:rPr>
            </w:pPr>
            <w:r w:rsidRPr="0076171D">
              <w:rPr>
                <w:rFonts w:hint="eastAsia"/>
                <w:szCs w:val="21"/>
              </w:rPr>
              <w:t>施工計画図</w:t>
            </w:r>
          </w:p>
        </w:tc>
        <w:tc>
          <w:tcPr>
            <w:tcW w:w="1466" w:type="dxa"/>
            <w:shd w:val="clear" w:color="auto" w:fill="auto"/>
            <w:vAlign w:val="center"/>
          </w:tcPr>
          <w:p w:rsidR="006D2348" w:rsidRPr="0076171D" w:rsidRDefault="006D2348" w:rsidP="00397E10">
            <w:pPr>
              <w:spacing w:line="300" w:lineRule="exact"/>
              <w:rPr>
                <w:szCs w:val="21"/>
              </w:rPr>
            </w:pPr>
            <w:r w:rsidRPr="0076171D">
              <w:rPr>
                <w:rFonts w:hint="eastAsia"/>
                <w:szCs w:val="21"/>
              </w:rPr>
              <w:t>A3版</w:t>
            </w:r>
          </w:p>
          <w:p w:rsidR="006D2348" w:rsidRPr="0076171D" w:rsidRDefault="006D2348" w:rsidP="00397E10">
            <w:pPr>
              <w:spacing w:line="300" w:lineRule="exact"/>
              <w:rPr>
                <w:szCs w:val="21"/>
              </w:rPr>
            </w:pPr>
            <w:r w:rsidRPr="0076171D">
              <w:rPr>
                <w:rFonts w:hint="eastAsia"/>
                <w:szCs w:val="21"/>
              </w:rPr>
              <w:t>枚数適宜</w:t>
            </w:r>
          </w:p>
        </w:tc>
        <w:tc>
          <w:tcPr>
            <w:tcW w:w="16679" w:type="dxa"/>
            <w:shd w:val="clear" w:color="auto" w:fill="auto"/>
          </w:tcPr>
          <w:p w:rsidR="006D2348" w:rsidRPr="00AF75E8" w:rsidRDefault="006D2348" w:rsidP="00397E10">
            <w:pPr>
              <w:pStyle w:val="aff"/>
              <w:numPr>
                <w:ilvl w:val="0"/>
                <w:numId w:val="12"/>
              </w:numPr>
              <w:spacing w:line="300" w:lineRule="exact"/>
              <w:ind w:leftChars="0" w:left="210" w:hangingChars="100" w:hanging="210"/>
              <w:rPr>
                <w:rFonts w:ascii="ＭＳ 明朝" w:hAnsi="ＭＳ 明朝"/>
                <w:szCs w:val="21"/>
              </w:rPr>
            </w:pPr>
            <w:r w:rsidRPr="00AF75E8">
              <w:rPr>
                <w:rFonts w:ascii="ＭＳ 明朝" w:hAnsi="ＭＳ 明朝" w:hint="eastAsia"/>
                <w:szCs w:val="21"/>
              </w:rPr>
              <w:t>工事段階（</w:t>
            </w:r>
            <w:r>
              <w:rPr>
                <w:rFonts w:ascii="ＭＳ 明朝" w:hAnsi="ＭＳ 明朝" w:hint="eastAsia"/>
                <w:szCs w:val="21"/>
              </w:rPr>
              <w:t>総合体育館屋根折板部改修工事、</w:t>
            </w:r>
            <w:r w:rsidRPr="00AF75E8">
              <w:rPr>
                <w:rFonts w:ascii="ＭＳ 明朝" w:hAnsi="ＭＳ 明朝" w:hint="eastAsia"/>
                <w:szCs w:val="21"/>
              </w:rPr>
              <w:t>旧弓道場解体工事を含む）ごとに、仮囲い、足場等の仮設計画、揚重機等工事車両等を記載すること。</w:t>
            </w:r>
          </w:p>
          <w:p w:rsidR="006D2348" w:rsidRPr="00AF75E8" w:rsidRDefault="006D2348" w:rsidP="00397E10">
            <w:pPr>
              <w:pStyle w:val="aff"/>
              <w:numPr>
                <w:ilvl w:val="0"/>
                <w:numId w:val="12"/>
              </w:numPr>
              <w:spacing w:line="300" w:lineRule="exact"/>
              <w:ind w:leftChars="0" w:left="210" w:hangingChars="100" w:hanging="210"/>
              <w:rPr>
                <w:rFonts w:ascii="ＭＳ 明朝" w:hAnsi="ＭＳ 明朝"/>
                <w:szCs w:val="21"/>
              </w:rPr>
            </w:pPr>
            <w:r w:rsidRPr="00AF75E8">
              <w:rPr>
                <w:rFonts w:ascii="ＭＳ 明朝" w:hAnsi="ＭＳ 明朝" w:hint="eastAsia"/>
                <w:szCs w:val="21"/>
              </w:rPr>
              <w:t>施工上問題となる点とその対応策、工夫した点、アピールしたい点などを記載すること。</w:t>
            </w:r>
          </w:p>
          <w:p w:rsidR="006D2348" w:rsidRPr="00AF75E8" w:rsidRDefault="006D2348" w:rsidP="00397E10">
            <w:pPr>
              <w:pStyle w:val="aff"/>
              <w:numPr>
                <w:ilvl w:val="0"/>
                <w:numId w:val="12"/>
              </w:numPr>
              <w:spacing w:line="300" w:lineRule="exact"/>
              <w:ind w:leftChars="0" w:left="210" w:hangingChars="100" w:hanging="210"/>
              <w:rPr>
                <w:rFonts w:ascii="ＭＳ 明朝" w:hAnsi="ＭＳ 明朝"/>
                <w:szCs w:val="21"/>
              </w:rPr>
            </w:pPr>
            <w:r w:rsidRPr="00AF75E8">
              <w:rPr>
                <w:rFonts w:ascii="ＭＳ 明朝" w:hAnsi="ＭＳ 明朝" w:hint="eastAsia"/>
                <w:szCs w:val="21"/>
              </w:rPr>
              <w:t>様式</w:t>
            </w:r>
            <w:r>
              <w:rPr>
                <w:rFonts w:ascii="ＭＳ 明朝" w:hAnsi="ＭＳ 明朝" w:hint="eastAsia"/>
                <w:szCs w:val="21"/>
              </w:rPr>
              <w:t>4</w:t>
            </w:r>
            <w:r>
              <w:rPr>
                <w:rFonts w:ascii="ＭＳ 明朝" w:hAnsi="ＭＳ 明朝"/>
                <w:szCs w:val="21"/>
              </w:rPr>
              <w:t>0</w:t>
            </w:r>
            <w:r>
              <w:rPr>
                <w:rFonts w:ascii="ＭＳ 明朝" w:hAnsi="ＭＳ 明朝" w:hint="eastAsia"/>
                <w:szCs w:val="21"/>
              </w:rPr>
              <w:t xml:space="preserve"> </w:t>
            </w:r>
            <w:r w:rsidRPr="00AF75E8">
              <w:rPr>
                <w:rFonts w:ascii="ＭＳ 明朝" w:hAnsi="ＭＳ 明朝" w:hint="eastAsia"/>
                <w:szCs w:val="21"/>
              </w:rPr>
              <w:t>工事計画との整合を図ること。</w:t>
            </w:r>
          </w:p>
        </w:tc>
      </w:tr>
    </w:tbl>
    <w:p w:rsidR="006D2348" w:rsidRDefault="006D2348" w:rsidP="006D2348">
      <w:pPr>
        <w:pStyle w:val="a2"/>
      </w:pPr>
    </w:p>
    <w:p w:rsidR="006D2348" w:rsidRPr="00E541CE" w:rsidRDefault="006D2348" w:rsidP="006D2348">
      <w:pPr>
        <w:widowControl/>
        <w:jc w:val="left"/>
        <w:rPr>
          <w:rFonts w:hAnsi="ＭＳ 明朝"/>
          <w:color w:val="000000"/>
        </w:rPr>
      </w:pPr>
    </w:p>
    <w:p w:rsidR="006D2348" w:rsidRPr="0008726E" w:rsidRDefault="006D2348" w:rsidP="006D2348">
      <w:pPr>
        <w:rPr>
          <w:sz w:val="20"/>
        </w:rPr>
      </w:pPr>
    </w:p>
    <w:p w:rsidR="007B08E5" w:rsidRPr="006D2348" w:rsidRDefault="007B08E5"/>
    <w:sectPr w:rsidR="007B08E5" w:rsidRPr="006D2348" w:rsidSect="00397E10">
      <w:type w:val="continuous"/>
      <w:pgSz w:w="23814" w:h="16839" w:orient="landscape" w:code="8"/>
      <w:pgMar w:top="1340" w:right="1380" w:bottom="1340" w:left="980" w:header="567" w:footer="170" w:gutter="0"/>
      <w:cols w:space="425"/>
      <w:docGrid w:type="lines" w:linePitch="350" w:charSpace="5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607" w:rsidRDefault="00351607">
      <w:r>
        <w:separator/>
      </w:r>
    </w:p>
  </w:endnote>
  <w:endnote w:type="continuationSeparator" w:id="0">
    <w:p w:rsidR="00351607" w:rsidRDefault="00351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Helvetica">
    <w:panose1 w:val="020B0504020202020204"/>
    <w:charset w:val="00"/>
    <w:family w:val="swiss"/>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PMingLiU">
    <w:altName w:val="新細明體"/>
    <w:panose1 w:val="02020500000000000000"/>
    <w:charset w:val="88"/>
    <w:family w:val="auto"/>
    <w:notTrueType/>
    <w:pitch w:val="variable"/>
    <w:sig w:usb0="00000001" w:usb1="08080000" w:usb2="00000010" w:usb3="00000000" w:csb0="00100000"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Default="00397E10">
    <w:pPr>
      <w:pStyle w:val="a7"/>
      <w:jc w:val="center"/>
    </w:pPr>
  </w:p>
  <w:p w:rsidR="00397E10" w:rsidRDefault="00397E1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Default="00397E10">
    <w:pPr>
      <w:pStyle w:val="a7"/>
      <w:jc w:val="center"/>
    </w:pPr>
    <w:r>
      <w:fldChar w:fldCharType="begin"/>
    </w:r>
    <w:r>
      <w:instrText xml:space="preserve"> PAGE   \* MERGEFORMAT </w:instrText>
    </w:r>
    <w:r>
      <w:fldChar w:fldCharType="separate"/>
    </w:r>
    <w:r w:rsidR="009525C5" w:rsidRPr="009525C5">
      <w:rPr>
        <w:noProof/>
        <w:lang w:val="ja-JP"/>
      </w:rPr>
      <w:t>-</w:t>
    </w:r>
    <w:r w:rsidR="009525C5">
      <w:rPr>
        <w:noProof/>
      </w:rPr>
      <w:t xml:space="preserve"> 3 -</w:t>
    </w:r>
    <w:r>
      <w:rPr>
        <w:noProof/>
      </w:rPr>
      <w:fldChar w:fldCharType="end"/>
    </w:r>
  </w:p>
  <w:p w:rsidR="00397E10" w:rsidRDefault="00397E1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Default="00397E10">
    <w:pPr>
      <w:pStyle w:val="a7"/>
      <w:jc w:val="center"/>
    </w:pPr>
    <w:r>
      <w:fldChar w:fldCharType="begin"/>
    </w:r>
    <w:r>
      <w:instrText xml:space="preserve"> PAGE   \* MERGEFORMAT </w:instrText>
    </w:r>
    <w:r>
      <w:fldChar w:fldCharType="separate"/>
    </w:r>
    <w:r w:rsidR="009525C5" w:rsidRPr="009525C5">
      <w:rPr>
        <w:noProof/>
        <w:lang w:val="ja-JP"/>
      </w:rPr>
      <w:t>-</w:t>
    </w:r>
    <w:r w:rsidR="009525C5">
      <w:rPr>
        <w:noProof/>
      </w:rPr>
      <w:t xml:space="preserve"> 6 -</w:t>
    </w:r>
    <w:r>
      <w:rPr>
        <w:noProof/>
      </w:rPr>
      <w:fldChar w:fldCharType="end"/>
    </w:r>
  </w:p>
  <w:p w:rsidR="00397E10" w:rsidRDefault="00397E10">
    <w:pPr>
      <w:pStyle w:val="a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Default="00397E10">
    <w:pPr>
      <w:pStyle w:val="a7"/>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Default="00397E10">
    <w:pPr>
      <w:pStyle w:val="a7"/>
      <w:jc w:val="center"/>
    </w:pPr>
  </w:p>
  <w:p w:rsidR="00397E10" w:rsidRDefault="00397E10">
    <w:pPr>
      <w:pStyle w:val="a7"/>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0"/>
    </w:tblGrid>
    <w:tr w:rsidR="00397E10">
      <w:trPr>
        <w:jc w:val="right"/>
      </w:trPr>
      <w:tc>
        <w:tcPr>
          <w:tcW w:w="2400" w:type="dxa"/>
        </w:tcPr>
        <w:p w:rsidR="00397E10" w:rsidRDefault="00397E10" w:rsidP="00397E10">
          <w:pPr>
            <w:pStyle w:val="a7"/>
            <w:spacing w:beforeLines="50" w:before="120" w:afterLines="50" w:after="120"/>
          </w:pPr>
          <w:r>
            <w:rPr>
              <w:rFonts w:hint="eastAsia"/>
            </w:rPr>
            <w:t>提案受付番号：</w:t>
          </w:r>
        </w:p>
      </w:tc>
    </w:tr>
  </w:tbl>
  <w:p w:rsidR="00397E10" w:rsidRDefault="00397E10">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607" w:rsidRDefault="00351607">
      <w:r>
        <w:separator/>
      </w:r>
    </w:p>
  </w:footnote>
  <w:footnote w:type="continuationSeparator" w:id="0">
    <w:p w:rsidR="00351607" w:rsidRDefault="003516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Default="00397E10">
    <w:pPr>
      <w:pStyle w:val="a9"/>
      <w:tabs>
        <w:tab w:val="clear" w:pos="8504"/>
        <w:tab w:val="right" w:pos="9555"/>
      </w:tabs>
      <w:ind w:left="8925"/>
      <w:rPr>
        <w:rFonts w:ascii="ＭＳ ゴシック"/>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Default="00397E1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Default="00397E10">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Default="00397E1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Default="00397E10">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E10" w:rsidRPr="00182DE5" w:rsidRDefault="00397E10" w:rsidP="00397E1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625"/>
    <w:multiLevelType w:val="hybridMultilevel"/>
    <w:tmpl w:val="90D0F500"/>
    <w:lvl w:ilvl="0" w:tplc="953A4EB4">
      <w:start w:val="1"/>
      <w:numFmt w:val="aiueoFullWidth"/>
      <w:lvlText w:val="%1"/>
      <w:lvlJc w:val="left"/>
      <w:pPr>
        <w:ind w:left="420" w:hanging="420"/>
      </w:pPr>
      <w:rPr>
        <w:rFonts w:hint="default"/>
      </w:rPr>
    </w:lvl>
    <w:lvl w:ilvl="1" w:tplc="953A4EB4">
      <w:start w:val="1"/>
      <w:numFmt w:val="aiueo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5B64D82"/>
    <w:multiLevelType w:val="hybridMultilevel"/>
    <w:tmpl w:val="0038AE56"/>
    <w:lvl w:ilvl="0" w:tplc="AE9AD358">
      <w:start w:val="1"/>
      <w:numFmt w:val="decimal"/>
      <w:pStyle w:val="13"/>
      <w:lvlText w:val="様式13-%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227C2526"/>
    <w:multiLevelType w:val="hybridMultilevel"/>
    <w:tmpl w:val="DF94BB08"/>
    <w:lvl w:ilvl="0" w:tplc="6194F37E">
      <w:start w:val="1"/>
      <w:numFmt w:val="decimal"/>
      <w:pStyle w:val="123"/>
      <w:lvlText w:val="%1."/>
      <w:lvlJc w:val="left"/>
      <w:pPr>
        <w:tabs>
          <w:tab w:val="num" w:pos="780"/>
        </w:tabs>
        <w:ind w:left="780" w:hanging="360"/>
      </w:pPr>
      <w:rPr>
        <w:rFonts w:hint="eastAsia"/>
      </w:rPr>
    </w:lvl>
    <w:lvl w:ilvl="1" w:tplc="E91ECD2E">
      <w:start w:val="1"/>
      <w:numFmt w:val="decimal"/>
      <w:pStyle w:val="1230"/>
      <w:lvlText w:val="%2)"/>
      <w:lvlJc w:val="left"/>
      <w:pPr>
        <w:tabs>
          <w:tab w:val="num" w:pos="1200"/>
        </w:tabs>
        <w:ind w:left="1200" w:hanging="360"/>
      </w:pPr>
      <w:rPr>
        <w:rFonts w:hint="eastAsia"/>
      </w:rPr>
    </w:lvl>
    <w:lvl w:ilvl="2" w:tplc="1CBE22C4">
      <w:start w:val="1"/>
      <w:numFmt w:val="lowerLetter"/>
      <w:pStyle w:val="abc"/>
      <w:lvlText w:val="%3)"/>
      <w:lvlJc w:val="left"/>
      <w:pPr>
        <w:tabs>
          <w:tab w:val="num" w:pos="1620"/>
        </w:tabs>
        <w:ind w:left="1620" w:hanging="360"/>
      </w:pPr>
      <w:rPr>
        <w:rFonts w:hint="eastAsia"/>
      </w:rPr>
    </w:lvl>
    <w:lvl w:ilvl="3" w:tplc="276837FE" w:tentative="1">
      <w:start w:val="1"/>
      <w:numFmt w:val="decimal"/>
      <w:lvlText w:val="%4."/>
      <w:lvlJc w:val="left"/>
      <w:pPr>
        <w:tabs>
          <w:tab w:val="num" w:pos="2100"/>
        </w:tabs>
        <w:ind w:left="2100" w:hanging="420"/>
      </w:pPr>
    </w:lvl>
    <w:lvl w:ilvl="4" w:tplc="7CE28FC2" w:tentative="1">
      <w:start w:val="1"/>
      <w:numFmt w:val="aiueoFullWidth"/>
      <w:lvlText w:val="(%5)"/>
      <w:lvlJc w:val="left"/>
      <w:pPr>
        <w:tabs>
          <w:tab w:val="num" w:pos="2520"/>
        </w:tabs>
        <w:ind w:left="2520" w:hanging="420"/>
      </w:pPr>
    </w:lvl>
    <w:lvl w:ilvl="5" w:tplc="843A1DA4" w:tentative="1">
      <w:start w:val="1"/>
      <w:numFmt w:val="decimalEnclosedCircle"/>
      <w:lvlText w:val="%6"/>
      <w:lvlJc w:val="left"/>
      <w:pPr>
        <w:tabs>
          <w:tab w:val="num" w:pos="2940"/>
        </w:tabs>
        <w:ind w:left="2940" w:hanging="420"/>
      </w:pPr>
    </w:lvl>
    <w:lvl w:ilvl="6" w:tplc="7FB83552" w:tentative="1">
      <w:start w:val="1"/>
      <w:numFmt w:val="decimal"/>
      <w:lvlText w:val="%7."/>
      <w:lvlJc w:val="left"/>
      <w:pPr>
        <w:tabs>
          <w:tab w:val="num" w:pos="3360"/>
        </w:tabs>
        <w:ind w:left="3360" w:hanging="420"/>
      </w:pPr>
    </w:lvl>
    <w:lvl w:ilvl="7" w:tplc="020A941E" w:tentative="1">
      <w:start w:val="1"/>
      <w:numFmt w:val="aiueoFullWidth"/>
      <w:lvlText w:val="(%8)"/>
      <w:lvlJc w:val="left"/>
      <w:pPr>
        <w:tabs>
          <w:tab w:val="num" w:pos="3780"/>
        </w:tabs>
        <w:ind w:left="3780" w:hanging="420"/>
      </w:pPr>
    </w:lvl>
    <w:lvl w:ilvl="8" w:tplc="B030A706" w:tentative="1">
      <w:start w:val="1"/>
      <w:numFmt w:val="decimalEnclosedCircle"/>
      <w:lvlText w:val="%9"/>
      <w:lvlJc w:val="left"/>
      <w:pPr>
        <w:tabs>
          <w:tab w:val="num" w:pos="4200"/>
        </w:tabs>
        <w:ind w:left="4200" w:hanging="420"/>
      </w:pPr>
    </w:lvl>
  </w:abstractNum>
  <w:abstractNum w:abstractNumId="3">
    <w:nsid w:val="302B3083"/>
    <w:multiLevelType w:val="multilevel"/>
    <w:tmpl w:val="21FC490E"/>
    <w:lvl w:ilvl="0">
      <w:start w:val="1"/>
      <w:numFmt w:val="decimalFullWidth"/>
      <w:pStyle w:val="3"/>
      <w:suff w:val="nothing"/>
      <w:lvlText w:val="第%1条　"/>
      <w:lvlJc w:val="left"/>
      <w:pPr>
        <w:ind w:left="210" w:hanging="210"/>
      </w:pPr>
      <w:rPr>
        <w:rFonts w:ascii="ＭＳ 明朝" w:eastAsia="ＭＳ 明朝" w:hint="eastAsia"/>
        <w:b w:val="0"/>
        <w:i w:val="0"/>
        <w:strike w:val="0"/>
        <w:dstrike w:val="0"/>
        <w:sz w:val="21"/>
      </w:rPr>
    </w:lvl>
    <w:lvl w:ilvl="1">
      <w:start w:val="1"/>
      <w:numFmt w:val="none"/>
      <w:lvlText w:val=""/>
      <w:lvlJc w:val="left"/>
      <w:pPr>
        <w:tabs>
          <w:tab w:val="num" w:pos="851"/>
        </w:tabs>
        <w:ind w:left="851" w:hanging="426"/>
      </w:pPr>
      <w:rPr>
        <w:rFonts w:hint="eastAsia"/>
      </w:rPr>
    </w:lvl>
    <w:lvl w:ilvl="2">
      <w:start w:val="1"/>
      <w:numFmt w:val="decimal"/>
      <w:lvlText w:val="%3"/>
      <w:lvlJc w:val="left"/>
      <w:pPr>
        <w:tabs>
          <w:tab w:val="num" w:pos="1276"/>
        </w:tabs>
        <w:ind w:left="1276" w:hanging="425"/>
      </w:pPr>
      <w:rPr>
        <w:rFonts w:hint="eastAsia"/>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4">
    <w:nsid w:val="3F4043E9"/>
    <w:multiLevelType w:val="hybridMultilevel"/>
    <w:tmpl w:val="98D826F4"/>
    <w:lvl w:ilvl="0" w:tplc="04090011">
      <w:start w:val="1"/>
      <w:numFmt w:val="bullet"/>
      <w:pStyle w:val="a"/>
      <w:lvlText w:val=""/>
      <w:lvlJc w:val="left"/>
      <w:pPr>
        <w:tabs>
          <w:tab w:val="num" w:pos="990"/>
        </w:tabs>
        <w:ind w:left="697" w:hanging="67"/>
      </w:pPr>
      <w:rPr>
        <w:rFonts w:ascii="Symbol" w:eastAsia="ＭＳ 明朝" w:hAnsi="Symbol" w:hint="default"/>
        <w:b w:val="0"/>
        <w:i w:val="0"/>
        <w:color w:val="auto"/>
        <w:sz w:val="22"/>
        <w:u w:val="none"/>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5">
    <w:nsid w:val="415B79AC"/>
    <w:multiLevelType w:val="hybridMultilevel"/>
    <w:tmpl w:val="ED068ABC"/>
    <w:lvl w:ilvl="0" w:tplc="4D7C0A40">
      <w:start w:val="1"/>
      <w:numFmt w:val="decimal"/>
      <w:lvlText w:val="備考%1)"/>
      <w:lvlJc w:val="left"/>
      <w:pPr>
        <w:tabs>
          <w:tab w:val="num" w:pos="123"/>
        </w:tabs>
        <w:ind w:left="1049" w:hanging="839"/>
      </w:pPr>
      <w:rPr>
        <w:rFonts w:ascii="ＭＳ 明朝" w:eastAsia="ＭＳ 明朝" w:cs="Times New Roman" w:hint="eastAsia"/>
        <w:b w:val="0"/>
        <w:i w:val="0"/>
        <w:color w:val="auto"/>
        <w:sz w:val="22"/>
        <w:u w:val="none"/>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499E7FA8"/>
    <w:multiLevelType w:val="hybridMultilevel"/>
    <w:tmpl w:val="5FA6D6F2"/>
    <w:lvl w:ilvl="0" w:tplc="210E9C38">
      <w:start w:val="1"/>
      <w:numFmt w:val="bullet"/>
      <w:lvlText w:val="•"/>
      <w:lvlJc w:val="left"/>
      <w:pPr>
        <w:ind w:left="420" w:hanging="420"/>
      </w:pPr>
      <w:rPr>
        <w:rFonts w:ascii="ＭＳ 明朝" w:eastAsia="ＭＳ 明朝" w:hAnsi="ＭＳ 明朝" w:hint="eastAsia"/>
        <w:b w:val="0"/>
        <w:i w:val="0"/>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4D0B6B3E"/>
    <w:multiLevelType w:val="hybridMultilevel"/>
    <w:tmpl w:val="5B506A6C"/>
    <w:lvl w:ilvl="0" w:tplc="1D4C505C">
      <w:start w:val="1"/>
      <w:numFmt w:val="aiueoFullWidth"/>
      <w:pStyle w:val="a0"/>
      <w:lvlText w:val="%1"/>
      <w:lvlJc w:val="left"/>
      <w:pPr>
        <w:ind w:left="2036" w:hanging="420"/>
      </w:pPr>
      <w:rPr>
        <w:rFonts w:ascii="ＭＳ 明朝" w:eastAsia="ＭＳ 明朝" w:hAnsi="ＭＳ 明朝" w:hint="eastAsia"/>
      </w:rPr>
    </w:lvl>
    <w:lvl w:ilvl="1" w:tplc="04090017" w:tentative="1">
      <w:start w:val="1"/>
      <w:numFmt w:val="aiueoFullWidth"/>
      <w:lvlText w:val="(%2)"/>
      <w:lvlJc w:val="left"/>
      <w:pPr>
        <w:ind w:left="2456" w:hanging="420"/>
      </w:pPr>
    </w:lvl>
    <w:lvl w:ilvl="2" w:tplc="04090011" w:tentative="1">
      <w:start w:val="1"/>
      <w:numFmt w:val="decimalEnclosedCircle"/>
      <w:lvlText w:val="%3"/>
      <w:lvlJc w:val="left"/>
      <w:pPr>
        <w:ind w:left="2876" w:hanging="420"/>
      </w:pPr>
    </w:lvl>
    <w:lvl w:ilvl="3" w:tplc="0409000F" w:tentative="1">
      <w:start w:val="1"/>
      <w:numFmt w:val="decimal"/>
      <w:lvlText w:val="%4."/>
      <w:lvlJc w:val="left"/>
      <w:pPr>
        <w:ind w:left="3296" w:hanging="420"/>
      </w:pPr>
    </w:lvl>
    <w:lvl w:ilvl="4" w:tplc="04090017" w:tentative="1">
      <w:start w:val="1"/>
      <w:numFmt w:val="aiueoFullWidth"/>
      <w:lvlText w:val="(%5)"/>
      <w:lvlJc w:val="left"/>
      <w:pPr>
        <w:ind w:left="3716" w:hanging="420"/>
      </w:pPr>
    </w:lvl>
    <w:lvl w:ilvl="5" w:tplc="04090011" w:tentative="1">
      <w:start w:val="1"/>
      <w:numFmt w:val="decimalEnclosedCircle"/>
      <w:lvlText w:val="%6"/>
      <w:lvlJc w:val="left"/>
      <w:pPr>
        <w:ind w:left="4136" w:hanging="420"/>
      </w:pPr>
    </w:lvl>
    <w:lvl w:ilvl="6" w:tplc="0409000F" w:tentative="1">
      <w:start w:val="1"/>
      <w:numFmt w:val="decimal"/>
      <w:lvlText w:val="%7."/>
      <w:lvlJc w:val="left"/>
      <w:pPr>
        <w:ind w:left="4556" w:hanging="420"/>
      </w:pPr>
    </w:lvl>
    <w:lvl w:ilvl="7" w:tplc="04090017" w:tentative="1">
      <w:start w:val="1"/>
      <w:numFmt w:val="aiueoFullWidth"/>
      <w:lvlText w:val="(%8)"/>
      <w:lvlJc w:val="left"/>
      <w:pPr>
        <w:ind w:left="4976" w:hanging="420"/>
      </w:pPr>
    </w:lvl>
    <w:lvl w:ilvl="8" w:tplc="04090011" w:tentative="1">
      <w:start w:val="1"/>
      <w:numFmt w:val="decimalEnclosedCircle"/>
      <w:lvlText w:val="%9"/>
      <w:lvlJc w:val="left"/>
      <w:pPr>
        <w:ind w:left="5396" w:hanging="420"/>
      </w:pPr>
    </w:lvl>
  </w:abstractNum>
  <w:abstractNum w:abstractNumId="8">
    <w:nsid w:val="502F53A3"/>
    <w:multiLevelType w:val="multilevel"/>
    <w:tmpl w:val="DD6ABCA8"/>
    <w:lvl w:ilvl="0">
      <w:start w:val="1"/>
      <w:numFmt w:val="decimalFullWidth"/>
      <w:pStyle w:val="1"/>
      <w:suff w:val="nothing"/>
      <w:lvlText w:val="第%1　"/>
      <w:lvlJc w:val="left"/>
      <w:pPr>
        <w:ind w:left="200" w:hanging="200"/>
      </w:pPr>
      <w:rPr>
        <w:rFonts w:ascii="ＭＳ ゴシック" w:eastAsia="ＭＳ ゴシック" w:hAnsi="Century" w:cs="Times New Roman" w:hint="eastAsia"/>
        <w:b/>
        <w:bCs w:val="0"/>
        <w:i w:val="0"/>
        <w:iCs w:val="0"/>
        <w:caps w:val="0"/>
        <w:smallCaps w:val="0"/>
        <w:strike w:val="0"/>
        <w:dstrike w:val="0"/>
        <w:vanish w:val="0"/>
        <w:color w:val="auto"/>
        <w:spacing w:val="0"/>
        <w:w w:val="100"/>
        <w:kern w:val="2"/>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pStyle w:val="2"/>
      <w:suff w:val="nothing"/>
      <w:lvlText w:val="%2　"/>
      <w:lvlJc w:val="left"/>
      <w:pPr>
        <w:ind w:left="400" w:hanging="200"/>
      </w:pPr>
      <w:rPr>
        <w:rFonts w:ascii="ＭＳ ゴシック" w:eastAsia="ＭＳ ゴシック" w:hAnsi="Arial" w:cs="Times New Roman" w:hint="eastAsia"/>
        <w:b w:val="0"/>
        <w:i w:val="0"/>
        <w:color w:val="auto"/>
        <w:sz w:val="21"/>
        <w:szCs w:val="21"/>
        <w:u w:val="none"/>
      </w:rPr>
    </w:lvl>
    <w:lvl w:ilvl="2">
      <w:start w:val="1"/>
      <w:numFmt w:val="decimal"/>
      <w:pStyle w:val="30"/>
      <w:suff w:val="nothing"/>
      <w:lvlText w:val="(%3)"/>
      <w:lvlJc w:val="left"/>
      <w:pPr>
        <w:ind w:left="600" w:hanging="300"/>
      </w:pPr>
      <w:rPr>
        <w:rFonts w:ascii="ＭＳ ゴシック" w:eastAsia="ＭＳ ゴシック" w:cs="Times New Roman" w:hint="eastAsia"/>
        <w:b w:val="0"/>
        <w:bCs w:val="0"/>
        <w:i w:val="0"/>
        <w:iCs w:val="0"/>
        <w:caps w:val="0"/>
        <w:smallCaps w:val="0"/>
        <w:strike w:val="0"/>
        <w:dstrike w:val="0"/>
        <w:vanish w:val="0"/>
        <w:color w:val="auto"/>
        <w:spacing w:val="0"/>
        <w:w w:val="100"/>
        <w:kern w:val="2"/>
        <w:position w:val="0"/>
        <w:sz w:val="21"/>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aiueoFullWidth"/>
      <w:pStyle w:val="4"/>
      <w:suff w:val="nothing"/>
      <w:lvlText w:val="%4　"/>
      <w:lvlJc w:val="left"/>
      <w:pPr>
        <w:ind w:left="800" w:hanging="200"/>
      </w:pPr>
      <w:rPr>
        <w:rFonts w:ascii="ＭＳ ゴシック" w:eastAsia="ＭＳ ゴシック" w:cs="Times New Roman" w:hint="eastAsia"/>
        <w:b w:val="0"/>
        <w:bCs w:val="0"/>
        <w:i w:val="0"/>
        <w:iCs w:val="0"/>
        <w:caps w:val="0"/>
        <w:strike w:val="0"/>
        <w:dstrike w:val="0"/>
        <w:color w:val="000000"/>
        <w:spacing w:val="0"/>
        <w:w w:val="100"/>
        <w:kern w:val="2"/>
        <w:position w:val="0"/>
        <w:sz w:val="21"/>
        <w:szCs w:val="21"/>
        <w:u w:val="none"/>
        <w:effect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aiueo"/>
      <w:pStyle w:val="5"/>
      <w:suff w:val="nothing"/>
      <w:lvlText w:val="(%5)"/>
      <w:lvlJc w:val="left"/>
      <w:pPr>
        <w:ind w:left="1050" w:hanging="315"/>
      </w:pPr>
      <w:rPr>
        <w:rFonts w:ascii="ＭＳ 明朝" w:eastAsia="ＭＳ 明朝" w:hAnsi="Arial" w:cs="Times New Roman" w:hint="eastAsia"/>
        <w:b w:val="0"/>
        <w:i w:val="0"/>
        <w:sz w:val="21"/>
        <w:szCs w:val="21"/>
        <w:u w:val="none"/>
      </w:rPr>
    </w:lvl>
    <w:lvl w:ilvl="5">
      <w:start w:val="1"/>
      <w:numFmt w:val="aiueo"/>
      <w:suff w:val="space"/>
      <w:lvlText w:val="%6)　"/>
      <w:lvlJc w:val="left"/>
      <w:pPr>
        <w:ind w:left="943" w:hanging="559"/>
      </w:pPr>
      <w:rPr>
        <w:rFonts w:ascii="HGPｺﾞｼｯｸE" w:eastAsia="HGPｺﾞｼｯｸE" w:cs="Times New Roman" w:hint="eastAsia"/>
        <w:b w:val="0"/>
        <w:i w:val="0"/>
        <w:sz w:val="21"/>
        <w:szCs w:val="21"/>
      </w:rPr>
    </w:lvl>
    <w:lvl w:ilvl="6">
      <w:start w:val="1"/>
      <w:numFmt w:val="aiueo"/>
      <w:suff w:val="nothing"/>
      <w:lvlText w:val="(%7)　"/>
      <w:lvlJc w:val="left"/>
      <w:pPr>
        <w:ind w:left="800" w:hanging="303"/>
      </w:pPr>
      <w:rPr>
        <w:rFonts w:ascii="Times New Roman" w:hAnsi="Times New Roman" w:cs="Times New Roman" w:hint="eastAsia"/>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1782"/>
        </w:tabs>
        <w:ind w:left="1000" w:hanging="100"/>
      </w:pPr>
      <w:rPr>
        <w:rFonts w:cs="Times New Roman" w:hint="eastAsia"/>
      </w:rPr>
    </w:lvl>
    <w:lvl w:ilvl="8">
      <w:start w:val="1"/>
      <w:numFmt w:val="none"/>
      <w:lvlText w:val="%1.%2.%3.%4.%5.%6.%7.%8.%9."/>
      <w:lvlJc w:val="left"/>
      <w:pPr>
        <w:tabs>
          <w:tab w:val="num" w:pos="2142"/>
        </w:tabs>
        <w:ind w:left="1541" w:hanging="1559"/>
      </w:pPr>
      <w:rPr>
        <w:rFonts w:cs="Times New Roman" w:hint="eastAsia"/>
      </w:rPr>
    </w:lvl>
  </w:abstractNum>
  <w:abstractNum w:abstractNumId="9">
    <w:nsid w:val="547A045C"/>
    <w:multiLevelType w:val="hybridMultilevel"/>
    <w:tmpl w:val="B872935A"/>
    <w:lvl w:ilvl="0" w:tplc="953A4EB4">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nsid w:val="653D2212"/>
    <w:multiLevelType w:val="hybridMultilevel"/>
    <w:tmpl w:val="2FF0735A"/>
    <w:lvl w:ilvl="0" w:tplc="CFC0B18E">
      <w:start w:val="1"/>
      <w:numFmt w:val="decimal"/>
      <w:lvlText w:val="(%1)"/>
      <w:lvlJc w:val="left"/>
      <w:pPr>
        <w:tabs>
          <w:tab w:val="num" w:pos="840"/>
        </w:tabs>
        <w:ind w:left="1260" w:hanging="420"/>
      </w:pPr>
      <w:rPr>
        <w:rFonts w:ascii="ＭＳ 明朝" w:eastAsia="ＭＳ 明朝" w:cs="Helvetica" w:hint="eastAsia"/>
        <w:b w:val="0"/>
        <w:i w:val="0"/>
        <w:sz w:val="21"/>
      </w:rPr>
    </w:lvl>
    <w:lvl w:ilvl="1" w:tplc="DE306D5C">
      <w:start w:val="6"/>
      <w:numFmt w:val="bullet"/>
      <w:lvlText w:val="※"/>
      <w:lvlJc w:val="left"/>
      <w:pPr>
        <w:tabs>
          <w:tab w:val="num" w:pos="780"/>
        </w:tabs>
        <w:ind w:left="780" w:hanging="360"/>
      </w:pPr>
      <w:rPr>
        <w:rFonts w:ascii="ＭＳ 明朝" w:eastAsia="ＭＳ 明朝" w:hAnsi="ＭＳ 明朝"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nsid w:val="66E371D4"/>
    <w:multiLevelType w:val="multilevel"/>
    <w:tmpl w:val="8EA03C9A"/>
    <w:lvl w:ilvl="0">
      <w:start w:val="1"/>
      <w:numFmt w:val="decimal"/>
      <w:suff w:val="space"/>
      <w:lvlText w:val="第%1　"/>
      <w:lvlJc w:val="left"/>
      <w:pPr>
        <w:ind w:left="210" w:hanging="210"/>
      </w:pPr>
      <w:rPr>
        <w:rFonts w:ascii="HGPｺﾞｼｯｸE" w:eastAsia="HGPｺﾞｼｯｸE" w:hAnsi="Arial" w:hint="eastAsia"/>
        <w:b w:val="0"/>
        <w:i w:val="0"/>
        <w:color w:val="auto"/>
        <w:sz w:val="32"/>
        <w:u w:val="none"/>
      </w:rPr>
    </w:lvl>
    <w:lvl w:ilvl="1">
      <w:start w:val="1"/>
      <w:numFmt w:val="decimal"/>
      <w:suff w:val="space"/>
      <w:lvlText w:val="%2　"/>
      <w:lvlJc w:val="left"/>
      <w:pPr>
        <w:ind w:left="720" w:hanging="216"/>
      </w:pPr>
      <w:rPr>
        <w:rFonts w:ascii="HGPｺﾞｼｯｸE" w:eastAsia="HGPｺﾞｼｯｸE" w:hAnsi="Arial" w:cs="Times New Roman" w:hint="eastAsia"/>
        <w:b w:val="0"/>
        <w:bCs w:val="0"/>
        <w:i w:val="0"/>
        <w:iCs w:val="0"/>
        <w:caps w:val="0"/>
        <w:smallCaps w:val="0"/>
        <w:strike w:val="0"/>
        <w:dstrike w:val="0"/>
        <w:noProof w:val="0"/>
        <w:vanish w:val="0"/>
        <w:color w:val="auto"/>
        <w:spacing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3） "/>
      <w:lvlJc w:val="left"/>
      <w:pPr>
        <w:ind w:left="792" w:hanging="72"/>
      </w:pPr>
      <w:rPr>
        <w:rFonts w:ascii="HGPｺﾞｼｯｸE" w:eastAsia="HGPｺﾞｼｯｸE" w:hAnsi="Century" w:cs="Century" w:hint="eastAsia"/>
        <w:b w:val="0"/>
        <w:bCs w:val="0"/>
        <w:i w:val="0"/>
        <w:iCs w:val="0"/>
        <w:caps w:val="0"/>
        <w:strike w:val="0"/>
        <w:dstrike w:val="0"/>
        <w:vanish w:val="0"/>
        <w:color w:val="000000"/>
        <w:spacing w:val="0"/>
        <w:kern w:val="0"/>
        <w:position w:val="0"/>
        <w:sz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aiueoFullWidth"/>
      <w:suff w:val="space"/>
      <w:lvlText w:val="%4 "/>
      <w:lvlJc w:val="left"/>
      <w:pPr>
        <w:ind w:left="1152" w:hanging="144"/>
      </w:pPr>
      <w:rPr>
        <w:rFonts w:ascii="HGPｺﾞｼｯｸE" w:eastAsia="HGPｺﾞｼｯｸE" w:hAnsi="Century" w:cs="Times New Roman" w:hint="eastAsia"/>
        <w:b w:val="0"/>
        <w:bCs w:val="0"/>
        <w:i w:val="0"/>
        <w:iCs w:val="0"/>
        <w:caps w:val="0"/>
        <w:smallCaps w:val="0"/>
        <w:strike w:val="0"/>
        <w:dstrike w:val="0"/>
        <w:noProof w:val="0"/>
        <w:vanish w:val="0"/>
        <w:color w:val="auto"/>
        <w:spacing w:val="0"/>
        <w:position w:val="0"/>
        <w:sz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aiueoFullWidth"/>
      <w:suff w:val="space"/>
      <w:lvlText w:val="（%5）"/>
      <w:lvlJc w:val="left"/>
      <w:pPr>
        <w:ind w:left="1584" w:hanging="720"/>
      </w:pPr>
      <w:rPr>
        <w:rFonts w:ascii="Century" w:eastAsia="ＭＳ 明朝" w:hAnsi="Century" w:cs="Century" w:hint="eastAsia"/>
        <w:b w:val="0"/>
        <w:bCs w:val="0"/>
        <w:i w:val="0"/>
        <w:iCs w:val="0"/>
        <w:caps w:val="0"/>
        <w:smallCaps w:val="0"/>
        <w:strike w:val="0"/>
        <w:dstrike w:val="0"/>
        <w:noProof w:val="0"/>
        <w:vanish w:val="0"/>
        <w:color w:val="000000"/>
        <w:spacing w:val="0"/>
        <w:kern w:val="0"/>
        <w:position w:val="0"/>
        <w:u w:val="none"/>
        <w:vertAlign w:val="baseline"/>
        <w:em w:val="none"/>
        <w:lang w:val="en-GB"/>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6"/>
      <w:suff w:val="space"/>
      <w:lvlText w:val="%6　"/>
      <w:lvlJc w:val="left"/>
      <w:pPr>
        <w:ind w:left="1814" w:hanging="170"/>
      </w:pPr>
      <w:rPr>
        <w:rFonts w:ascii="Century" w:eastAsia="ＭＳ 明朝" w:hAnsi="Century" w:hint="default"/>
        <w:b w:val="0"/>
        <w:i w:val="0"/>
        <w:sz w:val="21"/>
      </w:rPr>
    </w:lvl>
    <w:lvl w:ilvl="6">
      <w:start w:val="1"/>
      <w:numFmt w:val="lowerLetter"/>
      <w:suff w:val="nothing"/>
      <w:lvlText w:val="（%7）"/>
      <w:lvlJc w:val="left"/>
      <w:pPr>
        <w:ind w:left="1985" w:hanging="341"/>
      </w:pPr>
      <w:rPr>
        <w:rFonts w:ascii="Century" w:eastAsia="ＭＳ 明朝" w:hAnsi="Century" w:hint="default"/>
        <w:b w:val="0"/>
        <w:i w:val="0"/>
        <w:sz w:val="21"/>
      </w:rPr>
    </w:lvl>
    <w:lvl w:ilvl="7">
      <w:start w:val="1"/>
      <w:numFmt w:val="lowerRoman"/>
      <w:suff w:val="space"/>
      <w:lvlText w:val="%8　"/>
      <w:lvlJc w:val="right"/>
      <w:pPr>
        <w:ind w:left="2211" w:firstLine="227"/>
      </w:pPr>
      <w:rPr>
        <w:rFonts w:ascii="Century" w:eastAsia="ＭＳ 明朝" w:hAnsi="Century" w:hint="default"/>
        <w:sz w:val="21"/>
      </w:rPr>
    </w:lvl>
    <w:lvl w:ilvl="8">
      <w:start w:val="1"/>
      <w:numFmt w:val="lowerRoman"/>
      <w:suff w:val="space"/>
      <w:lvlText w:val="（%9）"/>
      <w:lvlJc w:val="left"/>
      <w:pPr>
        <w:ind w:left="1985" w:hanging="114"/>
      </w:pPr>
      <w:rPr>
        <w:rFonts w:hint="eastAsia"/>
      </w:rPr>
    </w:lvl>
  </w:abstractNum>
  <w:abstractNum w:abstractNumId="12">
    <w:nsid w:val="7DF879F6"/>
    <w:multiLevelType w:val="hybridMultilevel"/>
    <w:tmpl w:val="6ECAA68C"/>
    <w:lvl w:ilvl="0" w:tplc="B386ACB4">
      <w:start w:val="1"/>
      <w:numFmt w:val="decimal"/>
      <w:lvlText w:val="(%1)"/>
      <w:lvlJc w:val="left"/>
      <w:pPr>
        <w:ind w:left="420" w:hanging="420"/>
      </w:pPr>
      <w:rPr>
        <w:rFonts w:ascii="ＭＳ 明朝" w:eastAsia="ＭＳ 明朝" w:hint="eastAsia"/>
        <w:b w:val="0"/>
        <w:i w:val="0"/>
        <w:sz w:val="21"/>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1"/>
  </w:num>
  <w:num w:numId="3">
    <w:abstractNumId w:val="4"/>
  </w:num>
  <w:num w:numId="4">
    <w:abstractNumId w:val="2"/>
  </w:num>
  <w:num w:numId="5">
    <w:abstractNumId w:val="8"/>
  </w:num>
  <w:num w:numId="6">
    <w:abstractNumId w:val="10"/>
  </w:num>
  <w:num w:numId="7">
    <w:abstractNumId w:val="7"/>
  </w:num>
  <w:num w:numId="8">
    <w:abstractNumId w:val="5"/>
  </w:num>
  <w:num w:numId="9">
    <w:abstractNumId w:val="0"/>
  </w:num>
  <w:num w:numId="10">
    <w:abstractNumId w:val="9"/>
  </w:num>
  <w:num w:numId="11">
    <w:abstractNumId w:val="12"/>
  </w:num>
  <w:num w:numId="12">
    <w:abstractNumId w:val="6"/>
  </w:num>
  <w:num w:numId="13">
    <w:abstractNumId w:val="1"/>
  </w:num>
  <w:num w:numId="14">
    <w:abstractNumId w:val="5"/>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長大">
    <w15:presenceInfo w15:providerId="None" w15:userId="長大"/>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bordersDoNotSurroundFooter/>
  <w:proofState w:grammar="dirty"/>
  <w:trackRevision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348"/>
    <w:rsid w:val="0006690D"/>
    <w:rsid w:val="000E46C7"/>
    <w:rsid w:val="00351607"/>
    <w:rsid w:val="00397E10"/>
    <w:rsid w:val="00454709"/>
    <w:rsid w:val="006D2348"/>
    <w:rsid w:val="00753169"/>
    <w:rsid w:val="007B08E5"/>
    <w:rsid w:val="008A1204"/>
    <w:rsid w:val="008E21AE"/>
    <w:rsid w:val="009525C5"/>
    <w:rsid w:val="00A87421"/>
    <w:rsid w:val="00AC4708"/>
    <w:rsid w:val="00AE7E45"/>
    <w:rsid w:val="00B07A40"/>
    <w:rsid w:val="00B40057"/>
    <w:rsid w:val="00B45667"/>
    <w:rsid w:val="00E5213B"/>
    <w:rsid w:val="00F216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caption" w:uiPriority="0"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D2348"/>
    <w:pPr>
      <w:widowControl w:val="0"/>
      <w:jc w:val="both"/>
    </w:pPr>
    <w:rPr>
      <w:rFonts w:ascii="ＭＳ 明朝" w:eastAsia="ＭＳ 明朝" w:hAnsi="Century" w:cs="Times New Roman"/>
      <w:szCs w:val="24"/>
    </w:rPr>
  </w:style>
  <w:style w:type="paragraph" w:styleId="1">
    <w:name w:val="heading 1"/>
    <w:basedOn w:val="a1"/>
    <w:next w:val="a1"/>
    <w:link w:val="10"/>
    <w:autoRedefine/>
    <w:qFormat/>
    <w:rsid w:val="006D2348"/>
    <w:pPr>
      <w:keepNext/>
      <w:numPr>
        <w:numId w:val="5"/>
      </w:numPr>
      <w:autoSpaceDE w:val="0"/>
      <w:autoSpaceDN w:val="0"/>
      <w:outlineLvl w:val="0"/>
    </w:pPr>
    <w:rPr>
      <w:rFonts w:ascii="ＭＳ ゴシック" w:eastAsia="ＭＳ ゴシック" w:hAnsi="ＭＳ ゴシック" w:cs="HGPｺﾞｼｯｸE"/>
      <w:b/>
      <w:sz w:val="24"/>
      <w:szCs w:val="28"/>
    </w:rPr>
  </w:style>
  <w:style w:type="paragraph" w:styleId="2">
    <w:name w:val="heading 2"/>
    <w:basedOn w:val="a1"/>
    <w:next w:val="a1"/>
    <w:link w:val="20"/>
    <w:autoRedefine/>
    <w:qFormat/>
    <w:rsid w:val="006D2348"/>
    <w:pPr>
      <w:keepNext/>
      <w:numPr>
        <w:ilvl w:val="1"/>
        <w:numId w:val="5"/>
      </w:numPr>
      <w:outlineLvl w:val="1"/>
    </w:pPr>
    <w:rPr>
      <w:rFonts w:ascii="ＭＳ ゴシック" w:eastAsia="ＭＳ ゴシック" w:hAnsi="HGPｺﾞｼｯｸE" w:cs="HGPｺﾞｼｯｸE"/>
      <w:szCs w:val="28"/>
    </w:rPr>
  </w:style>
  <w:style w:type="paragraph" w:styleId="30">
    <w:name w:val="heading 3"/>
    <w:basedOn w:val="a1"/>
    <w:next w:val="a1"/>
    <w:link w:val="31"/>
    <w:autoRedefine/>
    <w:qFormat/>
    <w:rsid w:val="006D2348"/>
    <w:pPr>
      <w:keepNext/>
      <w:numPr>
        <w:ilvl w:val="2"/>
        <w:numId w:val="5"/>
      </w:numPr>
      <w:outlineLvl w:val="2"/>
    </w:pPr>
    <w:rPr>
      <w:rFonts w:ascii="ＭＳ ゴシック" w:eastAsia="ＭＳ ゴシック" w:hAnsi="HGPｺﾞｼｯｸE" w:cs="HGPｺﾞｼｯｸE"/>
      <w:szCs w:val="22"/>
    </w:rPr>
  </w:style>
  <w:style w:type="paragraph" w:styleId="4">
    <w:name w:val="heading 4"/>
    <w:aliases w:val="14pt太字,見出し"/>
    <w:basedOn w:val="a1"/>
    <w:next w:val="a1"/>
    <w:link w:val="40"/>
    <w:qFormat/>
    <w:rsid w:val="006D2348"/>
    <w:pPr>
      <w:keepNext/>
      <w:keepLines/>
      <w:widowControl/>
      <w:numPr>
        <w:ilvl w:val="3"/>
        <w:numId w:val="5"/>
      </w:numPr>
      <w:overflowPunct w:val="0"/>
      <w:topLinePunct/>
      <w:adjustRightInd w:val="0"/>
      <w:spacing w:before="120"/>
      <w:jc w:val="left"/>
      <w:textAlignment w:val="baseline"/>
      <w:outlineLvl w:val="3"/>
    </w:pPr>
    <w:rPr>
      <w:rFonts w:ascii="HGPｺﾞｼｯｸE" w:eastAsia="HGPｺﾞｼｯｸE" w:hAnsi="HGPｺﾞｼｯｸE" w:cs="HGPｺﾞｼｯｸE"/>
      <w:bCs/>
      <w:kern w:val="28"/>
      <w:szCs w:val="21"/>
    </w:rPr>
  </w:style>
  <w:style w:type="paragraph" w:styleId="5">
    <w:name w:val="heading 5"/>
    <w:aliases w:val="12pt太字,見出し 5 Char"/>
    <w:basedOn w:val="a1"/>
    <w:next w:val="a2"/>
    <w:link w:val="50"/>
    <w:qFormat/>
    <w:rsid w:val="006D2348"/>
    <w:pPr>
      <w:keepNext/>
      <w:numPr>
        <w:ilvl w:val="4"/>
        <w:numId w:val="5"/>
      </w:numPr>
      <w:adjustRightInd w:val="0"/>
      <w:spacing w:line="240" w:lineRule="atLeast"/>
      <w:jc w:val="left"/>
      <w:textAlignment w:val="baseline"/>
      <w:outlineLvl w:val="4"/>
    </w:pPr>
    <w:rPr>
      <w:rFonts w:ascii="Arial" w:eastAsia="ＭＳ ゴシック" w:hAnsi="Arial"/>
      <w:b/>
      <w:bCs/>
      <w:kern w:val="28"/>
      <w:szCs w:val="20"/>
    </w:rPr>
  </w:style>
  <w:style w:type="paragraph" w:styleId="6">
    <w:name w:val="heading 6"/>
    <w:aliases w:val="･12pt標準,見出し 6 Char"/>
    <w:basedOn w:val="a1"/>
    <w:next w:val="a1"/>
    <w:link w:val="60"/>
    <w:qFormat/>
    <w:rsid w:val="006D2348"/>
    <w:pPr>
      <w:keepNext/>
      <w:numPr>
        <w:ilvl w:val="5"/>
        <w:numId w:val="2"/>
      </w:numPr>
      <w:outlineLvl w:val="5"/>
    </w:pPr>
    <w:rPr>
      <w:b/>
      <w:bCs/>
    </w:rPr>
  </w:style>
  <w:style w:type="paragraph" w:styleId="7">
    <w:name w:val="heading 7"/>
    <w:basedOn w:val="a1"/>
    <w:next w:val="a1"/>
    <w:link w:val="70"/>
    <w:qFormat/>
    <w:rsid w:val="006D2348"/>
    <w:pPr>
      <w:keepNext/>
      <w:outlineLvl w:val="6"/>
    </w:pPr>
  </w:style>
  <w:style w:type="paragraph" w:styleId="8">
    <w:name w:val="heading 8"/>
    <w:basedOn w:val="a1"/>
    <w:next w:val="a1"/>
    <w:link w:val="80"/>
    <w:qFormat/>
    <w:rsid w:val="006D2348"/>
    <w:pPr>
      <w:keepNext/>
      <w:jc w:val="left"/>
      <w:outlineLvl w:val="7"/>
    </w:pPr>
    <w:rPr>
      <w:rFonts w:ascii="Century"/>
      <w:szCs w:val="20"/>
    </w:rPr>
  </w:style>
  <w:style w:type="paragraph" w:styleId="9">
    <w:name w:val="heading 9"/>
    <w:basedOn w:val="a1"/>
    <w:next w:val="a1"/>
    <w:link w:val="90"/>
    <w:qFormat/>
    <w:rsid w:val="006D2348"/>
    <w:pPr>
      <w:keepNext/>
      <w:ind w:left="3827" w:hanging="425"/>
      <w:outlineLvl w:val="8"/>
    </w:pPr>
    <w:rPr>
      <w:rFonts w:ascii="Century"/>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rsid w:val="006D2348"/>
    <w:rPr>
      <w:rFonts w:ascii="ＭＳ ゴシック" w:eastAsia="ＭＳ ゴシック" w:hAnsi="ＭＳ ゴシック" w:cs="HGPｺﾞｼｯｸE"/>
      <w:b/>
      <w:sz w:val="24"/>
      <w:szCs w:val="28"/>
    </w:rPr>
  </w:style>
  <w:style w:type="character" w:customStyle="1" w:styleId="20">
    <w:name w:val="見出し 2 (文字)"/>
    <w:basedOn w:val="a3"/>
    <w:link w:val="2"/>
    <w:rsid w:val="006D2348"/>
    <w:rPr>
      <w:rFonts w:ascii="ＭＳ ゴシック" w:eastAsia="ＭＳ ゴシック" w:hAnsi="HGPｺﾞｼｯｸE" w:cs="HGPｺﾞｼｯｸE"/>
      <w:szCs w:val="28"/>
    </w:rPr>
  </w:style>
  <w:style w:type="character" w:customStyle="1" w:styleId="31">
    <w:name w:val="見出し 3 (文字)"/>
    <w:basedOn w:val="a3"/>
    <w:link w:val="30"/>
    <w:rsid w:val="006D2348"/>
    <w:rPr>
      <w:rFonts w:ascii="ＭＳ ゴシック" w:eastAsia="ＭＳ ゴシック" w:hAnsi="HGPｺﾞｼｯｸE" w:cs="HGPｺﾞｼｯｸE"/>
    </w:rPr>
  </w:style>
  <w:style w:type="character" w:customStyle="1" w:styleId="40">
    <w:name w:val="見出し 4 (文字)"/>
    <w:aliases w:val="14pt太字 (文字),見出し (文字)"/>
    <w:basedOn w:val="a3"/>
    <w:link w:val="4"/>
    <w:rsid w:val="006D2348"/>
    <w:rPr>
      <w:rFonts w:ascii="HGPｺﾞｼｯｸE" w:eastAsia="HGPｺﾞｼｯｸE" w:hAnsi="HGPｺﾞｼｯｸE" w:cs="HGPｺﾞｼｯｸE"/>
      <w:bCs/>
      <w:kern w:val="28"/>
      <w:szCs w:val="21"/>
    </w:rPr>
  </w:style>
  <w:style w:type="character" w:customStyle="1" w:styleId="50">
    <w:name w:val="見出し 5 (文字)"/>
    <w:aliases w:val="12pt太字 (文字),見出し 5 Char (文字)"/>
    <w:basedOn w:val="a3"/>
    <w:link w:val="5"/>
    <w:rsid w:val="006D2348"/>
    <w:rPr>
      <w:rFonts w:ascii="Arial" w:eastAsia="ＭＳ ゴシック" w:hAnsi="Arial" w:cs="Times New Roman"/>
      <w:b/>
      <w:bCs/>
      <w:kern w:val="28"/>
      <w:szCs w:val="20"/>
    </w:rPr>
  </w:style>
  <w:style w:type="character" w:customStyle="1" w:styleId="60">
    <w:name w:val="見出し 6 (文字)"/>
    <w:aliases w:val="･12pt標準 (文字),見出し 6 Char (文字)"/>
    <w:basedOn w:val="a3"/>
    <w:link w:val="6"/>
    <w:rsid w:val="006D2348"/>
    <w:rPr>
      <w:rFonts w:ascii="ＭＳ 明朝" w:eastAsia="ＭＳ 明朝" w:hAnsi="Century" w:cs="Times New Roman"/>
      <w:b/>
      <w:bCs/>
      <w:szCs w:val="24"/>
    </w:rPr>
  </w:style>
  <w:style w:type="character" w:customStyle="1" w:styleId="70">
    <w:name w:val="見出し 7 (文字)"/>
    <w:basedOn w:val="a3"/>
    <w:link w:val="7"/>
    <w:rsid w:val="006D2348"/>
    <w:rPr>
      <w:rFonts w:ascii="ＭＳ 明朝" w:eastAsia="ＭＳ 明朝" w:hAnsi="Century" w:cs="Times New Roman"/>
      <w:szCs w:val="24"/>
    </w:rPr>
  </w:style>
  <w:style w:type="character" w:customStyle="1" w:styleId="80">
    <w:name w:val="見出し 8 (文字)"/>
    <w:basedOn w:val="a3"/>
    <w:link w:val="8"/>
    <w:rsid w:val="006D2348"/>
    <w:rPr>
      <w:rFonts w:ascii="Century" w:eastAsia="ＭＳ 明朝" w:hAnsi="Century" w:cs="Times New Roman"/>
      <w:szCs w:val="20"/>
    </w:rPr>
  </w:style>
  <w:style w:type="character" w:customStyle="1" w:styleId="90">
    <w:name w:val="見出し 9 (文字)"/>
    <w:basedOn w:val="a3"/>
    <w:link w:val="9"/>
    <w:rsid w:val="006D2348"/>
    <w:rPr>
      <w:rFonts w:ascii="Century" w:eastAsia="ＭＳ 明朝" w:hAnsi="Century" w:cs="Times New Roman"/>
      <w:szCs w:val="20"/>
    </w:rPr>
  </w:style>
  <w:style w:type="paragraph" w:styleId="a2">
    <w:name w:val="Normal Indent"/>
    <w:aliases w:val="標準インデント Char,標準インデント Char Char"/>
    <w:basedOn w:val="a1"/>
    <w:link w:val="a6"/>
    <w:autoRedefine/>
    <w:rsid w:val="006D2348"/>
    <w:pPr>
      <w:autoSpaceDE w:val="0"/>
      <w:autoSpaceDN w:val="0"/>
      <w:ind w:leftChars="200" w:left="420" w:firstLineChars="100" w:firstLine="210"/>
    </w:pPr>
  </w:style>
  <w:style w:type="character" w:customStyle="1" w:styleId="a6">
    <w:name w:val="標準インデント (文字)"/>
    <w:aliases w:val="標準インデント Char (文字),標準インデント Char Char (文字)"/>
    <w:link w:val="a2"/>
    <w:rsid w:val="006D2348"/>
    <w:rPr>
      <w:rFonts w:ascii="ＭＳ 明朝" w:eastAsia="ＭＳ 明朝" w:hAnsi="Century" w:cs="Times New Roman"/>
      <w:szCs w:val="24"/>
    </w:rPr>
  </w:style>
  <w:style w:type="paragraph" w:styleId="a7">
    <w:name w:val="footer"/>
    <w:basedOn w:val="a1"/>
    <w:link w:val="a8"/>
    <w:uiPriority w:val="99"/>
    <w:rsid w:val="006D2348"/>
    <w:pPr>
      <w:tabs>
        <w:tab w:val="center" w:pos="4252"/>
        <w:tab w:val="right" w:pos="8504"/>
      </w:tabs>
      <w:snapToGrid w:val="0"/>
    </w:pPr>
    <w:rPr>
      <w:rFonts w:ascii="Times New Roman" w:hAnsi="Times New Roman"/>
      <w:szCs w:val="20"/>
    </w:rPr>
  </w:style>
  <w:style w:type="character" w:customStyle="1" w:styleId="a8">
    <w:name w:val="フッター (文字)"/>
    <w:basedOn w:val="a3"/>
    <w:link w:val="a7"/>
    <w:uiPriority w:val="99"/>
    <w:rsid w:val="006D2348"/>
    <w:rPr>
      <w:rFonts w:ascii="Times New Roman" w:eastAsia="ＭＳ 明朝" w:hAnsi="Times New Roman" w:cs="Times New Roman"/>
      <w:szCs w:val="20"/>
    </w:rPr>
  </w:style>
  <w:style w:type="paragraph" w:styleId="a9">
    <w:name w:val="header"/>
    <w:basedOn w:val="a1"/>
    <w:link w:val="aa"/>
    <w:uiPriority w:val="99"/>
    <w:rsid w:val="006D2348"/>
    <w:pPr>
      <w:tabs>
        <w:tab w:val="center" w:pos="4252"/>
        <w:tab w:val="right" w:pos="8504"/>
      </w:tabs>
      <w:snapToGrid w:val="0"/>
    </w:pPr>
  </w:style>
  <w:style w:type="character" w:customStyle="1" w:styleId="aa">
    <w:name w:val="ヘッダー (文字)"/>
    <w:basedOn w:val="a3"/>
    <w:link w:val="a9"/>
    <w:uiPriority w:val="99"/>
    <w:rsid w:val="006D2348"/>
    <w:rPr>
      <w:rFonts w:ascii="ＭＳ 明朝" w:eastAsia="ＭＳ 明朝" w:hAnsi="Century" w:cs="Times New Roman"/>
      <w:szCs w:val="24"/>
    </w:rPr>
  </w:style>
  <w:style w:type="character" w:styleId="ab">
    <w:name w:val="page number"/>
    <w:basedOn w:val="a3"/>
    <w:rsid w:val="006D2348"/>
  </w:style>
  <w:style w:type="character" w:styleId="ac">
    <w:name w:val="Hyperlink"/>
    <w:rsid w:val="006D2348"/>
    <w:rPr>
      <w:color w:val="0000FF"/>
      <w:u w:val="single"/>
    </w:rPr>
  </w:style>
  <w:style w:type="paragraph" w:customStyle="1" w:styleId="13">
    <w:name w:val="様式13"/>
    <w:basedOn w:val="a1"/>
    <w:link w:val="130"/>
    <w:qFormat/>
    <w:rsid w:val="006D2348"/>
    <w:pPr>
      <w:numPr>
        <w:numId w:val="13"/>
      </w:numPr>
      <w:spacing w:before="36" w:after="72"/>
    </w:pPr>
    <w:rPr>
      <w:rFonts w:ascii="Century" w:hAnsi="ＭＳ 明朝"/>
      <w:bCs/>
      <w:sz w:val="24"/>
      <w:szCs w:val="20"/>
    </w:rPr>
  </w:style>
  <w:style w:type="character" w:customStyle="1" w:styleId="130">
    <w:name w:val="様式13 (文字)"/>
    <w:link w:val="13"/>
    <w:rsid w:val="006D2348"/>
    <w:rPr>
      <w:rFonts w:ascii="Century" w:eastAsia="ＭＳ 明朝" w:hAnsi="ＭＳ 明朝" w:cs="Times New Roman"/>
      <w:bCs/>
      <w:sz w:val="24"/>
      <w:szCs w:val="20"/>
    </w:rPr>
  </w:style>
  <w:style w:type="paragraph" w:styleId="3">
    <w:name w:val="toc 3"/>
    <w:basedOn w:val="a1"/>
    <w:next w:val="a1"/>
    <w:autoRedefine/>
    <w:semiHidden/>
    <w:rsid w:val="006D2348"/>
    <w:pPr>
      <w:numPr>
        <w:numId w:val="1"/>
      </w:numPr>
    </w:pPr>
    <w:rPr>
      <w:rFonts w:ascii="Times New Roman" w:hAnsi="Times New Roman"/>
      <w:kern w:val="0"/>
      <w:szCs w:val="20"/>
    </w:rPr>
  </w:style>
  <w:style w:type="paragraph" w:styleId="11">
    <w:name w:val="toc 1"/>
    <w:basedOn w:val="a1"/>
    <w:next w:val="a1"/>
    <w:autoRedefine/>
    <w:semiHidden/>
    <w:rsid w:val="006D2348"/>
    <w:pPr>
      <w:tabs>
        <w:tab w:val="right" w:leader="middleDot" w:pos="9060"/>
      </w:tabs>
      <w:spacing w:beforeLines="100"/>
    </w:pPr>
    <w:rPr>
      <w:noProof/>
    </w:rPr>
  </w:style>
  <w:style w:type="paragraph" w:styleId="21">
    <w:name w:val="toc 2"/>
    <w:basedOn w:val="a1"/>
    <w:next w:val="a1"/>
    <w:autoRedefine/>
    <w:semiHidden/>
    <w:rsid w:val="006D2348"/>
    <w:pPr>
      <w:ind w:leftChars="100" w:left="210"/>
    </w:pPr>
  </w:style>
  <w:style w:type="paragraph" w:styleId="41">
    <w:name w:val="toc 4"/>
    <w:basedOn w:val="a1"/>
    <w:next w:val="a1"/>
    <w:autoRedefine/>
    <w:semiHidden/>
    <w:rsid w:val="006D2348"/>
  </w:style>
  <w:style w:type="paragraph" w:styleId="51">
    <w:name w:val="toc 5"/>
    <w:basedOn w:val="a1"/>
    <w:next w:val="a1"/>
    <w:autoRedefine/>
    <w:semiHidden/>
    <w:rsid w:val="006D2348"/>
    <w:pPr>
      <w:ind w:leftChars="400" w:left="840"/>
    </w:pPr>
  </w:style>
  <w:style w:type="paragraph" w:styleId="61">
    <w:name w:val="toc 6"/>
    <w:basedOn w:val="a1"/>
    <w:next w:val="a1"/>
    <w:autoRedefine/>
    <w:semiHidden/>
    <w:rsid w:val="006D2348"/>
    <w:pPr>
      <w:tabs>
        <w:tab w:val="left" w:pos="8073"/>
        <w:tab w:val="left" w:leader="middleDot" w:pos="8177"/>
      </w:tabs>
      <w:ind w:leftChars="300" w:left="840" w:hangingChars="100" w:hanging="210"/>
    </w:pPr>
    <w:rPr>
      <w:color w:val="000000"/>
    </w:rPr>
  </w:style>
  <w:style w:type="paragraph" w:styleId="71">
    <w:name w:val="toc 7"/>
    <w:basedOn w:val="a1"/>
    <w:next w:val="a1"/>
    <w:autoRedefine/>
    <w:semiHidden/>
    <w:rsid w:val="006D2348"/>
    <w:pPr>
      <w:ind w:leftChars="600" w:left="1260"/>
    </w:pPr>
  </w:style>
  <w:style w:type="paragraph" w:styleId="81">
    <w:name w:val="toc 8"/>
    <w:basedOn w:val="a1"/>
    <w:next w:val="a1"/>
    <w:autoRedefine/>
    <w:semiHidden/>
    <w:rsid w:val="006D2348"/>
    <w:pPr>
      <w:ind w:leftChars="700" w:left="1470"/>
    </w:pPr>
  </w:style>
  <w:style w:type="paragraph" w:styleId="91">
    <w:name w:val="toc 9"/>
    <w:basedOn w:val="a1"/>
    <w:next w:val="a1"/>
    <w:autoRedefine/>
    <w:semiHidden/>
    <w:rsid w:val="006D2348"/>
    <w:pPr>
      <w:ind w:leftChars="800" w:left="1680"/>
    </w:pPr>
  </w:style>
  <w:style w:type="paragraph" w:styleId="ad">
    <w:name w:val="Document Map"/>
    <w:basedOn w:val="a1"/>
    <w:link w:val="ae"/>
    <w:semiHidden/>
    <w:rsid w:val="006D2348"/>
    <w:pPr>
      <w:shd w:val="clear" w:color="auto" w:fill="000080"/>
    </w:pPr>
    <w:rPr>
      <w:rFonts w:ascii="Arial" w:eastAsia="ＭＳ ゴシック" w:hAnsi="Arial"/>
    </w:rPr>
  </w:style>
  <w:style w:type="character" w:customStyle="1" w:styleId="ae">
    <w:name w:val="見出しマップ (文字)"/>
    <w:basedOn w:val="a3"/>
    <w:link w:val="ad"/>
    <w:semiHidden/>
    <w:rsid w:val="006D2348"/>
    <w:rPr>
      <w:rFonts w:ascii="Arial" w:eastAsia="ＭＳ ゴシック" w:hAnsi="Arial" w:cs="Times New Roman"/>
      <w:szCs w:val="24"/>
      <w:shd w:val="clear" w:color="auto" w:fill="000080"/>
    </w:rPr>
  </w:style>
  <w:style w:type="paragraph" w:styleId="af">
    <w:name w:val="Balloon Text"/>
    <w:basedOn w:val="a1"/>
    <w:link w:val="af0"/>
    <w:semiHidden/>
    <w:rsid w:val="006D2348"/>
    <w:rPr>
      <w:rFonts w:ascii="Arial" w:eastAsia="ＭＳ ゴシック" w:hAnsi="Arial"/>
      <w:sz w:val="18"/>
      <w:szCs w:val="18"/>
    </w:rPr>
  </w:style>
  <w:style w:type="character" w:customStyle="1" w:styleId="af0">
    <w:name w:val="吹き出し (文字)"/>
    <w:basedOn w:val="a3"/>
    <w:link w:val="af"/>
    <w:semiHidden/>
    <w:rsid w:val="006D2348"/>
    <w:rPr>
      <w:rFonts w:ascii="Arial" w:eastAsia="ＭＳ ゴシック" w:hAnsi="Arial" w:cs="Times New Roman"/>
      <w:sz w:val="18"/>
      <w:szCs w:val="18"/>
    </w:rPr>
  </w:style>
  <w:style w:type="table" w:styleId="af1">
    <w:name w:val="Table Grid"/>
    <w:basedOn w:val="a4"/>
    <w:uiPriority w:val="59"/>
    <w:rsid w:val="006D2348"/>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6D2348"/>
    <w:rPr>
      <w:sz w:val="18"/>
      <w:szCs w:val="18"/>
    </w:rPr>
  </w:style>
  <w:style w:type="paragraph" w:styleId="af3">
    <w:name w:val="annotation text"/>
    <w:basedOn w:val="a1"/>
    <w:link w:val="af4"/>
    <w:uiPriority w:val="99"/>
    <w:rsid w:val="006D2348"/>
    <w:pPr>
      <w:jc w:val="left"/>
    </w:pPr>
  </w:style>
  <w:style w:type="character" w:customStyle="1" w:styleId="af4">
    <w:name w:val="コメント文字列 (文字)"/>
    <w:basedOn w:val="a3"/>
    <w:link w:val="af3"/>
    <w:uiPriority w:val="99"/>
    <w:rsid w:val="006D2348"/>
    <w:rPr>
      <w:rFonts w:ascii="ＭＳ 明朝" w:eastAsia="ＭＳ 明朝" w:hAnsi="Century" w:cs="Times New Roman"/>
      <w:szCs w:val="24"/>
    </w:rPr>
  </w:style>
  <w:style w:type="paragraph" w:styleId="af5">
    <w:name w:val="annotation subject"/>
    <w:basedOn w:val="af3"/>
    <w:next w:val="af3"/>
    <w:link w:val="af6"/>
    <w:uiPriority w:val="99"/>
    <w:semiHidden/>
    <w:rsid w:val="006D2348"/>
    <w:rPr>
      <w:b/>
      <w:bCs/>
    </w:rPr>
  </w:style>
  <w:style w:type="character" w:customStyle="1" w:styleId="af6">
    <w:name w:val="コメント内容 (文字)"/>
    <w:basedOn w:val="af4"/>
    <w:link w:val="af5"/>
    <w:uiPriority w:val="99"/>
    <w:semiHidden/>
    <w:rsid w:val="006D2348"/>
    <w:rPr>
      <w:rFonts w:ascii="ＭＳ 明朝" w:eastAsia="ＭＳ 明朝" w:hAnsi="Century" w:cs="Times New Roman"/>
      <w:b/>
      <w:bCs/>
      <w:szCs w:val="24"/>
    </w:rPr>
  </w:style>
  <w:style w:type="paragraph" w:styleId="af7">
    <w:name w:val="Revision"/>
    <w:hidden/>
    <w:uiPriority w:val="99"/>
    <w:semiHidden/>
    <w:rsid w:val="006D2348"/>
    <w:rPr>
      <w:rFonts w:ascii="ＭＳ 明朝" w:eastAsia="ＭＳ 明朝" w:hAnsi="Century" w:cs="Times New Roman"/>
      <w:szCs w:val="24"/>
    </w:rPr>
  </w:style>
  <w:style w:type="paragraph" w:customStyle="1" w:styleId="Default">
    <w:name w:val="Default"/>
    <w:rsid w:val="006D2348"/>
    <w:pPr>
      <w:widowControl w:val="0"/>
      <w:autoSpaceDE w:val="0"/>
      <w:autoSpaceDN w:val="0"/>
      <w:adjustRightInd w:val="0"/>
    </w:pPr>
    <w:rPr>
      <w:rFonts w:ascii="ＭＳ....." w:eastAsia="ＭＳ....." w:hAnsi="Century" w:cs="ＭＳ....."/>
      <w:color w:val="000000"/>
      <w:kern w:val="0"/>
      <w:sz w:val="24"/>
      <w:szCs w:val="24"/>
    </w:rPr>
  </w:style>
  <w:style w:type="paragraph" w:styleId="af8">
    <w:name w:val="Title"/>
    <w:basedOn w:val="a1"/>
    <w:link w:val="af9"/>
    <w:qFormat/>
    <w:rsid w:val="006D2348"/>
    <w:pPr>
      <w:spacing w:before="240" w:after="120"/>
      <w:jc w:val="center"/>
      <w:outlineLvl w:val="0"/>
    </w:pPr>
    <w:rPr>
      <w:rFonts w:ascii="Arial" w:eastAsia="ＭＳ ゴシック" w:hAnsi="Arial" w:cs="Arial"/>
      <w:sz w:val="32"/>
      <w:szCs w:val="32"/>
    </w:rPr>
  </w:style>
  <w:style w:type="character" w:customStyle="1" w:styleId="af9">
    <w:name w:val="表題 (文字)"/>
    <w:basedOn w:val="a3"/>
    <w:link w:val="af8"/>
    <w:rsid w:val="006D2348"/>
    <w:rPr>
      <w:rFonts w:ascii="Arial" w:eastAsia="ＭＳ ゴシック" w:hAnsi="Arial" w:cs="Arial"/>
      <w:sz w:val="32"/>
      <w:szCs w:val="32"/>
    </w:rPr>
  </w:style>
  <w:style w:type="paragraph" w:customStyle="1" w:styleId="a">
    <w:name w:val="黒ポチ箇条書き"/>
    <w:basedOn w:val="a1"/>
    <w:rsid w:val="006D2348"/>
    <w:pPr>
      <w:numPr>
        <w:numId w:val="3"/>
      </w:numPr>
      <w:tabs>
        <w:tab w:val="clear" w:pos="990"/>
        <w:tab w:val="num" w:pos="840"/>
      </w:tabs>
      <w:ind w:leftChars="300" w:left="400" w:rightChars="50" w:right="50" w:hangingChars="100" w:hanging="100"/>
    </w:pPr>
    <w:rPr>
      <w:rFonts w:ascii="Times New Roman" w:hAnsi="Times New Roman"/>
      <w:szCs w:val="20"/>
    </w:rPr>
  </w:style>
  <w:style w:type="paragraph" w:customStyle="1" w:styleId="afa">
    <w:name w:val="標準インデント１"/>
    <w:basedOn w:val="a2"/>
    <w:rsid w:val="006D2348"/>
    <w:pPr>
      <w:ind w:left="200" w:rightChars="50" w:right="50" w:firstLine="100"/>
    </w:pPr>
    <w:rPr>
      <w:rFonts w:ascii="Times New Roman" w:hAnsi="Times New Roman"/>
      <w:szCs w:val="20"/>
    </w:rPr>
  </w:style>
  <w:style w:type="paragraph" w:styleId="afb">
    <w:name w:val="caption"/>
    <w:basedOn w:val="a1"/>
    <w:next w:val="a1"/>
    <w:qFormat/>
    <w:rsid w:val="006D2348"/>
    <w:pPr>
      <w:jc w:val="center"/>
    </w:pPr>
    <w:rPr>
      <w:rFonts w:ascii="Arial" w:eastAsia="ＭＳ ゴシック" w:hAnsi="Arial"/>
      <w:bCs/>
      <w:sz w:val="20"/>
      <w:szCs w:val="20"/>
    </w:rPr>
  </w:style>
  <w:style w:type="paragraph" w:customStyle="1" w:styleId="afc">
    <w:name w:val="黒四角箇条書き"/>
    <w:basedOn w:val="a1"/>
    <w:rsid w:val="006D2348"/>
    <w:pPr>
      <w:tabs>
        <w:tab w:val="num" w:pos="735"/>
      </w:tabs>
      <w:ind w:leftChars="200" w:left="350" w:rightChars="50" w:right="50" w:hangingChars="150" w:hanging="150"/>
    </w:pPr>
    <w:rPr>
      <w:rFonts w:ascii="Times New Roman" w:hAnsi="Times New Roman"/>
      <w:szCs w:val="20"/>
    </w:rPr>
  </w:style>
  <w:style w:type="paragraph" w:styleId="a0">
    <w:name w:val="List Bullet"/>
    <w:basedOn w:val="a1"/>
    <w:autoRedefine/>
    <w:rsid w:val="006D2348"/>
    <w:pPr>
      <w:numPr>
        <w:numId w:val="7"/>
      </w:numPr>
      <w:autoSpaceDE w:val="0"/>
      <w:autoSpaceDN w:val="0"/>
      <w:ind w:leftChars="300" w:left="840" w:hangingChars="100" w:hanging="210"/>
    </w:pPr>
    <w:rPr>
      <w:rFonts w:ascii="Times New Roman" w:hAnsi="Times New Roman"/>
      <w:szCs w:val="20"/>
    </w:rPr>
  </w:style>
  <w:style w:type="paragraph" w:customStyle="1" w:styleId="abc">
    <w:name w:val="a)b)c)箇条書き"/>
    <w:basedOn w:val="a1"/>
    <w:rsid w:val="006D2348"/>
    <w:pPr>
      <w:numPr>
        <w:ilvl w:val="2"/>
        <w:numId w:val="4"/>
      </w:numPr>
      <w:tabs>
        <w:tab w:val="clear" w:pos="1620"/>
        <w:tab w:val="num" w:pos="840"/>
      </w:tabs>
      <w:ind w:leftChars="250" w:left="607" w:rightChars="50" w:right="50" w:hanging="357"/>
    </w:pPr>
    <w:rPr>
      <w:rFonts w:ascii="Times New Roman" w:hAnsi="Times New Roman"/>
      <w:szCs w:val="20"/>
    </w:rPr>
  </w:style>
  <w:style w:type="paragraph" w:customStyle="1" w:styleId="1230">
    <w:name w:val="1)2)3)箇条書き"/>
    <w:basedOn w:val="a1"/>
    <w:rsid w:val="006D2348"/>
    <w:pPr>
      <w:numPr>
        <w:ilvl w:val="1"/>
        <w:numId w:val="4"/>
      </w:numPr>
      <w:tabs>
        <w:tab w:val="clear" w:pos="1200"/>
        <w:tab w:val="num" w:pos="840"/>
      </w:tabs>
      <w:ind w:leftChars="250" w:left="607" w:rightChars="50" w:right="50" w:hanging="357"/>
    </w:pPr>
    <w:rPr>
      <w:rFonts w:ascii="Times New Roman" w:hAnsi="Times New Roman"/>
      <w:szCs w:val="20"/>
    </w:rPr>
  </w:style>
  <w:style w:type="paragraph" w:customStyle="1" w:styleId="afd">
    <w:name w:val="報告書タイトル"/>
    <w:basedOn w:val="af8"/>
    <w:rsid w:val="006D2348"/>
    <w:pPr>
      <w:spacing w:before="0" w:after="0"/>
    </w:pPr>
    <w:rPr>
      <w:sz w:val="36"/>
    </w:rPr>
  </w:style>
  <w:style w:type="paragraph" w:customStyle="1" w:styleId="123">
    <w:name w:val="123箇条書き"/>
    <w:basedOn w:val="a1"/>
    <w:rsid w:val="006D2348"/>
    <w:pPr>
      <w:numPr>
        <w:numId w:val="4"/>
      </w:numPr>
      <w:ind w:rightChars="50" w:right="50"/>
    </w:pPr>
    <w:rPr>
      <w:rFonts w:ascii="Times New Roman" w:hAnsi="Times New Roman"/>
      <w:szCs w:val="20"/>
    </w:rPr>
  </w:style>
  <w:style w:type="paragraph" w:customStyle="1" w:styleId="afe">
    <w:name w:val="※）注釈"/>
    <w:basedOn w:val="a1"/>
    <w:next w:val="a1"/>
    <w:rsid w:val="006D2348"/>
    <w:pPr>
      <w:tabs>
        <w:tab w:val="left" w:pos="420"/>
      </w:tabs>
      <w:spacing w:line="240" w:lineRule="exact"/>
      <w:ind w:leftChars="200" w:left="350" w:rightChars="50" w:right="50" w:hangingChars="150" w:hanging="150"/>
    </w:pPr>
    <w:rPr>
      <w:rFonts w:ascii="Times New Roman" w:hAnsi="Times New Roman"/>
      <w:sz w:val="18"/>
      <w:szCs w:val="20"/>
    </w:rPr>
  </w:style>
  <w:style w:type="paragraph" w:styleId="aff">
    <w:name w:val="List Paragraph"/>
    <w:basedOn w:val="a1"/>
    <w:uiPriority w:val="99"/>
    <w:qFormat/>
    <w:rsid w:val="006D2348"/>
    <w:pPr>
      <w:ind w:leftChars="400" w:left="840"/>
    </w:pPr>
    <w:rPr>
      <w:rFonts w:ascii="Times New Roman" w:hAnsi="Times New Roman"/>
      <w:szCs w:val="20"/>
    </w:rPr>
  </w:style>
  <w:style w:type="paragraph" w:customStyle="1" w:styleId="-L">
    <w:name w:val="表-L_箇条"/>
    <w:basedOn w:val="a1"/>
    <w:rsid w:val="006D2348"/>
    <w:pPr>
      <w:overflowPunct w:val="0"/>
      <w:snapToGrid w:val="0"/>
      <w:ind w:left="233" w:hangingChars="100" w:hanging="233"/>
      <w:jc w:val="left"/>
      <w:textAlignment w:val="center"/>
    </w:pPr>
    <w:rPr>
      <w:sz w:val="22"/>
    </w:rPr>
  </w:style>
  <w:style w:type="paragraph" w:customStyle="1" w:styleId="aff0">
    <w:name w:val="●備考"/>
    <w:basedOn w:val="a1"/>
    <w:rsid w:val="006D2348"/>
    <w:pPr>
      <w:tabs>
        <w:tab w:val="num" w:pos="123"/>
      </w:tabs>
      <w:overflowPunct w:val="0"/>
      <w:ind w:left="1049" w:hanging="839"/>
      <w:jc w:val="left"/>
      <w:textAlignment w:val="center"/>
    </w:pPr>
    <w:rPr>
      <w:sz w:val="20"/>
    </w:rPr>
  </w:style>
  <w:style w:type="paragraph" w:styleId="aff1">
    <w:name w:val="Body Text"/>
    <w:basedOn w:val="a1"/>
    <w:link w:val="aff2"/>
    <w:rsid w:val="006D2348"/>
    <w:pPr>
      <w:widowControl/>
      <w:overflowPunct w:val="0"/>
      <w:topLinePunct/>
      <w:adjustRightInd w:val="0"/>
      <w:spacing w:line="280" w:lineRule="atLeast"/>
      <w:textAlignment w:val="baseline"/>
    </w:pPr>
    <w:rPr>
      <w:rFonts w:ascii="Times New Roman" w:hAnsi="Times New Roman"/>
      <w:kern w:val="20"/>
      <w:szCs w:val="20"/>
    </w:rPr>
  </w:style>
  <w:style w:type="character" w:customStyle="1" w:styleId="aff2">
    <w:name w:val="本文 (文字)"/>
    <w:basedOn w:val="a3"/>
    <w:link w:val="aff1"/>
    <w:rsid w:val="006D2348"/>
    <w:rPr>
      <w:rFonts w:ascii="Times New Roman" w:eastAsia="ＭＳ 明朝" w:hAnsi="Times New Roman" w:cs="Times New Roman"/>
      <w:kern w:val="20"/>
      <w:szCs w:val="20"/>
    </w:rPr>
  </w:style>
  <w:style w:type="paragraph" w:styleId="aff3">
    <w:name w:val="Date"/>
    <w:basedOn w:val="a1"/>
    <w:next w:val="a1"/>
    <w:link w:val="aff4"/>
    <w:uiPriority w:val="99"/>
    <w:semiHidden/>
    <w:unhideWhenUsed/>
    <w:rsid w:val="00B07A40"/>
  </w:style>
  <w:style w:type="character" w:customStyle="1" w:styleId="aff4">
    <w:name w:val="日付 (文字)"/>
    <w:basedOn w:val="a3"/>
    <w:link w:val="aff3"/>
    <w:uiPriority w:val="99"/>
    <w:semiHidden/>
    <w:rsid w:val="00B07A40"/>
    <w:rPr>
      <w:rFonts w:ascii="ＭＳ 明朝" w:eastAsia="ＭＳ 明朝" w:hAnsi="Century"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caption" w:uiPriority="0"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D2348"/>
    <w:pPr>
      <w:widowControl w:val="0"/>
      <w:jc w:val="both"/>
    </w:pPr>
    <w:rPr>
      <w:rFonts w:ascii="ＭＳ 明朝" w:eastAsia="ＭＳ 明朝" w:hAnsi="Century" w:cs="Times New Roman"/>
      <w:szCs w:val="24"/>
    </w:rPr>
  </w:style>
  <w:style w:type="paragraph" w:styleId="1">
    <w:name w:val="heading 1"/>
    <w:basedOn w:val="a1"/>
    <w:next w:val="a1"/>
    <w:link w:val="10"/>
    <w:autoRedefine/>
    <w:qFormat/>
    <w:rsid w:val="006D2348"/>
    <w:pPr>
      <w:keepNext/>
      <w:numPr>
        <w:numId w:val="5"/>
      </w:numPr>
      <w:autoSpaceDE w:val="0"/>
      <w:autoSpaceDN w:val="0"/>
      <w:outlineLvl w:val="0"/>
    </w:pPr>
    <w:rPr>
      <w:rFonts w:ascii="ＭＳ ゴシック" w:eastAsia="ＭＳ ゴシック" w:hAnsi="ＭＳ ゴシック" w:cs="HGPｺﾞｼｯｸE"/>
      <w:b/>
      <w:sz w:val="24"/>
      <w:szCs w:val="28"/>
    </w:rPr>
  </w:style>
  <w:style w:type="paragraph" w:styleId="2">
    <w:name w:val="heading 2"/>
    <w:basedOn w:val="a1"/>
    <w:next w:val="a1"/>
    <w:link w:val="20"/>
    <w:autoRedefine/>
    <w:qFormat/>
    <w:rsid w:val="006D2348"/>
    <w:pPr>
      <w:keepNext/>
      <w:numPr>
        <w:ilvl w:val="1"/>
        <w:numId w:val="5"/>
      </w:numPr>
      <w:outlineLvl w:val="1"/>
    </w:pPr>
    <w:rPr>
      <w:rFonts w:ascii="ＭＳ ゴシック" w:eastAsia="ＭＳ ゴシック" w:hAnsi="HGPｺﾞｼｯｸE" w:cs="HGPｺﾞｼｯｸE"/>
      <w:szCs w:val="28"/>
    </w:rPr>
  </w:style>
  <w:style w:type="paragraph" w:styleId="30">
    <w:name w:val="heading 3"/>
    <w:basedOn w:val="a1"/>
    <w:next w:val="a1"/>
    <w:link w:val="31"/>
    <w:autoRedefine/>
    <w:qFormat/>
    <w:rsid w:val="006D2348"/>
    <w:pPr>
      <w:keepNext/>
      <w:numPr>
        <w:ilvl w:val="2"/>
        <w:numId w:val="5"/>
      </w:numPr>
      <w:outlineLvl w:val="2"/>
    </w:pPr>
    <w:rPr>
      <w:rFonts w:ascii="ＭＳ ゴシック" w:eastAsia="ＭＳ ゴシック" w:hAnsi="HGPｺﾞｼｯｸE" w:cs="HGPｺﾞｼｯｸE"/>
      <w:szCs w:val="22"/>
    </w:rPr>
  </w:style>
  <w:style w:type="paragraph" w:styleId="4">
    <w:name w:val="heading 4"/>
    <w:aliases w:val="14pt太字,見出し"/>
    <w:basedOn w:val="a1"/>
    <w:next w:val="a1"/>
    <w:link w:val="40"/>
    <w:qFormat/>
    <w:rsid w:val="006D2348"/>
    <w:pPr>
      <w:keepNext/>
      <w:keepLines/>
      <w:widowControl/>
      <w:numPr>
        <w:ilvl w:val="3"/>
        <w:numId w:val="5"/>
      </w:numPr>
      <w:overflowPunct w:val="0"/>
      <w:topLinePunct/>
      <w:adjustRightInd w:val="0"/>
      <w:spacing w:before="120"/>
      <w:jc w:val="left"/>
      <w:textAlignment w:val="baseline"/>
      <w:outlineLvl w:val="3"/>
    </w:pPr>
    <w:rPr>
      <w:rFonts w:ascii="HGPｺﾞｼｯｸE" w:eastAsia="HGPｺﾞｼｯｸE" w:hAnsi="HGPｺﾞｼｯｸE" w:cs="HGPｺﾞｼｯｸE"/>
      <w:bCs/>
      <w:kern w:val="28"/>
      <w:szCs w:val="21"/>
    </w:rPr>
  </w:style>
  <w:style w:type="paragraph" w:styleId="5">
    <w:name w:val="heading 5"/>
    <w:aliases w:val="12pt太字,見出し 5 Char"/>
    <w:basedOn w:val="a1"/>
    <w:next w:val="a2"/>
    <w:link w:val="50"/>
    <w:qFormat/>
    <w:rsid w:val="006D2348"/>
    <w:pPr>
      <w:keepNext/>
      <w:numPr>
        <w:ilvl w:val="4"/>
        <w:numId w:val="5"/>
      </w:numPr>
      <w:adjustRightInd w:val="0"/>
      <w:spacing w:line="240" w:lineRule="atLeast"/>
      <w:jc w:val="left"/>
      <w:textAlignment w:val="baseline"/>
      <w:outlineLvl w:val="4"/>
    </w:pPr>
    <w:rPr>
      <w:rFonts w:ascii="Arial" w:eastAsia="ＭＳ ゴシック" w:hAnsi="Arial"/>
      <w:b/>
      <w:bCs/>
      <w:kern w:val="28"/>
      <w:szCs w:val="20"/>
    </w:rPr>
  </w:style>
  <w:style w:type="paragraph" w:styleId="6">
    <w:name w:val="heading 6"/>
    <w:aliases w:val="･12pt標準,見出し 6 Char"/>
    <w:basedOn w:val="a1"/>
    <w:next w:val="a1"/>
    <w:link w:val="60"/>
    <w:qFormat/>
    <w:rsid w:val="006D2348"/>
    <w:pPr>
      <w:keepNext/>
      <w:numPr>
        <w:ilvl w:val="5"/>
        <w:numId w:val="2"/>
      </w:numPr>
      <w:outlineLvl w:val="5"/>
    </w:pPr>
    <w:rPr>
      <w:b/>
      <w:bCs/>
    </w:rPr>
  </w:style>
  <w:style w:type="paragraph" w:styleId="7">
    <w:name w:val="heading 7"/>
    <w:basedOn w:val="a1"/>
    <w:next w:val="a1"/>
    <w:link w:val="70"/>
    <w:qFormat/>
    <w:rsid w:val="006D2348"/>
    <w:pPr>
      <w:keepNext/>
      <w:outlineLvl w:val="6"/>
    </w:pPr>
  </w:style>
  <w:style w:type="paragraph" w:styleId="8">
    <w:name w:val="heading 8"/>
    <w:basedOn w:val="a1"/>
    <w:next w:val="a1"/>
    <w:link w:val="80"/>
    <w:qFormat/>
    <w:rsid w:val="006D2348"/>
    <w:pPr>
      <w:keepNext/>
      <w:jc w:val="left"/>
      <w:outlineLvl w:val="7"/>
    </w:pPr>
    <w:rPr>
      <w:rFonts w:ascii="Century"/>
      <w:szCs w:val="20"/>
    </w:rPr>
  </w:style>
  <w:style w:type="paragraph" w:styleId="9">
    <w:name w:val="heading 9"/>
    <w:basedOn w:val="a1"/>
    <w:next w:val="a1"/>
    <w:link w:val="90"/>
    <w:qFormat/>
    <w:rsid w:val="006D2348"/>
    <w:pPr>
      <w:keepNext/>
      <w:ind w:left="3827" w:hanging="425"/>
      <w:outlineLvl w:val="8"/>
    </w:pPr>
    <w:rPr>
      <w:rFonts w:ascii="Century"/>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rsid w:val="006D2348"/>
    <w:rPr>
      <w:rFonts w:ascii="ＭＳ ゴシック" w:eastAsia="ＭＳ ゴシック" w:hAnsi="ＭＳ ゴシック" w:cs="HGPｺﾞｼｯｸE"/>
      <w:b/>
      <w:sz w:val="24"/>
      <w:szCs w:val="28"/>
    </w:rPr>
  </w:style>
  <w:style w:type="character" w:customStyle="1" w:styleId="20">
    <w:name w:val="見出し 2 (文字)"/>
    <w:basedOn w:val="a3"/>
    <w:link w:val="2"/>
    <w:rsid w:val="006D2348"/>
    <w:rPr>
      <w:rFonts w:ascii="ＭＳ ゴシック" w:eastAsia="ＭＳ ゴシック" w:hAnsi="HGPｺﾞｼｯｸE" w:cs="HGPｺﾞｼｯｸE"/>
      <w:szCs w:val="28"/>
    </w:rPr>
  </w:style>
  <w:style w:type="character" w:customStyle="1" w:styleId="31">
    <w:name w:val="見出し 3 (文字)"/>
    <w:basedOn w:val="a3"/>
    <w:link w:val="30"/>
    <w:rsid w:val="006D2348"/>
    <w:rPr>
      <w:rFonts w:ascii="ＭＳ ゴシック" w:eastAsia="ＭＳ ゴシック" w:hAnsi="HGPｺﾞｼｯｸE" w:cs="HGPｺﾞｼｯｸE"/>
    </w:rPr>
  </w:style>
  <w:style w:type="character" w:customStyle="1" w:styleId="40">
    <w:name w:val="見出し 4 (文字)"/>
    <w:aliases w:val="14pt太字 (文字),見出し (文字)"/>
    <w:basedOn w:val="a3"/>
    <w:link w:val="4"/>
    <w:rsid w:val="006D2348"/>
    <w:rPr>
      <w:rFonts w:ascii="HGPｺﾞｼｯｸE" w:eastAsia="HGPｺﾞｼｯｸE" w:hAnsi="HGPｺﾞｼｯｸE" w:cs="HGPｺﾞｼｯｸE"/>
      <w:bCs/>
      <w:kern w:val="28"/>
      <w:szCs w:val="21"/>
    </w:rPr>
  </w:style>
  <w:style w:type="character" w:customStyle="1" w:styleId="50">
    <w:name w:val="見出し 5 (文字)"/>
    <w:aliases w:val="12pt太字 (文字),見出し 5 Char (文字)"/>
    <w:basedOn w:val="a3"/>
    <w:link w:val="5"/>
    <w:rsid w:val="006D2348"/>
    <w:rPr>
      <w:rFonts w:ascii="Arial" w:eastAsia="ＭＳ ゴシック" w:hAnsi="Arial" w:cs="Times New Roman"/>
      <w:b/>
      <w:bCs/>
      <w:kern w:val="28"/>
      <w:szCs w:val="20"/>
    </w:rPr>
  </w:style>
  <w:style w:type="character" w:customStyle="1" w:styleId="60">
    <w:name w:val="見出し 6 (文字)"/>
    <w:aliases w:val="･12pt標準 (文字),見出し 6 Char (文字)"/>
    <w:basedOn w:val="a3"/>
    <w:link w:val="6"/>
    <w:rsid w:val="006D2348"/>
    <w:rPr>
      <w:rFonts w:ascii="ＭＳ 明朝" w:eastAsia="ＭＳ 明朝" w:hAnsi="Century" w:cs="Times New Roman"/>
      <w:b/>
      <w:bCs/>
      <w:szCs w:val="24"/>
    </w:rPr>
  </w:style>
  <w:style w:type="character" w:customStyle="1" w:styleId="70">
    <w:name w:val="見出し 7 (文字)"/>
    <w:basedOn w:val="a3"/>
    <w:link w:val="7"/>
    <w:rsid w:val="006D2348"/>
    <w:rPr>
      <w:rFonts w:ascii="ＭＳ 明朝" w:eastAsia="ＭＳ 明朝" w:hAnsi="Century" w:cs="Times New Roman"/>
      <w:szCs w:val="24"/>
    </w:rPr>
  </w:style>
  <w:style w:type="character" w:customStyle="1" w:styleId="80">
    <w:name w:val="見出し 8 (文字)"/>
    <w:basedOn w:val="a3"/>
    <w:link w:val="8"/>
    <w:rsid w:val="006D2348"/>
    <w:rPr>
      <w:rFonts w:ascii="Century" w:eastAsia="ＭＳ 明朝" w:hAnsi="Century" w:cs="Times New Roman"/>
      <w:szCs w:val="20"/>
    </w:rPr>
  </w:style>
  <w:style w:type="character" w:customStyle="1" w:styleId="90">
    <w:name w:val="見出し 9 (文字)"/>
    <w:basedOn w:val="a3"/>
    <w:link w:val="9"/>
    <w:rsid w:val="006D2348"/>
    <w:rPr>
      <w:rFonts w:ascii="Century" w:eastAsia="ＭＳ 明朝" w:hAnsi="Century" w:cs="Times New Roman"/>
      <w:szCs w:val="20"/>
    </w:rPr>
  </w:style>
  <w:style w:type="paragraph" w:styleId="a2">
    <w:name w:val="Normal Indent"/>
    <w:aliases w:val="標準インデント Char,標準インデント Char Char"/>
    <w:basedOn w:val="a1"/>
    <w:link w:val="a6"/>
    <w:autoRedefine/>
    <w:rsid w:val="006D2348"/>
    <w:pPr>
      <w:autoSpaceDE w:val="0"/>
      <w:autoSpaceDN w:val="0"/>
      <w:ind w:leftChars="200" w:left="420" w:firstLineChars="100" w:firstLine="210"/>
    </w:pPr>
  </w:style>
  <w:style w:type="character" w:customStyle="1" w:styleId="a6">
    <w:name w:val="標準インデント (文字)"/>
    <w:aliases w:val="標準インデント Char (文字),標準インデント Char Char (文字)"/>
    <w:link w:val="a2"/>
    <w:rsid w:val="006D2348"/>
    <w:rPr>
      <w:rFonts w:ascii="ＭＳ 明朝" w:eastAsia="ＭＳ 明朝" w:hAnsi="Century" w:cs="Times New Roman"/>
      <w:szCs w:val="24"/>
    </w:rPr>
  </w:style>
  <w:style w:type="paragraph" w:styleId="a7">
    <w:name w:val="footer"/>
    <w:basedOn w:val="a1"/>
    <w:link w:val="a8"/>
    <w:uiPriority w:val="99"/>
    <w:rsid w:val="006D2348"/>
    <w:pPr>
      <w:tabs>
        <w:tab w:val="center" w:pos="4252"/>
        <w:tab w:val="right" w:pos="8504"/>
      </w:tabs>
      <w:snapToGrid w:val="0"/>
    </w:pPr>
    <w:rPr>
      <w:rFonts w:ascii="Times New Roman" w:hAnsi="Times New Roman"/>
      <w:szCs w:val="20"/>
    </w:rPr>
  </w:style>
  <w:style w:type="character" w:customStyle="1" w:styleId="a8">
    <w:name w:val="フッター (文字)"/>
    <w:basedOn w:val="a3"/>
    <w:link w:val="a7"/>
    <w:uiPriority w:val="99"/>
    <w:rsid w:val="006D2348"/>
    <w:rPr>
      <w:rFonts w:ascii="Times New Roman" w:eastAsia="ＭＳ 明朝" w:hAnsi="Times New Roman" w:cs="Times New Roman"/>
      <w:szCs w:val="20"/>
    </w:rPr>
  </w:style>
  <w:style w:type="paragraph" w:styleId="a9">
    <w:name w:val="header"/>
    <w:basedOn w:val="a1"/>
    <w:link w:val="aa"/>
    <w:uiPriority w:val="99"/>
    <w:rsid w:val="006D2348"/>
    <w:pPr>
      <w:tabs>
        <w:tab w:val="center" w:pos="4252"/>
        <w:tab w:val="right" w:pos="8504"/>
      </w:tabs>
      <w:snapToGrid w:val="0"/>
    </w:pPr>
  </w:style>
  <w:style w:type="character" w:customStyle="1" w:styleId="aa">
    <w:name w:val="ヘッダー (文字)"/>
    <w:basedOn w:val="a3"/>
    <w:link w:val="a9"/>
    <w:uiPriority w:val="99"/>
    <w:rsid w:val="006D2348"/>
    <w:rPr>
      <w:rFonts w:ascii="ＭＳ 明朝" w:eastAsia="ＭＳ 明朝" w:hAnsi="Century" w:cs="Times New Roman"/>
      <w:szCs w:val="24"/>
    </w:rPr>
  </w:style>
  <w:style w:type="character" w:styleId="ab">
    <w:name w:val="page number"/>
    <w:basedOn w:val="a3"/>
    <w:rsid w:val="006D2348"/>
  </w:style>
  <w:style w:type="character" w:styleId="ac">
    <w:name w:val="Hyperlink"/>
    <w:rsid w:val="006D2348"/>
    <w:rPr>
      <w:color w:val="0000FF"/>
      <w:u w:val="single"/>
    </w:rPr>
  </w:style>
  <w:style w:type="paragraph" w:customStyle="1" w:styleId="13">
    <w:name w:val="様式13"/>
    <w:basedOn w:val="a1"/>
    <w:link w:val="130"/>
    <w:qFormat/>
    <w:rsid w:val="006D2348"/>
    <w:pPr>
      <w:numPr>
        <w:numId w:val="13"/>
      </w:numPr>
      <w:spacing w:before="36" w:after="72"/>
    </w:pPr>
    <w:rPr>
      <w:rFonts w:ascii="Century" w:hAnsi="ＭＳ 明朝"/>
      <w:bCs/>
      <w:sz w:val="24"/>
      <w:szCs w:val="20"/>
    </w:rPr>
  </w:style>
  <w:style w:type="character" w:customStyle="1" w:styleId="130">
    <w:name w:val="様式13 (文字)"/>
    <w:link w:val="13"/>
    <w:rsid w:val="006D2348"/>
    <w:rPr>
      <w:rFonts w:ascii="Century" w:eastAsia="ＭＳ 明朝" w:hAnsi="ＭＳ 明朝" w:cs="Times New Roman"/>
      <w:bCs/>
      <w:sz w:val="24"/>
      <w:szCs w:val="20"/>
    </w:rPr>
  </w:style>
  <w:style w:type="paragraph" w:styleId="3">
    <w:name w:val="toc 3"/>
    <w:basedOn w:val="a1"/>
    <w:next w:val="a1"/>
    <w:autoRedefine/>
    <w:semiHidden/>
    <w:rsid w:val="006D2348"/>
    <w:pPr>
      <w:numPr>
        <w:numId w:val="1"/>
      </w:numPr>
    </w:pPr>
    <w:rPr>
      <w:rFonts w:ascii="Times New Roman" w:hAnsi="Times New Roman"/>
      <w:kern w:val="0"/>
      <w:szCs w:val="20"/>
    </w:rPr>
  </w:style>
  <w:style w:type="paragraph" w:styleId="11">
    <w:name w:val="toc 1"/>
    <w:basedOn w:val="a1"/>
    <w:next w:val="a1"/>
    <w:autoRedefine/>
    <w:semiHidden/>
    <w:rsid w:val="006D2348"/>
    <w:pPr>
      <w:tabs>
        <w:tab w:val="right" w:leader="middleDot" w:pos="9060"/>
      </w:tabs>
      <w:spacing w:beforeLines="100"/>
    </w:pPr>
    <w:rPr>
      <w:noProof/>
    </w:rPr>
  </w:style>
  <w:style w:type="paragraph" w:styleId="21">
    <w:name w:val="toc 2"/>
    <w:basedOn w:val="a1"/>
    <w:next w:val="a1"/>
    <w:autoRedefine/>
    <w:semiHidden/>
    <w:rsid w:val="006D2348"/>
    <w:pPr>
      <w:ind w:leftChars="100" w:left="210"/>
    </w:pPr>
  </w:style>
  <w:style w:type="paragraph" w:styleId="41">
    <w:name w:val="toc 4"/>
    <w:basedOn w:val="a1"/>
    <w:next w:val="a1"/>
    <w:autoRedefine/>
    <w:semiHidden/>
    <w:rsid w:val="006D2348"/>
  </w:style>
  <w:style w:type="paragraph" w:styleId="51">
    <w:name w:val="toc 5"/>
    <w:basedOn w:val="a1"/>
    <w:next w:val="a1"/>
    <w:autoRedefine/>
    <w:semiHidden/>
    <w:rsid w:val="006D2348"/>
    <w:pPr>
      <w:ind w:leftChars="400" w:left="840"/>
    </w:pPr>
  </w:style>
  <w:style w:type="paragraph" w:styleId="61">
    <w:name w:val="toc 6"/>
    <w:basedOn w:val="a1"/>
    <w:next w:val="a1"/>
    <w:autoRedefine/>
    <w:semiHidden/>
    <w:rsid w:val="006D2348"/>
    <w:pPr>
      <w:tabs>
        <w:tab w:val="left" w:pos="8073"/>
        <w:tab w:val="left" w:leader="middleDot" w:pos="8177"/>
      </w:tabs>
      <w:ind w:leftChars="300" w:left="840" w:hangingChars="100" w:hanging="210"/>
    </w:pPr>
    <w:rPr>
      <w:color w:val="000000"/>
    </w:rPr>
  </w:style>
  <w:style w:type="paragraph" w:styleId="71">
    <w:name w:val="toc 7"/>
    <w:basedOn w:val="a1"/>
    <w:next w:val="a1"/>
    <w:autoRedefine/>
    <w:semiHidden/>
    <w:rsid w:val="006D2348"/>
    <w:pPr>
      <w:ind w:leftChars="600" w:left="1260"/>
    </w:pPr>
  </w:style>
  <w:style w:type="paragraph" w:styleId="81">
    <w:name w:val="toc 8"/>
    <w:basedOn w:val="a1"/>
    <w:next w:val="a1"/>
    <w:autoRedefine/>
    <w:semiHidden/>
    <w:rsid w:val="006D2348"/>
    <w:pPr>
      <w:ind w:leftChars="700" w:left="1470"/>
    </w:pPr>
  </w:style>
  <w:style w:type="paragraph" w:styleId="91">
    <w:name w:val="toc 9"/>
    <w:basedOn w:val="a1"/>
    <w:next w:val="a1"/>
    <w:autoRedefine/>
    <w:semiHidden/>
    <w:rsid w:val="006D2348"/>
    <w:pPr>
      <w:ind w:leftChars="800" w:left="1680"/>
    </w:pPr>
  </w:style>
  <w:style w:type="paragraph" w:styleId="ad">
    <w:name w:val="Document Map"/>
    <w:basedOn w:val="a1"/>
    <w:link w:val="ae"/>
    <w:semiHidden/>
    <w:rsid w:val="006D2348"/>
    <w:pPr>
      <w:shd w:val="clear" w:color="auto" w:fill="000080"/>
    </w:pPr>
    <w:rPr>
      <w:rFonts w:ascii="Arial" w:eastAsia="ＭＳ ゴシック" w:hAnsi="Arial"/>
    </w:rPr>
  </w:style>
  <w:style w:type="character" w:customStyle="1" w:styleId="ae">
    <w:name w:val="見出しマップ (文字)"/>
    <w:basedOn w:val="a3"/>
    <w:link w:val="ad"/>
    <w:semiHidden/>
    <w:rsid w:val="006D2348"/>
    <w:rPr>
      <w:rFonts w:ascii="Arial" w:eastAsia="ＭＳ ゴシック" w:hAnsi="Arial" w:cs="Times New Roman"/>
      <w:szCs w:val="24"/>
      <w:shd w:val="clear" w:color="auto" w:fill="000080"/>
    </w:rPr>
  </w:style>
  <w:style w:type="paragraph" w:styleId="af">
    <w:name w:val="Balloon Text"/>
    <w:basedOn w:val="a1"/>
    <w:link w:val="af0"/>
    <w:semiHidden/>
    <w:rsid w:val="006D2348"/>
    <w:rPr>
      <w:rFonts w:ascii="Arial" w:eastAsia="ＭＳ ゴシック" w:hAnsi="Arial"/>
      <w:sz w:val="18"/>
      <w:szCs w:val="18"/>
    </w:rPr>
  </w:style>
  <w:style w:type="character" w:customStyle="1" w:styleId="af0">
    <w:name w:val="吹き出し (文字)"/>
    <w:basedOn w:val="a3"/>
    <w:link w:val="af"/>
    <w:semiHidden/>
    <w:rsid w:val="006D2348"/>
    <w:rPr>
      <w:rFonts w:ascii="Arial" w:eastAsia="ＭＳ ゴシック" w:hAnsi="Arial" w:cs="Times New Roman"/>
      <w:sz w:val="18"/>
      <w:szCs w:val="18"/>
    </w:rPr>
  </w:style>
  <w:style w:type="table" w:styleId="af1">
    <w:name w:val="Table Grid"/>
    <w:basedOn w:val="a4"/>
    <w:uiPriority w:val="59"/>
    <w:rsid w:val="006D2348"/>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6D2348"/>
    <w:rPr>
      <w:sz w:val="18"/>
      <w:szCs w:val="18"/>
    </w:rPr>
  </w:style>
  <w:style w:type="paragraph" w:styleId="af3">
    <w:name w:val="annotation text"/>
    <w:basedOn w:val="a1"/>
    <w:link w:val="af4"/>
    <w:uiPriority w:val="99"/>
    <w:rsid w:val="006D2348"/>
    <w:pPr>
      <w:jc w:val="left"/>
    </w:pPr>
  </w:style>
  <w:style w:type="character" w:customStyle="1" w:styleId="af4">
    <w:name w:val="コメント文字列 (文字)"/>
    <w:basedOn w:val="a3"/>
    <w:link w:val="af3"/>
    <w:uiPriority w:val="99"/>
    <w:rsid w:val="006D2348"/>
    <w:rPr>
      <w:rFonts w:ascii="ＭＳ 明朝" w:eastAsia="ＭＳ 明朝" w:hAnsi="Century" w:cs="Times New Roman"/>
      <w:szCs w:val="24"/>
    </w:rPr>
  </w:style>
  <w:style w:type="paragraph" w:styleId="af5">
    <w:name w:val="annotation subject"/>
    <w:basedOn w:val="af3"/>
    <w:next w:val="af3"/>
    <w:link w:val="af6"/>
    <w:uiPriority w:val="99"/>
    <w:semiHidden/>
    <w:rsid w:val="006D2348"/>
    <w:rPr>
      <w:b/>
      <w:bCs/>
    </w:rPr>
  </w:style>
  <w:style w:type="character" w:customStyle="1" w:styleId="af6">
    <w:name w:val="コメント内容 (文字)"/>
    <w:basedOn w:val="af4"/>
    <w:link w:val="af5"/>
    <w:uiPriority w:val="99"/>
    <w:semiHidden/>
    <w:rsid w:val="006D2348"/>
    <w:rPr>
      <w:rFonts w:ascii="ＭＳ 明朝" w:eastAsia="ＭＳ 明朝" w:hAnsi="Century" w:cs="Times New Roman"/>
      <w:b/>
      <w:bCs/>
      <w:szCs w:val="24"/>
    </w:rPr>
  </w:style>
  <w:style w:type="paragraph" w:styleId="af7">
    <w:name w:val="Revision"/>
    <w:hidden/>
    <w:uiPriority w:val="99"/>
    <w:semiHidden/>
    <w:rsid w:val="006D2348"/>
    <w:rPr>
      <w:rFonts w:ascii="ＭＳ 明朝" w:eastAsia="ＭＳ 明朝" w:hAnsi="Century" w:cs="Times New Roman"/>
      <w:szCs w:val="24"/>
    </w:rPr>
  </w:style>
  <w:style w:type="paragraph" w:customStyle="1" w:styleId="Default">
    <w:name w:val="Default"/>
    <w:rsid w:val="006D2348"/>
    <w:pPr>
      <w:widowControl w:val="0"/>
      <w:autoSpaceDE w:val="0"/>
      <w:autoSpaceDN w:val="0"/>
      <w:adjustRightInd w:val="0"/>
    </w:pPr>
    <w:rPr>
      <w:rFonts w:ascii="ＭＳ....." w:eastAsia="ＭＳ....." w:hAnsi="Century" w:cs="ＭＳ....."/>
      <w:color w:val="000000"/>
      <w:kern w:val="0"/>
      <w:sz w:val="24"/>
      <w:szCs w:val="24"/>
    </w:rPr>
  </w:style>
  <w:style w:type="paragraph" w:styleId="af8">
    <w:name w:val="Title"/>
    <w:basedOn w:val="a1"/>
    <w:link w:val="af9"/>
    <w:qFormat/>
    <w:rsid w:val="006D2348"/>
    <w:pPr>
      <w:spacing w:before="240" w:after="120"/>
      <w:jc w:val="center"/>
      <w:outlineLvl w:val="0"/>
    </w:pPr>
    <w:rPr>
      <w:rFonts w:ascii="Arial" w:eastAsia="ＭＳ ゴシック" w:hAnsi="Arial" w:cs="Arial"/>
      <w:sz w:val="32"/>
      <w:szCs w:val="32"/>
    </w:rPr>
  </w:style>
  <w:style w:type="character" w:customStyle="1" w:styleId="af9">
    <w:name w:val="表題 (文字)"/>
    <w:basedOn w:val="a3"/>
    <w:link w:val="af8"/>
    <w:rsid w:val="006D2348"/>
    <w:rPr>
      <w:rFonts w:ascii="Arial" w:eastAsia="ＭＳ ゴシック" w:hAnsi="Arial" w:cs="Arial"/>
      <w:sz w:val="32"/>
      <w:szCs w:val="32"/>
    </w:rPr>
  </w:style>
  <w:style w:type="paragraph" w:customStyle="1" w:styleId="a">
    <w:name w:val="黒ポチ箇条書き"/>
    <w:basedOn w:val="a1"/>
    <w:rsid w:val="006D2348"/>
    <w:pPr>
      <w:numPr>
        <w:numId w:val="3"/>
      </w:numPr>
      <w:tabs>
        <w:tab w:val="clear" w:pos="990"/>
        <w:tab w:val="num" w:pos="840"/>
      </w:tabs>
      <w:ind w:leftChars="300" w:left="400" w:rightChars="50" w:right="50" w:hangingChars="100" w:hanging="100"/>
    </w:pPr>
    <w:rPr>
      <w:rFonts w:ascii="Times New Roman" w:hAnsi="Times New Roman"/>
      <w:szCs w:val="20"/>
    </w:rPr>
  </w:style>
  <w:style w:type="paragraph" w:customStyle="1" w:styleId="afa">
    <w:name w:val="標準インデント１"/>
    <w:basedOn w:val="a2"/>
    <w:rsid w:val="006D2348"/>
    <w:pPr>
      <w:ind w:left="200" w:rightChars="50" w:right="50" w:firstLine="100"/>
    </w:pPr>
    <w:rPr>
      <w:rFonts w:ascii="Times New Roman" w:hAnsi="Times New Roman"/>
      <w:szCs w:val="20"/>
    </w:rPr>
  </w:style>
  <w:style w:type="paragraph" w:styleId="afb">
    <w:name w:val="caption"/>
    <w:basedOn w:val="a1"/>
    <w:next w:val="a1"/>
    <w:qFormat/>
    <w:rsid w:val="006D2348"/>
    <w:pPr>
      <w:jc w:val="center"/>
    </w:pPr>
    <w:rPr>
      <w:rFonts w:ascii="Arial" w:eastAsia="ＭＳ ゴシック" w:hAnsi="Arial"/>
      <w:bCs/>
      <w:sz w:val="20"/>
      <w:szCs w:val="20"/>
    </w:rPr>
  </w:style>
  <w:style w:type="paragraph" w:customStyle="1" w:styleId="afc">
    <w:name w:val="黒四角箇条書き"/>
    <w:basedOn w:val="a1"/>
    <w:rsid w:val="006D2348"/>
    <w:pPr>
      <w:tabs>
        <w:tab w:val="num" w:pos="735"/>
      </w:tabs>
      <w:ind w:leftChars="200" w:left="350" w:rightChars="50" w:right="50" w:hangingChars="150" w:hanging="150"/>
    </w:pPr>
    <w:rPr>
      <w:rFonts w:ascii="Times New Roman" w:hAnsi="Times New Roman"/>
      <w:szCs w:val="20"/>
    </w:rPr>
  </w:style>
  <w:style w:type="paragraph" w:styleId="a0">
    <w:name w:val="List Bullet"/>
    <w:basedOn w:val="a1"/>
    <w:autoRedefine/>
    <w:rsid w:val="006D2348"/>
    <w:pPr>
      <w:numPr>
        <w:numId w:val="7"/>
      </w:numPr>
      <w:autoSpaceDE w:val="0"/>
      <w:autoSpaceDN w:val="0"/>
      <w:ind w:leftChars="300" w:left="840" w:hangingChars="100" w:hanging="210"/>
    </w:pPr>
    <w:rPr>
      <w:rFonts w:ascii="Times New Roman" w:hAnsi="Times New Roman"/>
      <w:szCs w:val="20"/>
    </w:rPr>
  </w:style>
  <w:style w:type="paragraph" w:customStyle="1" w:styleId="abc">
    <w:name w:val="a)b)c)箇条書き"/>
    <w:basedOn w:val="a1"/>
    <w:rsid w:val="006D2348"/>
    <w:pPr>
      <w:numPr>
        <w:ilvl w:val="2"/>
        <w:numId w:val="4"/>
      </w:numPr>
      <w:tabs>
        <w:tab w:val="clear" w:pos="1620"/>
        <w:tab w:val="num" w:pos="840"/>
      </w:tabs>
      <w:ind w:leftChars="250" w:left="607" w:rightChars="50" w:right="50" w:hanging="357"/>
    </w:pPr>
    <w:rPr>
      <w:rFonts w:ascii="Times New Roman" w:hAnsi="Times New Roman"/>
      <w:szCs w:val="20"/>
    </w:rPr>
  </w:style>
  <w:style w:type="paragraph" w:customStyle="1" w:styleId="1230">
    <w:name w:val="1)2)3)箇条書き"/>
    <w:basedOn w:val="a1"/>
    <w:rsid w:val="006D2348"/>
    <w:pPr>
      <w:numPr>
        <w:ilvl w:val="1"/>
        <w:numId w:val="4"/>
      </w:numPr>
      <w:tabs>
        <w:tab w:val="clear" w:pos="1200"/>
        <w:tab w:val="num" w:pos="840"/>
      </w:tabs>
      <w:ind w:leftChars="250" w:left="607" w:rightChars="50" w:right="50" w:hanging="357"/>
    </w:pPr>
    <w:rPr>
      <w:rFonts w:ascii="Times New Roman" w:hAnsi="Times New Roman"/>
      <w:szCs w:val="20"/>
    </w:rPr>
  </w:style>
  <w:style w:type="paragraph" w:customStyle="1" w:styleId="afd">
    <w:name w:val="報告書タイトル"/>
    <w:basedOn w:val="af8"/>
    <w:rsid w:val="006D2348"/>
    <w:pPr>
      <w:spacing w:before="0" w:after="0"/>
    </w:pPr>
    <w:rPr>
      <w:sz w:val="36"/>
    </w:rPr>
  </w:style>
  <w:style w:type="paragraph" w:customStyle="1" w:styleId="123">
    <w:name w:val="123箇条書き"/>
    <w:basedOn w:val="a1"/>
    <w:rsid w:val="006D2348"/>
    <w:pPr>
      <w:numPr>
        <w:numId w:val="4"/>
      </w:numPr>
      <w:ind w:rightChars="50" w:right="50"/>
    </w:pPr>
    <w:rPr>
      <w:rFonts w:ascii="Times New Roman" w:hAnsi="Times New Roman"/>
      <w:szCs w:val="20"/>
    </w:rPr>
  </w:style>
  <w:style w:type="paragraph" w:customStyle="1" w:styleId="afe">
    <w:name w:val="※）注釈"/>
    <w:basedOn w:val="a1"/>
    <w:next w:val="a1"/>
    <w:rsid w:val="006D2348"/>
    <w:pPr>
      <w:tabs>
        <w:tab w:val="left" w:pos="420"/>
      </w:tabs>
      <w:spacing w:line="240" w:lineRule="exact"/>
      <w:ind w:leftChars="200" w:left="350" w:rightChars="50" w:right="50" w:hangingChars="150" w:hanging="150"/>
    </w:pPr>
    <w:rPr>
      <w:rFonts w:ascii="Times New Roman" w:hAnsi="Times New Roman"/>
      <w:sz w:val="18"/>
      <w:szCs w:val="20"/>
    </w:rPr>
  </w:style>
  <w:style w:type="paragraph" w:styleId="aff">
    <w:name w:val="List Paragraph"/>
    <w:basedOn w:val="a1"/>
    <w:uiPriority w:val="99"/>
    <w:qFormat/>
    <w:rsid w:val="006D2348"/>
    <w:pPr>
      <w:ind w:leftChars="400" w:left="840"/>
    </w:pPr>
    <w:rPr>
      <w:rFonts w:ascii="Times New Roman" w:hAnsi="Times New Roman"/>
      <w:szCs w:val="20"/>
    </w:rPr>
  </w:style>
  <w:style w:type="paragraph" w:customStyle="1" w:styleId="-L">
    <w:name w:val="表-L_箇条"/>
    <w:basedOn w:val="a1"/>
    <w:rsid w:val="006D2348"/>
    <w:pPr>
      <w:overflowPunct w:val="0"/>
      <w:snapToGrid w:val="0"/>
      <w:ind w:left="233" w:hangingChars="100" w:hanging="233"/>
      <w:jc w:val="left"/>
      <w:textAlignment w:val="center"/>
    </w:pPr>
    <w:rPr>
      <w:sz w:val="22"/>
    </w:rPr>
  </w:style>
  <w:style w:type="paragraph" w:customStyle="1" w:styleId="aff0">
    <w:name w:val="●備考"/>
    <w:basedOn w:val="a1"/>
    <w:rsid w:val="006D2348"/>
    <w:pPr>
      <w:tabs>
        <w:tab w:val="num" w:pos="123"/>
      </w:tabs>
      <w:overflowPunct w:val="0"/>
      <w:ind w:left="1049" w:hanging="839"/>
      <w:jc w:val="left"/>
      <w:textAlignment w:val="center"/>
    </w:pPr>
    <w:rPr>
      <w:sz w:val="20"/>
    </w:rPr>
  </w:style>
  <w:style w:type="paragraph" w:styleId="aff1">
    <w:name w:val="Body Text"/>
    <w:basedOn w:val="a1"/>
    <w:link w:val="aff2"/>
    <w:rsid w:val="006D2348"/>
    <w:pPr>
      <w:widowControl/>
      <w:overflowPunct w:val="0"/>
      <w:topLinePunct/>
      <w:adjustRightInd w:val="0"/>
      <w:spacing w:line="280" w:lineRule="atLeast"/>
      <w:textAlignment w:val="baseline"/>
    </w:pPr>
    <w:rPr>
      <w:rFonts w:ascii="Times New Roman" w:hAnsi="Times New Roman"/>
      <w:kern w:val="20"/>
      <w:szCs w:val="20"/>
    </w:rPr>
  </w:style>
  <w:style w:type="character" w:customStyle="1" w:styleId="aff2">
    <w:name w:val="本文 (文字)"/>
    <w:basedOn w:val="a3"/>
    <w:link w:val="aff1"/>
    <w:rsid w:val="006D2348"/>
    <w:rPr>
      <w:rFonts w:ascii="Times New Roman" w:eastAsia="ＭＳ 明朝" w:hAnsi="Times New Roman" w:cs="Times New Roman"/>
      <w:kern w:val="20"/>
      <w:szCs w:val="20"/>
    </w:rPr>
  </w:style>
  <w:style w:type="paragraph" w:styleId="aff3">
    <w:name w:val="Date"/>
    <w:basedOn w:val="a1"/>
    <w:next w:val="a1"/>
    <w:link w:val="aff4"/>
    <w:uiPriority w:val="99"/>
    <w:semiHidden/>
    <w:unhideWhenUsed/>
    <w:rsid w:val="00B07A40"/>
  </w:style>
  <w:style w:type="character" w:customStyle="1" w:styleId="aff4">
    <w:name w:val="日付 (文字)"/>
    <w:basedOn w:val="a3"/>
    <w:link w:val="aff3"/>
    <w:uiPriority w:val="99"/>
    <w:semiHidden/>
    <w:rsid w:val="00B07A40"/>
    <w:rPr>
      <w:rFonts w:ascii="ＭＳ 明朝"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3917</Words>
  <Characters>22327</Characters>
  <Application>Microsoft Office Word</Application>
  <DocSecurity>0</DocSecurity>
  <Lines>186</Lines>
  <Paragraphs>52</Paragraphs>
  <ScaleCrop>false</ScaleCrop>
  <HeadingPairs>
    <vt:vector size="2" baseType="variant">
      <vt:variant>
        <vt:lpstr>タイトル</vt:lpstr>
      </vt:variant>
      <vt:variant>
        <vt:i4>1</vt:i4>
      </vt:variant>
    </vt:vector>
  </HeadingPairs>
  <TitlesOfParts>
    <vt:vector size="1" baseType="lpstr">
      <vt:lpstr/>
    </vt:vector>
  </TitlesOfParts>
  <Company>川西市</Company>
  <LinksUpToDate>false</LinksUpToDate>
  <CharactersWithSpaces>26192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川西市</dc:creator>
  <cp:lastModifiedBy>川西市</cp:lastModifiedBy>
  <cp:revision>14</cp:revision>
  <cp:lastPrinted>2015-04-14T01:09:00Z</cp:lastPrinted>
  <dcterms:created xsi:type="dcterms:W3CDTF">2015-01-22T13:03:00Z</dcterms:created>
  <dcterms:modified xsi:type="dcterms:W3CDTF">2015-04-14T01:09:00Z</dcterms:modified>
</cp:coreProperties>
</file>